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E8157" w14:textId="5A5ED628" w:rsidR="006870CA" w:rsidRPr="00AD17DF" w:rsidRDefault="006870CA" w:rsidP="0043671F">
      <w:pPr>
        <w:pStyle w:val="Nzev"/>
        <w:ind w:firstLine="720"/>
        <w:rPr>
          <w:rFonts w:ascii="Times New Roman" w:hAnsi="Times New Roman" w:cs="Times New Roman"/>
          <w:sz w:val="44"/>
          <w:szCs w:val="44"/>
        </w:rPr>
      </w:pPr>
      <w:r w:rsidRPr="00AD17DF">
        <w:rPr>
          <w:rFonts w:ascii="Times New Roman" w:hAnsi="Times New Roman" w:cs="Times New Roman"/>
          <w:sz w:val="44"/>
          <w:szCs w:val="44"/>
        </w:rPr>
        <w:t xml:space="preserve">Smlouva o veřejných službách v přepravě cestujících </w:t>
      </w:r>
      <w:r w:rsidR="00791C8B" w:rsidRPr="00AD17DF">
        <w:rPr>
          <w:rFonts w:ascii="Times New Roman" w:hAnsi="Times New Roman" w:cs="Times New Roman"/>
          <w:sz w:val="44"/>
          <w:szCs w:val="44"/>
        </w:rPr>
        <w:t>v</w:t>
      </w:r>
      <w:r w:rsidR="00791C8B" w:rsidRPr="00AD17DF">
        <w:rPr>
          <w:rFonts w:ascii="Times New Roman" w:hAnsi="Times New Roman" w:cs="Times New Roman"/>
          <w:snapToGrid w:val="0"/>
          <w:sz w:val="44"/>
          <w:szCs w:val="44"/>
        </w:rPr>
        <w:t xml:space="preserve"> regionální železniční osobní dopravě</w:t>
      </w:r>
      <w:r w:rsidR="00C50FD9">
        <w:rPr>
          <w:rFonts w:ascii="Times New Roman" w:hAnsi="Times New Roman" w:cs="Times New Roman"/>
          <w:snapToGrid w:val="0"/>
          <w:sz w:val="44"/>
          <w:szCs w:val="44"/>
        </w:rPr>
        <w:t xml:space="preserve"> (provozní soubor EMU JMK)</w:t>
      </w:r>
    </w:p>
    <w:p w14:paraId="2D74CE88" w14:textId="77777777" w:rsidR="006870CA" w:rsidRPr="00AD17DF" w:rsidRDefault="006870CA" w:rsidP="00B5299C">
      <w:pPr>
        <w:pStyle w:val="SMLOUVACISLO"/>
        <w:jc w:val="center"/>
        <w:rPr>
          <w:rFonts w:ascii="Times New Roman" w:hAnsi="Times New Roman"/>
        </w:rPr>
      </w:pPr>
      <w:r w:rsidRPr="00AD17DF">
        <w:rPr>
          <w:rFonts w:ascii="Times New Roman" w:hAnsi="Times New Roman"/>
        </w:rPr>
        <w:t xml:space="preserve">evidovaná u </w:t>
      </w:r>
      <w:r w:rsidR="001B5D3F" w:rsidRPr="00AD17DF">
        <w:rPr>
          <w:rFonts w:ascii="Times New Roman" w:hAnsi="Times New Roman"/>
        </w:rPr>
        <w:t>Objednatel</w:t>
      </w:r>
      <w:r w:rsidRPr="00AD17DF">
        <w:rPr>
          <w:rFonts w:ascii="Times New Roman" w:hAnsi="Times New Roman"/>
        </w:rPr>
        <w:t xml:space="preserve">e pod č. </w:t>
      </w:r>
      <w:r w:rsidR="009D51B0" w:rsidRPr="00AD17DF">
        <w:rPr>
          <w:szCs w:val="22"/>
        </w:rPr>
        <w:t>…………………………….</w:t>
      </w:r>
    </w:p>
    <w:p w14:paraId="75240EC5" w14:textId="77777777" w:rsidR="006870CA" w:rsidRPr="00AD17DF" w:rsidRDefault="006870CA" w:rsidP="00B5299C">
      <w:pPr>
        <w:pStyle w:val="SMLOUVACISLO"/>
        <w:jc w:val="center"/>
      </w:pPr>
    </w:p>
    <w:p w14:paraId="035793D5" w14:textId="77777777" w:rsidR="00496726" w:rsidRPr="00AD17DF" w:rsidRDefault="00496726" w:rsidP="00B5299C">
      <w:pPr>
        <w:pStyle w:val="Spolecnost"/>
      </w:pPr>
    </w:p>
    <w:p w14:paraId="51CEF405" w14:textId="77777777" w:rsidR="00496726" w:rsidRPr="00AD17DF" w:rsidRDefault="00496726" w:rsidP="00B5299C">
      <w:pPr>
        <w:pStyle w:val="Spolecnost"/>
      </w:pPr>
    </w:p>
    <w:p w14:paraId="0B745303" w14:textId="77777777" w:rsidR="00496726" w:rsidRPr="00AD17DF" w:rsidRDefault="00496726" w:rsidP="00B5299C">
      <w:pPr>
        <w:pStyle w:val="Spolecnost"/>
      </w:pPr>
    </w:p>
    <w:p w14:paraId="08A162D9" w14:textId="77777777" w:rsidR="006870CA" w:rsidRPr="00AD17DF" w:rsidRDefault="006870CA" w:rsidP="00B5299C">
      <w:pPr>
        <w:pStyle w:val="Spolecnost"/>
      </w:pPr>
      <w:r w:rsidRPr="00AD17DF">
        <w:t>Jihomoravský kraj</w:t>
      </w:r>
    </w:p>
    <w:p w14:paraId="3259E09F" w14:textId="77777777" w:rsidR="006870CA" w:rsidRPr="00AD17DF" w:rsidRDefault="006870CA" w:rsidP="00B5299C">
      <w:pPr>
        <w:pStyle w:val="Spolecnost"/>
        <w:rPr>
          <w:b w:val="0"/>
          <w:sz w:val="26"/>
          <w:szCs w:val="26"/>
        </w:rPr>
      </w:pPr>
    </w:p>
    <w:p w14:paraId="3D0AF9AC" w14:textId="77777777" w:rsidR="006870CA" w:rsidRPr="00AD17DF" w:rsidRDefault="00E9691E" w:rsidP="00B5299C">
      <w:pPr>
        <w:jc w:val="center"/>
        <w:rPr>
          <w:szCs w:val="22"/>
        </w:rPr>
      </w:pPr>
      <w:r w:rsidRPr="00AD17DF">
        <w:rPr>
          <w:sz w:val="26"/>
          <w:szCs w:val="26"/>
        </w:rPr>
        <w:t>jako</w:t>
      </w:r>
      <w:r w:rsidR="006870CA" w:rsidRPr="00AD17DF">
        <w:rPr>
          <w:sz w:val="26"/>
          <w:szCs w:val="26"/>
        </w:rPr>
        <w:t xml:space="preserve"> </w:t>
      </w:r>
      <w:r w:rsidR="001B5D3F" w:rsidRPr="00AD17DF">
        <w:rPr>
          <w:sz w:val="26"/>
          <w:szCs w:val="26"/>
        </w:rPr>
        <w:t>Objednatel</w:t>
      </w:r>
    </w:p>
    <w:p w14:paraId="69190104" w14:textId="78F8CEDF" w:rsidR="006870CA" w:rsidRPr="00AD17DF" w:rsidRDefault="006870CA" w:rsidP="00AB2046">
      <w:pPr>
        <w:pStyle w:val="Zkladntext"/>
        <w:widowControl/>
        <w:jc w:val="center"/>
        <w:rPr>
          <w:sz w:val="22"/>
          <w:szCs w:val="22"/>
        </w:rPr>
      </w:pPr>
    </w:p>
    <w:p w14:paraId="7F48E5DE" w14:textId="77777777" w:rsidR="006870CA" w:rsidRPr="00AD17DF" w:rsidRDefault="006870CA" w:rsidP="00B5299C">
      <w:pPr>
        <w:jc w:val="center"/>
        <w:rPr>
          <w:sz w:val="26"/>
          <w:szCs w:val="26"/>
        </w:rPr>
      </w:pPr>
      <w:r w:rsidRPr="00AD17DF">
        <w:rPr>
          <w:sz w:val="26"/>
          <w:szCs w:val="26"/>
        </w:rPr>
        <w:t>a</w:t>
      </w:r>
    </w:p>
    <w:p w14:paraId="2AA779AC" w14:textId="77777777" w:rsidR="006870CA" w:rsidRPr="00AD17DF" w:rsidRDefault="006870CA" w:rsidP="00E4483E">
      <w:pPr>
        <w:pStyle w:val="Spolecnost"/>
      </w:pPr>
      <w:r w:rsidRPr="00AD17DF">
        <w:t>.................</w:t>
      </w:r>
    </w:p>
    <w:p w14:paraId="75F3976B" w14:textId="77777777" w:rsidR="006870CA" w:rsidRPr="00AD17DF" w:rsidRDefault="00E9691E" w:rsidP="00802A46">
      <w:pPr>
        <w:jc w:val="center"/>
        <w:rPr>
          <w:sz w:val="26"/>
          <w:szCs w:val="26"/>
        </w:rPr>
      </w:pPr>
      <w:r w:rsidRPr="00AD17DF">
        <w:rPr>
          <w:sz w:val="26"/>
          <w:szCs w:val="26"/>
        </w:rPr>
        <w:t>jako</w:t>
      </w:r>
      <w:r w:rsidR="006870CA" w:rsidRPr="00AD17DF">
        <w:rPr>
          <w:sz w:val="26"/>
          <w:szCs w:val="26"/>
        </w:rPr>
        <w:t xml:space="preserve"> </w:t>
      </w:r>
      <w:r w:rsidR="001B5D3F" w:rsidRPr="00AD17DF">
        <w:rPr>
          <w:sz w:val="26"/>
          <w:szCs w:val="26"/>
        </w:rPr>
        <w:t>Dopravc</w:t>
      </w:r>
      <w:r w:rsidR="007F531D" w:rsidRPr="00AD17DF">
        <w:rPr>
          <w:sz w:val="26"/>
          <w:szCs w:val="26"/>
        </w:rPr>
        <w:t>e</w:t>
      </w:r>
    </w:p>
    <w:p w14:paraId="1D04DF35" w14:textId="77777777" w:rsidR="006870CA" w:rsidRPr="00AD17DF" w:rsidRDefault="006870CA" w:rsidP="00F33976">
      <w:pPr>
        <w:jc w:val="center"/>
        <w:rPr>
          <w:szCs w:val="22"/>
        </w:rPr>
      </w:pPr>
    </w:p>
    <w:p w14:paraId="5EF3A721" w14:textId="77777777" w:rsidR="006870CA" w:rsidRPr="00AD17DF" w:rsidRDefault="006870CA" w:rsidP="00F33976">
      <w:pPr>
        <w:jc w:val="center"/>
        <w:rPr>
          <w:b/>
          <w:bCs/>
          <w:szCs w:val="22"/>
        </w:rPr>
      </w:pPr>
      <w:bookmarkStart w:id="0" w:name="_Toc37062177"/>
    </w:p>
    <w:p w14:paraId="445F83A4" w14:textId="7C25397E" w:rsidR="00E9691E" w:rsidRPr="00AD17DF" w:rsidRDefault="00E9691E" w:rsidP="001F5B54">
      <w:pPr>
        <w:tabs>
          <w:tab w:val="left" w:pos="1440"/>
        </w:tabs>
        <w:jc w:val="center"/>
      </w:pPr>
    </w:p>
    <w:p w14:paraId="1F49FE93" w14:textId="77777777" w:rsidR="00E9691E" w:rsidRPr="00AD17DF" w:rsidRDefault="00E9691E" w:rsidP="00D65434"/>
    <w:p w14:paraId="74B818A1" w14:textId="77777777" w:rsidR="00E9691E" w:rsidRPr="00AD17DF" w:rsidRDefault="00E9691E">
      <w:pPr>
        <w:sectPr w:rsidR="00E9691E" w:rsidRPr="00AD17DF" w:rsidSect="000D6F14">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20" w:footer="720" w:gutter="0"/>
          <w:cols w:space="720"/>
          <w:docGrid w:linePitch="360"/>
        </w:sectPr>
      </w:pPr>
    </w:p>
    <w:p w14:paraId="5595C06A" w14:textId="77777777" w:rsidR="006870CA" w:rsidRPr="00AD17DF" w:rsidRDefault="006870CA">
      <w:pPr>
        <w:rPr>
          <w:b/>
          <w:bCs/>
          <w:szCs w:val="22"/>
        </w:rPr>
      </w:pPr>
    </w:p>
    <w:p w14:paraId="6D0379F2" w14:textId="38A186D9" w:rsidR="00AF377A" w:rsidRPr="00AD17DF" w:rsidRDefault="00AF377A">
      <w:pPr>
        <w:pStyle w:val="HHTitle2"/>
        <w:rPr>
          <w:rFonts w:ascii="Times New Roman" w:hAnsi="Times New Roman" w:cs="Times New Roman"/>
        </w:rPr>
      </w:pPr>
      <w:bookmarkStart w:id="1" w:name="_Toc239662732"/>
      <w:r w:rsidRPr="00AD17DF">
        <w:rPr>
          <w:rFonts w:ascii="Times New Roman" w:hAnsi="Times New Roman" w:cs="Times New Roman"/>
        </w:rPr>
        <w:t xml:space="preserve">Smlouva o veřejných službách v přepravě cestujících </w:t>
      </w:r>
      <w:r w:rsidR="00791C8B" w:rsidRPr="00AD17DF">
        <w:rPr>
          <w:rFonts w:ascii="Times New Roman" w:hAnsi="Times New Roman" w:cs="Times New Roman"/>
          <w:szCs w:val="22"/>
        </w:rPr>
        <w:t>v</w:t>
      </w:r>
      <w:r w:rsidR="00791C8B" w:rsidRPr="00AD17DF">
        <w:rPr>
          <w:rFonts w:ascii="Times New Roman" w:hAnsi="Times New Roman" w:cs="Times New Roman"/>
          <w:snapToGrid w:val="0"/>
          <w:szCs w:val="22"/>
        </w:rPr>
        <w:t xml:space="preserve"> regio</w:t>
      </w:r>
      <w:r w:rsidR="00EB5446" w:rsidRPr="00AD17DF">
        <w:rPr>
          <w:rFonts w:ascii="Times New Roman" w:hAnsi="Times New Roman" w:cs="Times New Roman"/>
          <w:snapToGrid w:val="0"/>
          <w:szCs w:val="22"/>
        </w:rPr>
        <w:t>nální železniční osobní dopravě</w:t>
      </w:r>
      <w:r w:rsidR="00C50FD9">
        <w:rPr>
          <w:rFonts w:ascii="Times New Roman" w:hAnsi="Times New Roman" w:cs="Times New Roman"/>
          <w:snapToGrid w:val="0"/>
          <w:szCs w:val="22"/>
        </w:rPr>
        <w:t xml:space="preserve"> (provozní soubor EMU JMK)</w:t>
      </w:r>
    </w:p>
    <w:p w14:paraId="396A3825" w14:textId="77777777" w:rsidR="00AF377A" w:rsidRPr="00AD17DF" w:rsidRDefault="00AF377A">
      <w:pPr>
        <w:pStyle w:val="HHTitle2"/>
      </w:pPr>
    </w:p>
    <w:p w14:paraId="3AF8A767" w14:textId="77777777" w:rsidR="00AF377A" w:rsidRPr="00AD17DF" w:rsidRDefault="00AF377A">
      <w:pPr>
        <w:pStyle w:val="HHTitle2"/>
        <w:rPr>
          <w:rFonts w:ascii="Times New Roman" w:hAnsi="Times New Roman" w:cs="Times New Roman"/>
          <w:szCs w:val="22"/>
        </w:rPr>
      </w:pPr>
      <w:r w:rsidRPr="00AD17DF">
        <w:rPr>
          <w:rFonts w:ascii="Times New Roman" w:hAnsi="Times New Roman" w:cs="Times New Roman"/>
          <w:szCs w:val="22"/>
        </w:rPr>
        <w:t xml:space="preserve">evidovaná u </w:t>
      </w:r>
      <w:r w:rsidR="001B5D3F" w:rsidRPr="00AD17DF">
        <w:rPr>
          <w:rFonts w:ascii="Times New Roman" w:hAnsi="Times New Roman" w:cs="Times New Roman"/>
          <w:szCs w:val="22"/>
        </w:rPr>
        <w:t>Objednatel</w:t>
      </w:r>
      <w:r w:rsidRPr="00AD17DF">
        <w:rPr>
          <w:rFonts w:ascii="Times New Roman" w:hAnsi="Times New Roman" w:cs="Times New Roman"/>
          <w:szCs w:val="22"/>
        </w:rPr>
        <w:t xml:space="preserve">e pod č. </w:t>
      </w:r>
      <w:r w:rsidR="00AF0BBD" w:rsidRPr="00AD17DF">
        <w:rPr>
          <w:rFonts w:ascii="Times New Roman" w:hAnsi="Times New Roman" w:cs="Times New Roman"/>
          <w:szCs w:val="22"/>
        </w:rPr>
        <w:t>…………………………………</w:t>
      </w:r>
    </w:p>
    <w:p w14:paraId="703AEA97" w14:textId="77777777" w:rsidR="00AF377A" w:rsidRPr="00AD17DF" w:rsidRDefault="00AF377A">
      <w:pPr>
        <w:pStyle w:val="HHTitle2"/>
        <w:rPr>
          <w:rFonts w:ascii="Times New Roman" w:hAnsi="Times New Roman" w:cs="Times New Roman"/>
          <w:szCs w:val="22"/>
        </w:rPr>
      </w:pPr>
    </w:p>
    <w:p w14:paraId="1F468A55" w14:textId="77777777" w:rsidR="00496726" w:rsidRPr="00AD17DF" w:rsidRDefault="00496726">
      <w:pPr>
        <w:jc w:val="center"/>
        <w:rPr>
          <w:b/>
          <w:sz w:val="24"/>
        </w:rPr>
      </w:pPr>
      <w:r w:rsidRPr="00AD17DF">
        <w:rPr>
          <w:b/>
          <w:sz w:val="24"/>
        </w:rPr>
        <w:t>k zajištění základní dopravní obslužnosti, kterou podle nařízení Evropského parlamentu a Rady (ES) č. 1370/2007 o veřejných službách v přepravě cestujících po železnici a silnici a o zrušení nařízení Rady (EHS) č. 1191/69 a č. 1107/70, kterou</w:t>
      </w:r>
    </w:p>
    <w:p w14:paraId="7035B2DF" w14:textId="77777777" w:rsidR="00496726" w:rsidRPr="00AD17DF" w:rsidRDefault="00496726">
      <w:pPr>
        <w:pStyle w:val="Titulka"/>
        <w:spacing w:after="600"/>
        <w:rPr>
          <w:sz w:val="26"/>
          <w:szCs w:val="26"/>
        </w:rPr>
      </w:pPr>
      <w:r w:rsidRPr="00AD17DF">
        <w:rPr>
          <w:sz w:val="26"/>
          <w:szCs w:val="26"/>
        </w:rPr>
        <w:t>mezi sebou uzavřely</w:t>
      </w:r>
    </w:p>
    <w:p w14:paraId="571C069A" w14:textId="77777777" w:rsidR="00AF377A" w:rsidRPr="00AD17DF" w:rsidRDefault="00AF377A">
      <w:pPr>
        <w:pStyle w:val="Smluvnistranypreambule"/>
        <w:rPr>
          <w:rFonts w:ascii="Times New Roman" w:hAnsi="Times New Roman"/>
          <w:szCs w:val="22"/>
        </w:rPr>
      </w:pPr>
      <w:r w:rsidRPr="00AD17DF">
        <w:rPr>
          <w:rFonts w:ascii="Times New Roman" w:hAnsi="Times New Roman"/>
          <w:szCs w:val="22"/>
        </w:rPr>
        <w:t>Smluvní strany</w:t>
      </w:r>
    </w:p>
    <w:p w14:paraId="693629DE" w14:textId="77777777" w:rsidR="00AF377A" w:rsidRPr="00AD17DF" w:rsidRDefault="00AF377A">
      <w:pPr>
        <w:numPr>
          <w:ilvl w:val="0"/>
          <w:numId w:val="4"/>
        </w:numPr>
        <w:rPr>
          <w:b/>
          <w:szCs w:val="22"/>
        </w:rPr>
      </w:pPr>
      <w:bookmarkStart w:id="2" w:name="_Ref271622860"/>
      <w:r w:rsidRPr="00AD17DF">
        <w:rPr>
          <w:b/>
          <w:szCs w:val="22"/>
        </w:rPr>
        <w:t>Jihomoravský kraj</w:t>
      </w:r>
      <w:bookmarkEnd w:id="2"/>
    </w:p>
    <w:p w14:paraId="5DF12760" w14:textId="77777777" w:rsidR="00AF377A" w:rsidRPr="00AD17DF" w:rsidRDefault="00AF377A" w:rsidP="00AB2046">
      <w:pPr>
        <w:pStyle w:val="Zkladntext0"/>
        <w:widowControl/>
        <w:ind w:left="567"/>
        <w:rPr>
          <w:sz w:val="22"/>
          <w:szCs w:val="22"/>
        </w:rPr>
      </w:pPr>
      <w:r w:rsidRPr="00AD17DF">
        <w:rPr>
          <w:sz w:val="22"/>
          <w:szCs w:val="22"/>
        </w:rPr>
        <w:t xml:space="preserve">se sídlem </w:t>
      </w:r>
      <w:r w:rsidR="00881CEF" w:rsidRPr="00AD17DF">
        <w:rPr>
          <w:sz w:val="22"/>
          <w:szCs w:val="22"/>
        </w:rPr>
        <w:t>na adrese Žerotínovo náměstí 3</w:t>
      </w:r>
      <w:r w:rsidRPr="00AD17DF">
        <w:rPr>
          <w:sz w:val="22"/>
          <w:szCs w:val="22"/>
        </w:rPr>
        <w:t xml:space="preserve">, 601 82 Brno, zastoupený na základě pověření ze dne </w:t>
      </w:r>
      <w:r w:rsidR="00AF0BBD" w:rsidRPr="00AD17DF">
        <w:rPr>
          <w:sz w:val="22"/>
          <w:szCs w:val="22"/>
        </w:rPr>
        <w:t xml:space="preserve">……………………… ………………………………………………., </w:t>
      </w:r>
      <w:r w:rsidRPr="00AD17DF">
        <w:rPr>
          <w:sz w:val="22"/>
          <w:szCs w:val="22"/>
        </w:rPr>
        <w:t>, IČ</w:t>
      </w:r>
      <w:r w:rsidR="00AF0BBD" w:rsidRPr="00AD17DF">
        <w:rPr>
          <w:sz w:val="22"/>
          <w:szCs w:val="22"/>
        </w:rPr>
        <w:t>O</w:t>
      </w:r>
      <w:r w:rsidRPr="00AD17DF">
        <w:rPr>
          <w:sz w:val="22"/>
          <w:szCs w:val="22"/>
        </w:rPr>
        <w:t>: 70888337</w:t>
      </w:r>
    </w:p>
    <w:p w14:paraId="07808624" w14:textId="77777777" w:rsidR="00AF377A" w:rsidRPr="00AD17DF" w:rsidRDefault="00AF377A" w:rsidP="00AB2046">
      <w:pPr>
        <w:pStyle w:val="Zkladntext0"/>
        <w:widowControl/>
        <w:ind w:left="567"/>
        <w:rPr>
          <w:sz w:val="22"/>
          <w:szCs w:val="22"/>
        </w:rPr>
      </w:pPr>
      <w:r w:rsidRPr="00AD17DF">
        <w:rPr>
          <w:sz w:val="22"/>
          <w:szCs w:val="22"/>
        </w:rPr>
        <w:t>bankovní spojení:</w:t>
      </w:r>
      <w:r w:rsidRPr="00AD17DF">
        <w:rPr>
          <w:sz w:val="22"/>
          <w:szCs w:val="22"/>
        </w:rPr>
        <w:tab/>
      </w:r>
      <w:r w:rsidRPr="00AD17DF">
        <w:rPr>
          <w:sz w:val="22"/>
          <w:szCs w:val="22"/>
        </w:rPr>
        <w:tab/>
        <w:t>Komerční banka, a.s., pobočka Brno-město</w:t>
      </w:r>
    </w:p>
    <w:p w14:paraId="68A6B4A5" w14:textId="77777777" w:rsidR="00AF377A" w:rsidRPr="00AD17DF" w:rsidRDefault="00AF377A" w:rsidP="00AB2046">
      <w:pPr>
        <w:pStyle w:val="Zkladntext0"/>
        <w:widowControl/>
        <w:ind w:left="2727" w:firstLine="153"/>
        <w:rPr>
          <w:sz w:val="22"/>
          <w:szCs w:val="22"/>
        </w:rPr>
      </w:pPr>
      <w:r w:rsidRPr="00AD17DF">
        <w:rPr>
          <w:sz w:val="22"/>
          <w:szCs w:val="22"/>
        </w:rPr>
        <w:t>č. výdajového účtu 277491250267/0100</w:t>
      </w:r>
    </w:p>
    <w:p w14:paraId="5E6D062A" w14:textId="77777777" w:rsidR="00AF377A" w:rsidRPr="00AD17DF" w:rsidRDefault="00AF377A" w:rsidP="00AB2046">
      <w:pPr>
        <w:pStyle w:val="Zkladntext0"/>
        <w:widowControl/>
        <w:ind w:left="2574" w:firstLine="306"/>
        <w:rPr>
          <w:sz w:val="22"/>
          <w:szCs w:val="22"/>
        </w:rPr>
      </w:pPr>
      <w:r w:rsidRPr="00AD17DF">
        <w:rPr>
          <w:sz w:val="22"/>
          <w:szCs w:val="22"/>
        </w:rPr>
        <w:t>č. příjmového účtu 277188260227/0100</w:t>
      </w:r>
    </w:p>
    <w:p w14:paraId="17926C80" w14:textId="77777777" w:rsidR="00AF377A" w:rsidRPr="00AD17DF" w:rsidRDefault="00AF377A" w:rsidP="00AB2046">
      <w:pPr>
        <w:pStyle w:val="Zkladntext0"/>
        <w:widowControl/>
        <w:ind w:left="2421" w:firstLine="459"/>
        <w:rPr>
          <w:sz w:val="22"/>
          <w:szCs w:val="22"/>
        </w:rPr>
      </w:pPr>
      <w:r w:rsidRPr="00AD17DF">
        <w:rPr>
          <w:sz w:val="22"/>
          <w:szCs w:val="22"/>
        </w:rPr>
        <w:t>č. fondu IDS 27-9395010297/0100</w:t>
      </w:r>
    </w:p>
    <w:p w14:paraId="67592BE9" w14:textId="38375E24" w:rsidR="00AF377A" w:rsidRPr="00AD17DF" w:rsidRDefault="00AF377A" w:rsidP="00AB2046">
      <w:pPr>
        <w:pStyle w:val="Zkladntext0"/>
        <w:widowControl/>
        <w:ind w:left="567"/>
        <w:rPr>
          <w:sz w:val="22"/>
          <w:szCs w:val="22"/>
        </w:rPr>
      </w:pPr>
      <w:r w:rsidRPr="00AD17DF">
        <w:rPr>
          <w:sz w:val="22"/>
          <w:szCs w:val="22"/>
        </w:rPr>
        <w:t>e-mail: od@</w:t>
      </w:r>
      <w:r w:rsidR="001062F5">
        <w:rPr>
          <w:sz w:val="22"/>
          <w:szCs w:val="22"/>
        </w:rPr>
        <w:t>jmk</w:t>
      </w:r>
      <w:r w:rsidRPr="00AD17DF">
        <w:rPr>
          <w:sz w:val="22"/>
          <w:szCs w:val="22"/>
        </w:rPr>
        <w:t>.cz</w:t>
      </w:r>
    </w:p>
    <w:p w14:paraId="62F67970" w14:textId="73527AFD" w:rsidR="00AF377A" w:rsidRPr="00AD17DF" w:rsidRDefault="00AF377A" w:rsidP="00B5299C">
      <w:pPr>
        <w:pStyle w:val="Text11"/>
        <w:rPr>
          <w:szCs w:val="22"/>
        </w:rPr>
      </w:pPr>
      <w:r w:rsidRPr="00AD17DF">
        <w:rPr>
          <w:szCs w:val="22"/>
        </w:rPr>
        <w:t>(</w:t>
      </w:r>
      <w:r w:rsidRPr="00AD17DF">
        <w:rPr>
          <w:b/>
          <w:szCs w:val="22"/>
        </w:rPr>
        <w:t>„</w:t>
      </w:r>
      <w:r w:rsidR="001B5D3F" w:rsidRPr="00AD17DF">
        <w:rPr>
          <w:b/>
          <w:szCs w:val="22"/>
        </w:rPr>
        <w:t>Objednatel</w:t>
      </w:r>
      <w:r w:rsidRPr="00AD17DF">
        <w:rPr>
          <w:b/>
          <w:szCs w:val="22"/>
        </w:rPr>
        <w:t>“</w:t>
      </w:r>
      <w:r w:rsidRPr="00AD17DF">
        <w:rPr>
          <w:szCs w:val="22"/>
        </w:rPr>
        <w:t>)</w:t>
      </w:r>
    </w:p>
    <w:p w14:paraId="249D97D4" w14:textId="77777777" w:rsidR="00AF377A" w:rsidRPr="00AD17DF" w:rsidRDefault="00AF377A" w:rsidP="00E4483E">
      <w:pPr>
        <w:pStyle w:val="Smluvstranya"/>
        <w:rPr>
          <w:szCs w:val="22"/>
        </w:rPr>
      </w:pPr>
      <w:r w:rsidRPr="00AD17DF">
        <w:rPr>
          <w:szCs w:val="22"/>
        </w:rPr>
        <w:t>a</w:t>
      </w:r>
    </w:p>
    <w:p w14:paraId="4CD66732" w14:textId="77777777" w:rsidR="00AF377A" w:rsidRPr="00AD17DF" w:rsidRDefault="00AF377A" w:rsidP="00802A46">
      <w:pPr>
        <w:numPr>
          <w:ilvl w:val="0"/>
          <w:numId w:val="4"/>
        </w:numPr>
        <w:rPr>
          <w:szCs w:val="22"/>
        </w:rPr>
      </w:pPr>
      <w:r w:rsidRPr="00AD17DF">
        <w:rPr>
          <w:szCs w:val="22"/>
        </w:rPr>
        <w:t>[</w:t>
      </w:r>
      <w:r w:rsidRPr="00AD17DF">
        <w:rPr>
          <w:b/>
          <w:szCs w:val="22"/>
        </w:rPr>
        <w:t>Strana 2</w:t>
      </w:r>
      <w:r w:rsidRPr="00AD17DF">
        <w:rPr>
          <w:szCs w:val="22"/>
        </w:rPr>
        <w:t>]</w:t>
      </w:r>
    </w:p>
    <w:p w14:paraId="5841D86E" w14:textId="77777777" w:rsidR="00E16798" w:rsidRPr="00AD17DF" w:rsidRDefault="00AF377A" w:rsidP="00F33976">
      <w:pPr>
        <w:pStyle w:val="Text11"/>
        <w:rPr>
          <w:szCs w:val="22"/>
        </w:rPr>
      </w:pPr>
      <w:r w:rsidRPr="00AD17DF">
        <w:rPr>
          <w:szCs w:val="22"/>
        </w:rPr>
        <w:t>se sídlem [●], PSČ: [●], zastoupený</w:t>
      </w:r>
      <w:r w:rsidR="00E16798" w:rsidRPr="00AD17DF">
        <w:rPr>
          <w:szCs w:val="22"/>
        </w:rPr>
        <w:t xml:space="preserve"> [●], IČ</w:t>
      </w:r>
      <w:r w:rsidR="00A937DE" w:rsidRPr="00AD17DF">
        <w:rPr>
          <w:szCs w:val="22"/>
        </w:rPr>
        <w:t>O</w:t>
      </w:r>
      <w:r w:rsidRPr="00AD17DF">
        <w:rPr>
          <w:szCs w:val="22"/>
        </w:rPr>
        <w:t xml:space="preserve"> [●], </w:t>
      </w:r>
      <w:r w:rsidR="00E16798" w:rsidRPr="00AD17DF">
        <w:rPr>
          <w:szCs w:val="22"/>
        </w:rPr>
        <w:t xml:space="preserve">zapsaný [●], </w:t>
      </w:r>
    </w:p>
    <w:p w14:paraId="7118EA0C" w14:textId="77777777" w:rsidR="00AF377A" w:rsidRPr="00AD17DF" w:rsidRDefault="00E16798" w:rsidP="00F33976">
      <w:pPr>
        <w:pStyle w:val="Text11"/>
        <w:rPr>
          <w:szCs w:val="22"/>
        </w:rPr>
      </w:pPr>
      <w:r w:rsidRPr="00AD17DF">
        <w:rPr>
          <w:szCs w:val="22"/>
        </w:rPr>
        <w:t>bankovní spojení:</w:t>
      </w:r>
    </w:p>
    <w:p w14:paraId="63D7B263" w14:textId="77777777" w:rsidR="00AF377A" w:rsidRPr="00AD17DF" w:rsidRDefault="00AF377A" w:rsidP="001F5B54">
      <w:pPr>
        <w:pStyle w:val="Text11"/>
        <w:rPr>
          <w:szCs w:val="22"/>
        </w:rPr>
      </w:pPr>
      <w:r w:rsidRPr="00AD17DF">
        <w:rPr>
          <w:szCs w:val="22"/>
        </w:rPr>
        <w:t>(</w:t>
      </w:r>
      <w:r w:rsidRPr="00AD17DF">
        <w:rPr>
          <w:b/>
          <w:szCs w:val="22"/>
        </w:rPr>
        <w:t>„</w:t>
      </w:r>
      <w:r w:rsidR="001B5D3F" w:rsidRPr="00AD17DF">
        <w:rPr>
          <w:b/>
          <w:szCs w:val="22"/>
        </w:rPr>
        <w:t>Dopravc</w:t>
      </w:r>
      <w:r w:rsidR="00E16798" w:rsidRPr="00AD17DF">
        <w:rPr>
          <w:b/>
          <w:szCs w:val="22"/>
        </w:rPr>
        <w:t>e“</w:t>
      </w:r>
      <w:r w:rsidRPr="00AD17DF">
        <w:rPr>
          <w:szCs w:val="22"/>
        </w:rPr>
        <w:t>)</w:t>
      </w:r>
    </w:p>
    <w:p w14:paraId="64E36CAF" w14:textId="77777777" w:rsidR="006870CA" w:rsidRPr="00AD17DF" w:rsidRDefault="00E16798" w:rsidP="00D65434">
      <w:pPr>
        <w:pStyle w:val="Nadpis1"/>
        <w:keepNext w:val="0"/>
        <w:numPr>
          <w:ilvl w:val="0"/>
          <w:numId w:val="0"/>
        </w:numPr>
        <w:spacing w:before="120"/>
        <w:jc w:val="left"/>
      </w:pPr>
      <w:r w:rsidRPr="00AD17DF">
        <w:rPr>
          <w:rFonts w:cs="Times New Roman"/>
        </w:rPr>
        <w:br w:type="page"/>
      </w:r>
      <w:bookmarkEnd w:id="1"/>
      <w:r w:rsidR="006870CA" w:rsidRPr="00AD17DF">
        <w:lastRenderedPageBreak/>
        <w:t>VZHLEDEM K TOMU, ŽE:</w:t>
      </w:r>
      <w:bookmarkEnd w:id="0"/>
    </w:p>
    <w:p w14:paraId="03CD64EC" w14:textId="3D4E4DAF" w:rsidR="006870CA" w:rsidRDefault="001B5D3F" w:rsidP="00AB2046">
      <w:pPr>
        <w:pStyle w:val="Preambule"/>
        <w:widowControl/>
        <w:tabs>
          <w:tab w:val="clear" w:pos="207"/>
          <w:tab w:val="num" w:pos="748"/>
        </w:tabs>
        <w:ind w:left="748" w:hanging="748"/>
        <w:rPr>
          <w:szCs w:val="22"/>
        </w:rPr>
      </w:pPr>
      <w:r w:rsidRPr="00AD17DF">
        <w:rPr>
          <w:szCs w:val="22"/>
        </w:rPr>
        <w:t>Objednatel</w:t>
      </w:r>
      <w:r w:rsidR="006870CA" w:rsidRPr="00AD17DF">
        <w:rPr>
          <w:szCs w:val="22"/>
        </w:rPr>
        <w:t xml:space="preserve"> je vyšším územním samosprávným celkem, jehož povinností je zejména zajištění dopravní obslužnosti na jeho území</w:t>
      </w:r>
      <w:r w:rsidR="00364ADC" w:rsidRPr="00AD17DF">
        <w:rPr>
          <w:szCs w:val="22"/>
        </w:rPr>
        <w:t>;</w:t>
      </w:r>
    </w:p>
    <w:p w14:paraId="490F09A8" w14:textId="668AB099" w:rsidR="008B746C" w:rsidRPr="00AD17DF" w:rsidRDefault="008B746C" w:rsidP="00AB2046">
      <w:pPr>
        <w:pStyle w:val="Preambule"/>
        <w:widowControl/>
        <w:tabs>
          <w:tab w:val="clear" w:pos="207"/>
          <w:tab w:val="num" w:pos="748"/>
        </w:tabs>
        <w:ind w:left="748" w:hanging="748"/>
        <w:rPr>
          <w:szCs w:val="22"/>
        </w:rPr>
      </w:pPr>
      <w:r>
        <w:t>Objednatel je vlastníkem elektrických jednotek určených pro provozování regionální veřejné dopravy dle této Smlouvy</w:t>
      </w:r>
      <w:r w:rsidR="002E635F">
        <w:t>, přičemž má zároveň smluvně zajištěný full-service těchto elektrických jednotek po dobu 30 let</w:t>
      </w:r>
      <w:r w:rsidR="00441158">
        <w:t xml:space="preserve"> o</w:t>
      </w:r>
      <w:r w:rsidR="00441158" w:rsidRPr="00441158">
        <w:t xml:space="preserve">de dne následujícího po převzetí poslední </w:t>
      </w:r>
      <w:r w:rsidR="00441158">
        <w:t xml:space="preserve">elektrické </w:t>
      </w:r>
      <w:r w:rsidR="00441158" w:rsidRPr="00441158">
        <w:t xml:space="preserve">jednotky do majetku </w:t>
      </w:r>
      <w:r w:rsidR="00441158">
        <w:t>Objednatele</w:t>
      </w:r>
      <w:r w:rsidR="00441158" w:rsidRPr="00441158">
        <w:t>, tj. ode dne 01.07.2023</w:t>
      </w:r>
      <w:r w:rsidR="002E635F">
        <w:t>;</w:t>
      </w:r>
    </w:p>
    <w:p w14:paraId="79A5620F" w14:textId="77777777" w:rsidR="006870CA" w:rsidRPr="00AD17DF" w:rsidRDefault="00543210" w:rsidP="00AB2046">
      <w:pPr>
        <w:pStyle w:val="Preambule"/>
        <w:widowControl/>
        <w:tabs>
          <w:tab w:val="clear" w:pos="207"/>
          <w:tab w:val="num" w:pos="748"/>
        </w:tabs>
        <w:ind w:left="748" w:hanging="748"/>
        <w:rPr>
          <w:szCs w:val="22"/>
        </w:rPr>
      </w:pPr>
      <w:r w:rsidRPr="00AD17DF">
        <w:rPr>
          <w:szCs w:val="22"/>
        </w:rPr>
        <w:t>Dopravce</w:t>
      </w:r>
      <w:r w:rsidR="006870CA" w:rsidRPr="00AD17DF">
        <w:rPr>
          <w:szCs w:val="22"/>
        </w:rPr>
        <w:t xml:space="preserve"> má zájem podílet se na zajištění dopravní obslužnosti v Jihomoravském kraji</w:t>
      </w:r>
      <w:r w:rsidR="00200DA1" w:rsidRPr="00AD17DF">
        <w:rPr>
          <w:szCs w:val="22"/>
        </w:rPr>
        <w:t xml:space="preserve"> </w:t>
      </w:r>
      <w:r w:rsidR="006870CA" w:rsidRPr="00AD17DF">
        <w:rPr>
          <w:szCs w:val="22"/>
        </w:rPr>
        <w:t>a poskytovat</w:t>
      </w:r>
      <w:r w:rsidR="00EA5F5B" w:rsidRPr="00AD17DF">
        <w:rPr>
          <w:szCs w:val="22"/>
        </w:rPr>
        <w:t xml:space="preserve"> </w:t>
      </w:r>
      <w:r w:rsidR="006870CA" w:rsidRPr="00AD17DF">
        <w:rPr>
          <w:szCs w:val="22"/>
        </w:rPr>
        <w:t>v této souvislosti veřejné služby v</w:t>
      </w:r>
      <w:r w:rsidR="00791C8B" w:rsidRPr="00AD17DF">
        <w:rPr>
          <w:szCs w:val="22"/>
        </w:rPr>
        <w:t> regionální osobní železniční dopravě</w:t>
      </w:r>
      <w:r w:rsidR="006870CA" w:rsidRPr="00AD17DF">
        <w:rPr>
          <w:szCs w:val="22"/>
        </w:rPr>
        <w:t>;</w:t>
      </w:r>
    </w:p>
    <w:p w14:paraId="58AFDFB8" w14:textId="69CD6240" w:rsidR="005C45A7" w:rsidRPr="00AD17DF" w:rsidRDefault="005C45A7" w:rsidP="008B746C">
      <w:pPr>
        <w:pStyle w:val="Preambule"/>
      </w:pPr>
      <w:r w:rsidRPr="00AD17DF">
        <w:t xml:space="preserve">Nabídka Dopravce podaná v rámci </w:t>
      </w:r>
      <w:r w:rsidR="00791C8B" w:rsidRPr="00AD17DF">
        <w:t xml:space="preserve">nabídkového </w:t>
      </w:r>
      <w:r w:rsidRPr="00AD17DF">
        <w:t xml:space="preserve">řízení </w:t>
      </w:r>
      <w:r w:rsidR="00791C8B" w:rsidRPr="00AD17DF">
        <w:t>s názvem</w:t>
      </w:r>
      <w:r w:rsidRPr="00AD17DF">
        <w:t xml:space="preserve"> „</w:t>
      </w:r>
      <w:r w:rsidR="00B90359" w:rsidRPr="0043671F">
        <w:rPr>
          <w:bCs/>
        </w:rPr>
        <w:t>Poskytování veřejných služeb v přepravě cestujících v regionální železniční osobní dopravě</w:t>
      </w:r>
      <w:r w:rsidR="008B746C">
        <w:rPr>
          <w:bCs/>
        </w:rPr>
        <w:t xml:space="preserve"> (</w:t>
      </w:r>
      <w:r w:rsidR="008B746C" w:rsidRPr="008B746C">
        <w:rPr>
          <w:bCs/>
          <w:szCs w:val="22"/>
        </w:rPr>
        <w:t>provozní soubor EMU JMK)</w:t>
      </w:r>
      <w:r w:rsidRPr="00AD17DF">
        <w:t>“ byla vybrána jako nejvýhodnější;</w:t>
      </w:r>
    </w:p>
    <w:p w14:paraId="6E2682DD" w14:textId="77777777" w:rsidR="006870CA" w:rsidRPr="00AD17DF" w:rsidRDefault="00543210" w:rsidP="00AB2046">
      <w:pPr>
        <w:pStyle w:val="Preambule"/>
        <w:widowControl/>
        <w:tabs>
          <w:tab w:val="clear" w:pos="207"/>
          <w:tab w:val="num" w:pos="748"/>
        </w:tabs>
        <w:ind w:left="748" w:hanging="748"/>
        <w:rPr>
          <w:szCs w:val="22"/>
        </w:rPr>
      </w:pPr>
      <w:r w:rsidRPr="00AD17DF">
        <w:rPr>
          <w:szCs w:val="22"/>
        </w:rPr>
        <w:t>Dopravce</w:t>
      </w:r>
      <w:r w:rsidR="006870CA" w:rsidRPr="00AD17DF">
        <w:rPr>
          <w:szCs w:val="22"/>
        </w:rPr>
        <w:t xml:space="preserve"> souhlasí, je připraven a schopen provést anebo zajistit veškeré služby, výkony v rozsahu daném touto Smlouvou, a to v termínech a za podmínek vymezených níže,</w:t>
      </w:r>
    </w:p>
    <w:p w14:paraId="56773D23" w14:textId="77777777" w:rsidR="005C45A7" w:rsidRPr="00AD17DF" w:rsidRDefault="005C45A7" w:rsidP="00B5299C">
      <w:pPr>
        <w:rPr>
          <w:b/>
          <w:bCs/>
          <w:szCs w:val="22"/>
        </w:rPr>
      </w:pPr>
    </w:p>
    <w:p w14:paraId="37715470" w14:textId="77777777" w:rsidR="006870CA" w:rsidRPr="00AD17DF" w:rsidRDefault="006870CA" w:rsidP="00E4483E">
      <w:pPr>
        <w:rPr>
          <w:b/>
          <w:bCs/>
          <w:szCs w:val="22"/>
        </w:rPr>
      </w:pPr>
      <w:r w:rsidRPr="00AD17DF">
        <w:rPr>
          <w:b/>
          <w:bCs/>
          <w:szCs w:val="22"/>
        </w:rPr>
        <w:t>SE STRANY DOHODLY TAKTO:</w:t>
      </w:r>
    </w:p>
    <w:p w14:paraId="376917D0" w14:textId="27FB8120" w:rsidR="006870CA" w:rsidRPr="00AD17DF" w:rsidRDefault="006870CA" w:rsidP="00802A46">
      <w:pPr>
        <w:pStyle w:val="Nadpis1"/>
        <w:rPr>
          <w:rFonts w:cs="Times New Roman"/>
          <w:szCs w:val="22"/>
        </w:rPr>
      </w:pPr>
      <w:bookmarkStart w:id="3" w:name="_Ref491673040"/>
      <w:r w:rsidRPr="00AD17DF">
        <w:rPr>
          <w:rFonts w:cs="Times New Roman"/>
          <w:szCs w:val="22"/>
        </w:rPr>
        <w:t>Obecná ustanovení</w:t>
      </w:r>
      <w:bookmarkEnd w:id="3"/>
    </w:p>
    <w:p w14:paraId="55C36678" w14:textId="77777777" w:rsidR="006870CA" w:rsidRPr="00AD17DF" w:rsidRDefault="006870CA" w:rsidP="00F33976">
      <w:pPr>
        <w:pStyle w:val="Clanek11"/>
        <w:keepNext/>
        <w:widowControl/>
        <w:tabs>
          <w:tab w:val="num" w:pos="709"/>
        </w:tabs>
        <w:ind w:left="709" w:hanging="754"/>
        <w:rPr>
          <w:rFonts w:ascii="Times New Roman" w:hAnsi="Times New Roman"/>
          <w:i w:val="0"/>
          <w:szCs w:val="22"/>
          <w:lang w:val="cs-CZ"/>
        </w:rPr>
      </w:pPr>
      <w:bookmarkStart w:id="4" w:name="_Toc27317252"/>
      <w:bookmarkStart w:id="5" w:name="_Toc37062179"/>
      <w:bookmarkStart w:id="6" w:name="_Toc239662734"/>
      <w:r w:rsidRPr="00AD17DF">
        <w:rPr>
          <w:rFonts w:ascii="Times New Roman" w:hAnsi="Times New Roman"/>
          <w:i w:val="0"/>
          <w:szCs w:val="22"/>
          <w:lang w:val="cs-CZ"/>
        </w:rPr>
        <w:t>Definice</w:t>
      </w:r>
      <w:bookmarkEnd w:id="4"/>
      <w:bookmarkEnd w:id="5"/>
      <w:bookmarkEnd w:id="6"/>
    </w:p>
    <w:p w14:paraId="4BAC7EE7" w14:textId="0461200E" w:rsidR="00A742FE" w:rsidRPr="001A1256" w:rsidRDefault="006870CA" w:rsidP="001A1256">
      <w:pPr>
        <w:pStyle w:val="Normal2"/>
        <w:tabs>
          <w:tab w:val="clear" w:pos="709"/>
          <w:tab w:val="num" w:pos="720"/>
        </w:tabs>
        <w:ind w:left="720" w:hanging="720"/>
        <w:rPr>
          <w:lang w:val="cs-CZ"/>
        </w:rPr>
      </w:pPr>
      <w:r w:rsidRPr="00AD17DF">
        <w:rPr>
          <w:lang w:val="cs-CZ"/>
        </w:rPr>
        <w:tab/>
        <w:t xml:space="preserve">Pokud z kontextu nevyplývá něco jiného, mají </w:t>
      </w:r>
      <w:r w:rsidR="001A1256">
        <w:rPr>
          <w:lang w:val="cs-CZ"/>
        </w:rPr>
        <w:t>pojmy s velkým písmem</w:t>
      </w:r>
      <w:r w:rsidRPr="00AD17DF">
        <w:rPr>
          <w:lang w:val="cs-CZ"/>
        </w:rPr>
        <w:t xml:space="preserve"> použité v této Smlouvě </w:t>
      </w:r>
      <w:r w:rsidR="001A1256">
        <w:rPr>
          <w:lang w:val="cs-CZ"/>
        </w:rPr>
        <w:t xml:space="preserve">a jejích přílohách </w:t>
      </w:r>
      <w:r w:rsidRPr="00AD17DF">
        <w:rPr>
          <w:lang w:val="cs-CZ"/>
        </w:rPr>
        <w:t>význam</w:t>
      </w:r>
      <w:r w:rsidR="001A1256" w:rsidRPr="001A1256">
        <w:rPr>
          <w:lang w:val="cs-CZ"/>
        </w:rPr>
        <w:t xml:space="preserve"> </w:t>
      </w:r>
      <w:r w:rsidR="001A1256" w:rsidRPr="00AD17DF">
        <w:rPr>
          <w:lang w:val="cs-CZ"/>
        </w:rPr>
        <w:t>definovaný</w:t>
      </w:r>
      <w:r w:rsidR="001A1256">
        <w:rPr>
          <w:lang w:val="cs-CZ"/>
        </w:rPr>
        <w:t xml:space="preserve"> v </w:t>
      </w:r>
      <w:r w:rsidR="001A1256" w:rsidRPr="001A1256">
        <w:rPr>
          <w:lang w:val="cs-CZ"/>
        </w:rPr>
        <w:t>Přílo</w:t>
      </w:r>
      <w:r w:rsidR="001A1256">
        <w:rPr>
          <w:lang w:val="cs-CZ"/>
        </w:rPr>
        <w:t>ze</w:t>
      </w:r>
      <w:r w:rsidR="001A1256" w:rsidRPr="001A1256">
        <w:rPr>
          <w:lang w:val="cs-CZ"/>
        </w:rPr>
        <w:t xml:space="preserve"> č. </w:t>
      </w:r>
      <w:r w:rsidR="00915700">
        <w:rPr>
          <w:lang w:val="cs-CZ"/>
        </w:rPr>
        <w:t>7</w:t>
      </w:r>
      <w:r w:rsidR="001A1256" w:rsidRPr="001A1256">
        <w:rPr>
          <w:lang w:val="cs-CZ"/>
        </w:rPr>
        <w:t xml:space="preserve"> Smlouvy</w:t>
      </w:r>
      <w:r w:rsidR="001A1256">
        <w:rPr>
          <w:lang w:val="cs-CZ"/>
        </w:rPr>
        <w:t xml:space="preserve"> (Definice pojmů).</w:t>
      </w:r>
    </w:p>
    <w:p w14:paraId="6C379C95" w14:textId="77777777" w:rsidR="006870CA" w:rsidRPr="00AD17DF" w:rsidRDefault="006870CA">
      <w:pPr>
        <w:pStyle w:val="Nadpis1"/>
        <w:rPr>
          <w:rFonts w:cs="Times New Roman"/>
          <w:szCs w:val="22"/>
        </w:rPr>
      </w:pPr>
      <w:r w:rsidRPr="00AD17DF">
        <w:rPr>
          <w:rFonts w:cs="Times New Roman"/>
          <w:szCs w:val="22"/>
        </w:rPr>
        <w:tab/>
        <w:t>Předmět smlouvy</w:t>
      </w:r>
    </w:p>
    <w:p w14:paraId="2C7EEF19" w14:textId="0DD64C2F" w:rsidR="0012655C" w:rsidRPr="00AD17DF" w:rsidRDefault="0012655C" w:rsidP="004050BC">
      <w:pPr>
        <w:pStyle w:val="Clanek11"/>
        <w:widowControl/>
        <w:tabs>
          <w:tab w:val="num" w:pos="709"/>
        </w:tabs>
        <w:ind w:left="709" w:hanging="754"/>
        <w:rPr>
          <w:rFonts w:ascii="Times New Roman" w:hAnsi="Times New Roman"/>
          <w:b w:val="0"/>
          <w:i w:val="0"/>
          <w:szCs w:val="22"/>
          <w:lang w:val="cs-CZ"/>
        </w:rPr>
      </w:pPr>
      <w:r w:rsidRPr="00AD17DF">
        <w:rPr>
          <w:rFonts w:ascii="Times New Roman" w:hAnsi="Times New Roman"/>
          <w:b w:val="0"/>
          <w:i w:val="0"/>
          <w:szCs w:val="22"/>
          <w:lang w:val="cs-CZ"/>
        </w:rPr>
        <w:t xml:space="preserve">Účelem této Smlouvy je zajištění a rozvoj efektivní a kvalitní </w:t>
      </w:r>
      <w:r w:rsidR="00C14AF8" w:rsidRPr="00AD17DF">
        <w:rPr>
          <w:rFonts w:ascii="Times New Roman" w:hAnsi="Times New Roman"/>
          <w:b w:val="0"/>
          <w:i w:val="0"/>
          <w:szCs w:val="22"/>
          <w:lang w:val="cs-CZ"/>
        </w:rPr>
        <w:t>železniční osobní regionální</w:t>
      </w:r>
      <w:r w:rsidRPr="00AD17DF">
        <w:rPr>
          <w:rFonts w:ascii="Times New Roman" w:hAnsi="Times New Roman"/>
          <w:b w:val="0"/>
          <w:i w:val="0"/>
          <w:szCs w:val="22"/>
          <w:lang w:val="cs-CZ"/>
        </w:rPr>
        <w:t xml:space="preserve"> dopravy</w:t>
      </w:r>
      <w:r w:rsidR="0066226A" w:rsidRPr="00AD17DF">
        <w:rPr>
          <w:rFonts w:ascii="Times New Roman" w:hAnsi="Times New Roman"/>
          <w:b w:val="0"/>
          <w:i w:val="0"/>
          <w:szCs w:val="22"/>
          <w:lang w:val="cs-CZ"/>
        </w:rPr>
        <w:t xml:space="preserve"> a</w:t>
      </w:r>
      <w:r w:rsidRPr="00AD17DF">
        <w:rPr>
          <w:rFonts w:ascii="Times New Roman" w:hAnsi="Times New Roman"/>
          <w:b w:val="0"/>
          <w:i w:val="0"/>
          <w:szCs w:val="22"/>
          <w:lang w:val="cs-CZ"/>
        </w:rPr>
        <w:t xml:space="preserve"> zajištění dopravní obslužnosti </w:t>
      </w:r>
      <w:r w:rsidR="00B24BB7" w:rsidRPr="00AD17DF">
        <w:rPr>
          <w:rFonts w:ascii="Times New Roman" w:hAnsi="Times New Roman"/>
          <w:b w:val="0"/>
          <w:i w:val="0"/>
          <w:szCs w:val="22"/>
          <w:lang w:val="cs-CZ"/>
        </w:rPr>
        <w:t>Jihomoravského</w:t>
      </w:r>
      <w:r w:rsidR="007A2372" w:rsidRPr="00AD17DF">
        <w:rPr>
          <w:rFonts w:ascii="Times New Roman" w:hAnsi="Times New Roman"/>
          <w:b w:val="0"/>
          <w:i w:val="0"/>
          <w:szCs w:val="22"/>
          <w:lang w:val="cs-CZ"/>
        </w:rPr>
        <w:t xml:space="preserve"> </w:t>
      </w:r>
      <w:r w:rsidR="00B24BB7" w:rsidRPr="00AD17DF">
        <w:rPr>
          <w:rFonts w:ascii="Times New Roman" w:hAnsi="Times New Roman"/>
          <w:b w:val="0"/>
          <w:i w:val="0"/>
          <w:szCs w:val="22"/>
          <w:lang w:val="cs-CZ"/>
        </w:rPr>
        <w:t>kraje</w:t>
      </w:r>
      <w:r w:rsidR="00C918D4" w:rsidRPr="00AD17DF">
        <w:rPr>
          <w:rFonts w:ascii="Times New Roman" w:hAnsi="Times New Roman"/>
          <w:b w:val="0"/>
          <w:i w:val="0"/>
          <w:szCs w:val="22"/>
          <w:lang w:val="cs-CZ"/>
        </w:rPr>
        <w:t>.</w:t>
      </w:r>
    </w:p>
    <w:p w14:paraId="1CA76C60" w14:textId="25027A5D" w:rsidR="0066226A" w:rsidRPr="00AD17DF" w:rsidRDefault="00C918D4" w:rsidP="004050BC">
      <w:pPr>
        <w:pStyle w:val="Clanek11"/>
        <w:widowControl/>
        <w:tabs>
          <w:tab w:val="num" w:pos="709"/>
        </w:tabs>
        <w:ind w:left="709" w:hanging="754"/>
        <w:rPr>
          <w:rFonts w:ascii="Times New Roman" w:hAnsi="Times New Roman"/>
          <w:b w:val="0"/>
          <w:i w:val="0"/>
          <w:szCs w:val="22"/>
          <w:lang w:val="cs-CZ"/>
        </w:rPr>
      </w:pPr>
      <w:r w:rsidRPr="00AD17DF">
        <w:rPr>
          <w:rFonts w:ascii="Times New Roman" w:hAnsi="Times New Roman"/>
          <w:b w:val="0"/>
          <w:i w:val="0"/>
          <w:szCs w:val="22"/>
          <w:lang w:val="cs-CZ"/>
        </w:rPr>
        <w:t>Předmětem této Smlouvy je</w:t>
      </w:r>
    </w:p>
    <w:p w14:paraId="5DF54DA1" w14:textId="40CCB2D0" w:rsidR="00CC460A" w:rsidRPr="00AD17DF" w:rsidRDefault="00F30C86" w:rsidP="00B5299C">
      <w:pPr>
        <w:pStyle w:val="Claneki"/>
        <w:rPr>
          <w:szCs w:val="22"/>
        </w:rPr>
      </w:pPr>
      <w:r w:rsidRPr="00AD17DF">
        <w:rPr>
          <w:szCs w:val="22"/>
        </w:rPr>
        <w:t xml:space="preserve">povinnost </w:t>
      </w:r>
      <w:r w:rsidR="0066226A" w:rsidRPr="00AD17DF">
        <w:rPr>
          <w:szCs w:val="22"/>
        </w:rPr>
        <w:t>Dopravce plnit Závazek veřejné služby</w:t>
      </w:r>
      <w:r w:rsidR="00C918D4" w:rsidRPr="00AD17DF">
        <w:rPr>
          <w:szCs w:val="22"/>
        </w:rPr>
        <w:t>,</w:t>
      </w:r>
    </w:p>
    <w:p w14:paraId="26B00084" w14:textId="53B64910" w:rsidR="0066226A" w:rsidRPr="00AD17DF" w:rsidRDefault="00F30C86" w:rsidP="00E4483E">
      <w:pPr>
        <w:pStyle w:val="Claneki"/>
        <w:rPr>
          <w:szCs w:val="22"/>
        </w:rPr>
      </w:pPr>
      <w:r w:rsidRPr="00AD17DF">
        <w:rPr>
          <w:szCs w:val="22"/>
        </w:rPr>
        <w:t xml:space="preserve">povinnost </w:t>
      </w:r>
      <w:r w:rsidR="0066226A" w:rsidRPr="00AD17DF">
        <w:rPr>
          <w:szCs w:val="22"/>
        </w:rPr>
        <w:t>Objednatele hradit Dopravci za plnění</w:t>
      </w:r>
      <w:r w:rsidR="00C918D4" w:rsidRPr="00AD17DF">
        <w:rPr>
          <w:szCs w:val="22"/>
        </w:rPr>
        <w:t xml:space="preserve"> Závazku veřejné služby </w:t>
      </w:r>
      <w:r w:rsidR="00256F79">
        <w:rPr>
          <w:szCs w:val="22"/>
        </w:rPr>
        <w:t>Kompenzaci</w:t>
      </w:r>
      <w:r w:rsidR="00C918D4" w:rsidRPr="00AD17DF">
        <w:rPr>
          <w:szCs w:val="22"/>
        </w:rPr>
        <w:t>;</w:t>
      </w:r>
    </w:p>
    <w:p w14:paraId="4910986D" w14:textId="489A5D5B" w:rsidR="0066226A" w:rsidRPr="00AD17DF" w:rsidRDefault="0066226A" w:rsidP="00802A46">
      <w:pPr>
        <w:pStyle w:val="Claneki"/>
        <w:numPr>
          <w:ilvl w:val="0"/>
          <w:numId w:val="0"/>
        </w:numPr>
        <w:ind w:left="992"/>
        <w:rPr>
          <w:szCs w:val="22"/>
        </w:rPr>
      </w:pPr>
      <w:r w:rsidRPr="00AD17DF">
        <w:rPr>
          <w:szCs w:val="22"/>
        </w:rPr>
        <w:t>a to vše za podmínek stanovených v</w:t>
      </w:r>
      <w:r w:rsidR="005D3633">
        <w:rPr>
          <w:szCs w:val="22"/>
        </w:rPr>
        <w:t> </w:t>
      </w:r>
      <w:r w:rsidRPr="00AD17DF">
        <w:rPr>
          <w:szCs w:val="22"/>
        </w:rPr>
        <w:t>této Smlouvě.</w:t>
      </w:r>
    </w:p>
    <w:p w14:paraId="1CB46A96" w14:textId="57F4B03D" w:rsidR="00264205" w:rsidRPr="00AD17DF" w:rsidRDefault="0066226A" w:rsidP="004050BC">
      <w:pPr>
        <w:pStyle w:val="Clanek11"/>
        <w:widowControl/>
        <w:tabs>
          <w:tab w:val="left" w:pos="709"/>
        </w:tabs>
        <w:ind w:left="709" w:hanging="754"/>
        <w:rPr>
          <w:rFonts w:ascii="Times New Roman" w:hAnsi="Times New Roman"/>
          <w:b w:val="0"/>
          <w:i w:val="0"/>
          <w:szCs w:val="22"/>
          <w:lang w:val="cs-CZ"/>
        </w:rPr>
      </w:pPr>
      <w:r w:rsidRPr="00AD17DF">
        <w:rPr>
          <w:rFonts w:ascii="Times New Roman" w:hAnsi="Times New Roman"/>
          <w:b w:val="0"/>
          <w:i w:val="0"/>
          <w:szCs w:val="22"/>
          <w:lang w:val="cs-CZ"/>
        </w:rPr>
        <w:t xml:space="preserve">Závazek veřejné služby je vymezen </w:t>
      </w:r>
      <w:r w:rsidR="0031530A" w:rsidRPr="00AD17DF">
        <w:rPr>
          <w:rFonts w:ascii="Times New Roman" w:hAnsi="Times New Roman"/>
          <w:b w:val="0"/>
          <w:i w:val="0"/>
          <w:szCs w:val="22"/>
          <w:lang w:val="cs-CZ"/>
        </w:rPr>
        <w:t>P</w:t>
      </w:r>
      <w:r w:rsidRPr="00AD17DF">
        <w:rPr>
          <w:rFonts w:ascii="Times New Roman" w:hAnsi="Times New Roman"/>
          <w:b w:val="0"/>
          <w:i w:val="0"/>
          <w:szCs w:val="22"/>
          <w:lang w:val="cs-CZ"/>
        </w:rPr>
        <w:t>řílohou č. 1 této Smlouvy</w:t>
      </w:r>
      <w:r w:rsidR="008E6813" w:rsidRPr="00AD17DF">
        <w:rPr>
          <w:rFonts w:ascii="Times New Roman" w:hAnsi="Times New Roman"/>
          <w:b w:val="0"/>
          <w:i w:val="0"/>
          <w:szCs w:val="22"/>
          <w:lang w:val="cs-CZ"/>
        </w:rPr>
        <w:t>, kterou představují Rámcové jízdní řády</w:t>
      </w:r>
      <w:r w:rsidRPr="00AD17DF">
        <w:rPr>
          <w:rFonts w:ascii="Times New Roman" w:hAnsi="Times New Roman"/>
          <w:b w:val="0"/>
          <w:i w:val="0"/>
          <w:szCs w:val="22"/>
          <w:lang w:val="cs-CZ"/>
        </w:rPr>
        <w:t xml:space="preserve">. Od okamžiku </w:t>
      </w:r>
      <w:r w:rsidR="00433DDD" w:rsidRPr="00AD17DF">
        <w:rPr>
          <w:rFonts w:ascii="Times New Roman" w:hAnsi="Times New Roman"/>
          <w:b w:val="0"/>
          <w:i w:val="0"/>
          <w:szCs w:val="22"/>
          <w:lang w:val="cs-CZ"/>
        </w:rPr>
        <w:t>zpracování</w:t>
      </w:r>
      <w:r w:rsidRPr="00AD17DF">
        <w:rPr>
          <w:rFonts w:ascii="Times New Roman" w:hAnsi="Times New Roman"/>
          <w:b w:val="0"/>
          <w:i w:val="0"/>
          <w:szCs w:val="22"/>
          <w:lang w:val="cs-CZ"/>
        </w:rPr>
        <w:t xml:space="preserve"> Jízdního řádu </w:t>
      </w:r>
      <w:r w:rsidR="00433DDD" w:rsidRPr="00AD17DF">
        <w:rPr>
          <w:rFonts w:ascii="Times New Roman" w:hAnsi="Times New Roman"/>
          <w:b w:val="0"/>
          <w:i w:val="0"/>
          <w:szCs w:val="22"/>
          <w:lang w:val="cs-CZ"/>
        </w:rPr>
        <w:t>Provozovatelem dráhy</w:t>
      </w:r>
      <w:r w:rsidRPr="00AD17DF">
        <w:rPr>
          <w:rFonts w:ascii="Times New Roman" w:hAnsi="Times New Roman"/>
          <w:b w:val="0"/>
          <w:i w:val="0"/>
          <w:szCs w:val="22"/>
          <w:lang w:val="cs-CZ"/>
        </w:rPr>
        <w:t xml:space="preserve"> je Závazek veřejné služby vymezen </w:t>
      </w:r>
      <w:r w:rsidR="0031530A" w:rsidRPr="00AD17DF">
        <w:rPr>
          <w:rFonts w:ascii="Times New Roman" w:hAnsi="Times New Roman"/>
          <w:b w:val="0"/>
          <w:i w:val="0"/>
          <w:szCs w:val="22"/>
          <w:lang w:val="cs-CZ"/>
        </w:rPr>
        <w:t>P</w:t>
      </w:r>
      <w:r w:rsidR="000E067F" w:rsidRPr="00AD17DF">
        <w:rPr>
          <w:rFonts w:ascii="Times New Roman" w:hAnsi="Times New Roman"/>
          <w:b w:val="0"/>
          <w:i w:val="0"/>
          <w:szCs w:val="22"/>
          <w:lang w:val="cs-CZ"/>
        </w:rPr>
        <w:t xml:space="preserve">řílohou č. 1 této </w:t>
      </w:r>
      <w:r w:rsidR="00831029" w:rsidRPr="00AD17DF">
        <w:rPr>
          <w:rFonts w:ascii="Times New Roman" w:hAnsi="Times New Roman"/>
          <w:b w:val="0"/>
          <w:i w:val="0"/>
          <w:szCs w:val="22"/>
          <w:lang w:val="cs-CZ"/>
        </w:rPr>
        <w:t xml:space="preserve">Smlouvy, kdy Rámcové jízdní řády budou nahrazeny aktuálními Jízdními řády a oznámením Objednatele o číslech Vlaků dle Jízdních řádů, jejichž provoz je Závazkem veřejné služby dle této Smlouvy. </w:t>
      </w:r>
      <w:r w:rsidR="007225FB" w:rsidRPr="00AD17DF">
        <w:rPr>
          <w:rFonts w:ascii="Times New Roman" w:hAnsi="Times New Roman"/>
          <w:b w:val="0"/>
          <w:i w:val="0"/>
          <w:szCs w:val="22"/>
          <w:lang w:val="cs-CZ"/>
        </w:rPr>
        <w:t>Vlaky budou vedeny v</w:t>
      </w:r>
      <w:r w:rsidR="005D3633">
        <w:rPr>
          <w:rFonts w:ascii="Times New Roman" w:hAnsi="Times New Roman"/>
          <w:b w:val="0"/>
          <w:i w:val="0"/>
          <w:szCs w:val="22"/>
          <w:lang w:val="cs-CZ"/>
        </w:rPr>
        <w:t> </w:t>
      </w:r>
      <w:r w:rsidR="007225FB" w:rsidRPr="00AD17DF">
        <w:rPr>
          <w:rFonts w:ascii="Times New Roman" w:hAnsi="Times New Roman"/>
          <w:b w:val="0"/>
          <w:i w:val="0"/>
          <w:szCs w:val="22"/>
          <w:lang w:val="cs-CZ"/>
        </w:rPr>
        <w:t xml:space="preserve">časových polohách stanovených </w:t>
      </w:r>
      <w:r w:rsidR="007A2372" w:rsidRPr="00AD17DF">
        <w:rPr>
          <w:rFonts w:ascii="Times New Roman" w:hAnsi="Times New Roman"/>
          <w:b w:val="0"/>
          <w:i w:val="0"/>
          <w:szCs w:val="22"/>
          <w:lang w:val="cs-CZ"/>
        </w:rPr>
        <w:t>P</w:t>
      </w:r>
      <w:r w:rsidR="007225FB" w:rsidRPr="00AD17DF">
        <w:rPr>
          <w:rFonts w:ascii="Times New Roman" w:hAnsi="Times New Roman"/>
          <w:b w:val="0"/>
          <w:i w:val="0"/>
          <w:szCs w:val="22"/>
          <w:lang w:val="cs-CZ"/>
        </w:rPr>
        <w:t>rovozovatelem dráhy na základě přidělené kapacity železniční dopravní cesty a na základě dalších podmínek stanovených příslušnými právními předpisy.</w:t>
      </w:r>
      <w:r w:rsidR="00142B3E" w:rsidRPr="00AD17DF">
        <w:rPr>
          <w:rFonts w:ascii="Times New Roman" w:hAnsi="Times New Roman"/>
          <w:b w:val="0"/>
          <w:i w:val="0"/>
          <w:szCs w:val="22"/>
          <w:lang w:val="cs-CZ"/>
        </w:rPr>
        <w:t xml:space="preserve"> </w:t>
      </w:r>
      <w:r w:rsidR="003377B1">
        <w:rPr>
          <w:rFonts w:ascii="Times New Roman" w:hAnsi="Times New Roman"/>
          <w:b w:val="0"/>
          <w:i w:val="0"/>
          <w:szCs w:val="22"/>
          <w:lang w:val="cs-CZ"/>
        </w:rPr>
        <w:t xml:space="preserve">Vlaky budou vedeny </w:t>
      </w:r>
      <w:r w:rsidR="00D4475C">
        <w:rPr>
          <w:rFonts w:ascii="Times New Roman" w:hAnsi="Times New Roman"/>
          <w:b w:val="0"/>
          <w:i w:val="0"/>
          <w:szCs w:val="22"/>
          <w:lang w:val="cs-CZ"/>
        </w:rPr>
        <w:t>j</w:t>
      </w:r>
      <w:r w:rsidR="003377B1">
        <w:rPr>
          <w:rFonts w:ascii="Times New Roman" w:hAnsi="Times New Roman"/>
          <w:b w:val="0"/>
          <w:i w:val="0"/>
          <w:szCs w:val="22"/>
          <w:lang w:val="cs-CZ"/>
        </w:rPr>
        <w:t xml:space="preserve">ednotkami </w:t>
      </w:r>
      <w:r w:rsidR="00D4475C">
        <w:rPr>
          <w:rFonts w:ascii="Times New Roman" w:hAnsi="Times New Roman"/>
          <w:b w:val="0"/>
          <w:i w:val="0"/>
          <w:szCs w:val="22"/>
          <w:lang w:val="cs-CZ"/>
        </w:rPr>
        <w:t xml:space="preserve">EMU 310 a EMU 140 </w:t>
      </w:r>
      <w:r w:rsidR="003377B1">
        <w:rPr>
          <w:rFonts w:ascii="Times New Roman" w:hAnsi="Times New Roman"/>
          <w:b w:val="0"/>
          <w:i w:val="0"/>
          <w:szCs w:val="22"/>
          <w:lang w:val="cs-CZ"/>
        </w:rPr>
        <w:t>v</w:t>
      </w:r>
      <w:r w:rsidR="005D3633">
        <w:rPr>
          <w:rFonts w:ascii="Times New Roman" w:hAnsi="Times New Roman"/>
          <w:b w:val="0"/>
          <w:i w:val="0"/>
          <w:szCs w:val="22"/>
          <w:lang w:val="cs-CZ"/>
        </w:rPr>
        <w:t> </w:t>
      </w:r>
      <w:r w:rsidR="003377B1">
        <w:rPr>
          <w:rFonts w:ascii="Times New Roman" w:hAnsi="Times New Roman"/>
          <w:b w:val="0"/>
          <w:i w:val="0"/>
          <w:szCs w:val="22"/>
          <w:lang w:val="cs-CZ"/>
        </w:rPr>
        <w:t xml:space="preserve">majetku Objednatele, ev. </w:t>
      </w:r>
      <w:r w:rsidR="007E2E60">
        <w:rPr>
          <w:rFonts w:ascii="Times New Roman" w:hAnsi="Times New Roman"/>
          <w:b w:val="0"/>
          <w:i w:val="0"/>
          <w:szCs w:val="22"/>
          <w:lang w:val="cs-CZ"/>
        </w:rPr>
        <w:t>Náhradními</w:t>
      </w:r>
      <w:r w:rsidR="003377B1">
        <w:rPr>
          <w:rFonts w:ascii="Times New Roman" w:hAnsi="Times New Roman"/>
          <w:b w:val="0"/>
          <w:i w:val="0"/>
          <w:szCs w:val="22"/>
          <w:lang w:val="cs-CZ"/>
        </w:rPr>
        <w:t xml:space="preserve"> soupravami posky</w:t>
      </w:r>
      <w:r w:rsidR="005B59A7">
        <w:rPr>
          <w:rFonts w:ascii="Times New Roman" w:hAnsi="Times New Roman"/>
          <w:b w:val="0"/>
          <w:i w:val="0"/>
          <w:szCs w:val="22"/>
          <w:lang w:val="cs-CZ"/>
        </w:rPr>
        <w:t>tnutými P</w:t>
      </w:r>
      <w:r w:rsidR="007E2E60">
        <w:rPr>
          <w:rFonts w:ascii="Times New Roman" w:hAnsi="Times New Roman"/>
          <w:b w:val="0"/>
          <w:i w:val="0"/>
          <w:szCs w:val="22"/>
          <w:lang w:val="cs-CZ"/>
        </w:rPr>
        <w:t>oskytovatele</w:t>
      </w:r>
      <w:r w:rsidR="005B59A7">
        <w:rPr>
          <w:rFonts w:ascii="Times New Roman" w:hAnsi="Times New Roman"/>
          <w:b w:val="0"/>
          <w:i w:val="0"/>
          <w:szCs w:val="22"/>
          <w:lang w:val="cs-CZ"/>
        </w:rPr>
        <w:t xml:space="preserve">m FS. </w:t>
      </w:r>
      <w:r w:rsidR="00E87506" w:rsidRPr="00AD17DF">
        <w:rPr>
          <w:rFonts w:ascii="Times New Roman" w:hAnsi="Times New Roman"/>
          <w:b w:val="0"/>
          <w:i w:val="0"/>
          <w:szCs w:val="22"/>
          <w:lang w:val="cs-CZ"/>
        </w:rPr>
        <w:t>V</w:t>
      </w:r>
      <w:r w:rsidR="005D3633">
        <w:rPr>
          <w:rFonts w:ascii="Times New Roman" w:hAnsi="Times New Roman"/>
          <w:b w:val="0"/>
          <w:i w:val="0"/>
          <w:szCs w:val="22"/>
          <w:lang w:val="cs-CZ"/>
        </w:rPr>
        <w:t> </w:t>
      </w:r>
      <w:r w:rsidR="00E87506" w:rsidRPr="00AD17DF">
        <w:rPr>
          <w:rFonts w:ascii="Times New Roman" w:hAnsi="Times New Roman"/>
          <w:b w:val="0"/>
          <w:i w:val="0"/>
          <w:szCs w:val="22"/>
          <w:lang w:val="cs-CZ"/>
        </w:rPr>
        <w:t xml:space="preserve">případě potřeby změny Závazku veřejné služby Strany postupují podle čl. </w:t>
      </w:r>
      <w:r w:rsidR="006B4536" w:rsidRPr="00AD17DF">
        <w:rPr>
          <w:rFonts w:ascii="Times New Roman" w:hAnsi="Times New Roman"/>
          <w:b w:val="0"/>
          <w:i w:val="0"/>
          <w:szCs w:val="22"/>
          <w:lang w:val="cs-CZ"/>
        </w:rPr>
        <w:fldChar w:fldCharType="begin"/>
      </w:r>
      <w:r w:rsidR="006B4536" w:rsidRPr="00AD17DF">
        <w:rPr>
          <w:rFonts w:ascii="Times New Roman" w:hAnsi="Times New Roman"/>
          <w:b w:val="0"/>
          <w:i w:val="0"/>
          <w:szCs w:val="22"/>
          <w:lang w:val="cs-CZ"/>
        </w:rPr>
        <w:instrText xml:space="preserve"> REF _Ref491649251 \n \h </w:instrText>
      </w:r>
      <w:r w:rsidR="00122E25" w:rsidRPr="00AD17DF">
        <w:rPr>
          <w:rFonts w:ascii="Times New Roman" w:hAnsi="Times New Roman"/>
          <w:b w:val="0"/>
          <w:i w:val="0"/>
          <w:szCs w:val="22"/>
          <w:lang w:val="cs-CZ"/>
        </w:rPr>
        <w:instrText xml:space="preserve"> \* MERGEFORMAT </w:instrText>
      </w:r>
      <w:r w:rsidR="006B4536" w:rsidRPr="00AD17DF">
        <w:rPr>
          <w:rFonts w:ascii="Times New Roman" w:hAnsi="Times New Roman"/>
          <w:b w:val="0"/>
          <w:i w:val="0"/>
          <w:szCs w:val="22"/>
          <w:lang w:val="cs-CZ"/>
        </w:rPr>
      </w:r>
      <w:r w:rsidR="006B4536"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7</w:t>
      </w:r>
      <w:r w:rsidR="006B4536" w:rsidRPr="00AD17DF">
        <w:rPr>
          <w:rFonts w:ascii="Times New Roman" w:hAnsi="Times New Roman"/>
          <w:b w:val="0"/>
          <w:i w:val="0"/>
          <w:szCs w:val="22"/>
          <w:lang w:val="cs-CZ"/>
        </w:rPr>
        <w:fldChar w:fldCharType="end"/>
      </w:r>
      <w:r w:rsidR="006B4536" w:rsidRPr="00AD17DF">
        <w:rPr>
          <w:rFonts w:ascii="Times New Roman" w:hAnsi="Times New Roman"/>
          <w:b w:val="0"/>
          <w:i w:val="0"/>
          <w:szCs w:val="22"/>
          <w:lang w:val="cs-CZ"/>
        </w:rPr>
        <w:t xml:space="preserve"> </w:t>
      </w:r>
      <w:r w:rsidR="00E87506" w:rsidRPr="00AD17DF">
        <w:rPr>
          <w:rFonts w:ascii="Times New Roman" w:hAnsi="Times New Roman"/>
          <w:b w:val="0"/>
          <w:i w:val="0"/>
          <w:szCs w:val="22"/>
          <w:lang w:val="cs-CZ"/>
        </w:rPr>
        <w:t>této Smlouvy.</w:t>
      </w:r>
    </w:p>
    <w:p w14:paraId="5069BFED" w14:textId="7A287E42" w:rsidR="006870CA" w:rsidRPr="00AD17DF" w:rsidRDefault="006870CA" w:rsidP="00B5299C">
      <w:pPr>
        <w:pStyle w:val="Nadpis1"/>
        <w:rPr>
          <w:rFonts w:cs="Times New Roman"/>
          <w:szCs w:val="22"/>
        </w:rPr>
      </w:pPr>
      <w:r w:rsidRPr="00AD17DF">
        <w:rPr>
          <w:rFonts w:cs="Times New Roman"/>
          <w:szCs w:val="22"/>
        </w:rPr>
        <w:tab/>
      </w:r>
      <w:bookmarkStart w:id="7" w:name="_Ref491671278"/>
      <w:r w:rsidRPr="00AD17DF">
        <w:rPr>
          <w:rFonts w:cs="Times New Roman"/>
          <w:szCs w:val="22"/>
        </w:rPr>
        <w:t xml:space="preserve">Výpočet </w:t>
      </w:r>
      <w:r w:rsidR="00A5288E" w:rsidRPr="00AD17DF">
        <w:rPr>
          <w:rFonts w:cs="Times New Roman"/>
          <w:szCs w:val="22"/>
        </w:rPr>
        <w:t>KOMPENZACE</w:t>
      </w:r>
      <w:bookmarkEnd w:id="7"/>
    </w:p>
    <w:p w14:paraId="532FB34A" w14:textId="0E93AF79" w:rsidR="00A16322" w:rsidRPr="00AD17DF" w:rsidRDefault="003D0913" w:rsidP="00A16322">
      <w:pPr>
        <w:pStyle w:val="Clanek11"/>
        <w:widowControl/>
        <w:tabs>
          <w:tab w:val="num" w:pos="709"/>
        </w:tabs>
        <w:ind w:left="709" w:hanging="709"/>
        <w:rPr>
          <w:rFonts w:ascii="Times New Roman" w:hAnsi="Times New Roman"/>
          <w:b w:val="0"/>
          <w:i w:val="0"/>
          <w:szCs w:val="22"/>
          <w:lang w:val="cs-CZ"/>
        </w:rPr>
      </w:pPr>
      <w:bookmarkStart w:id="8" w:name="_Ref499113900"/>
      <w:r w:rsidRPr="00AD17DF">
        <w:rPr>
          <w:rFonts w:ascii="Times New Roman" w:hAnsi="Times New Roman"/>
          <w:b w:val="0"/>
          <w:i w:val="0"/>
          <w:szCs w:val="22"/>
          <w:lang w:val="cs-CZ"/>
        </w:rPr>
        <w:t xml:space="preserve">Výpočet </w:t>
      </w:r>
      <w:r w:rsidR="00EB1283" w:rsidRPr="00AD17DF">
        <w:rPr>
          <w:rFonts w:ascii="Times New Roman" w:hAnsi="Times New Roman"/>
          <w:b w:val="0"/>
          <w:i w:val="0"/>
          <w:szCs w:val="22"/>
          <w:lang w:val="cs-CZ"/>
        </w:rPr>
        <w:t>K</w:t>
      </w:r>
      <w:r w:rsidRPr="00AD17DF">
        <w:rPr>
          <w:rFonts w:ascii="Times New Roman" w:hAnsi="Times New Roman"/>
          <w:b w:val="0"/>
          <w:i w:val="0"/>
          <w:szCs w:val="22"/>
          <w:lang w:val="cs-CZ"/>
        </w:rPr>
        <w:t>ompenzace</w:t>
      </w:r>
      <w:r w:rsidR="00A16322" w:rsidRPr="00AD17DF">
        <w:rPr>
          <w:rFonts w:ascii="Times New Roman" w:hAnsi="Times New Roman"/>
          <w:b w:val="0"/>
          <w:i w:val="0"/>
          <w:szCs w:val="22"/>
          <w:lang w:val="cs-CZ"/>
        </w:rPr>
        <w:t xml:space="preserve"> (K) za plnění Závazku veřejné služby dle této Smlouvy je dán vzorcem:</w:t>
      </w:r>
      <w:bookmarkEnd w:id="8"/>
    </w:p>
    <w:p w14:paraId="7293031C" w14:textId="63B86776" w:rsidR="00A16322" w:rsidRPr="00AD17DF" w:rsidRDefault="00A16322" w:rsidP="00F548DF">
      <w:pPr>
        <w:pStyle w:val="Clanek11"/>
        <w:widowControl/>
        <w:numPr>
          <w:ilvl w:val="0"/>
          <w:numId w:val="0"/>
        </w:numPr>
        <w:ind w:left="1560" w:hanging="437"/>
        <w:jc w:val="center"/>
        <w:rPr>
          <w:rFonts w:ascii="Times New Roman" w:hAnsi="Times New Roman"/>
          <w:i w:val="0"/>
          <w:szCs w:val="22"/>
          <w:lang w:val="cs-CZ"/>
        </w:rPr>
      </w:pPr>
      <w:r w:rsidRPr="00AD17DF">
        <w:rPr>
          <w:rFonts w:ascii="Times New Roman" w:hAnsi="Times New Roman"/>
          <w:i w:val="0"/>
          <w:szCs w:val="22"/>
          <w:lang w:val="cs-CZ"/>
        </w:rPr>
        <w:t>K = O + O</w:t>
      </w:r>
      <w:r w:rsidRPr="00AD17DF">
        <w:rPr>
          <w:rFonts w:ascii="Times New Roman" w:hAnsi="Times New Roman"/>
          <w:i w:val="0"/>
          <w:szCs w:val="22"/>
          <w:vertAlign w:val="subscript"/>
          <w:lang w:val="cs-CZ"/>
        </w:rPr>
        <w:t>ND</w:t>
      </w:r>
      <w:r w:rsidRPr="00AD17DF">
        <w:rPr>
          <w:rFonts w:ascii="Times New Roman" w:hAnsi="Times New Roman"/>
          <w:i w:val="0"/>
          <w:szCs w:val="22"/>
          <w:lang w:val="cs-CZ"/>
        </w:rPr>
        <w:t xml:space="preserve"> + DP</w:t>
      </w:r>
    </w:p>
    <w:p w14:paraId="043192A5" w14:textId="2955BEAB" w:rsidR="00804168" w:rsidRPr="00AD17DF" w:rsidRDefault="00804168" w:rsidP="00F548DF">
      <w:pPr>
        <w:pStyle w:val="Clanek11"/>
        <w:widowControl/>
        <w:numPr>
          <w:ilvl w:val="0"/>
          <w:numId w:val="0"/>
        </w:numPr>
        <w:spacing w:before="60"/>
        <w:ind w:left="992"/>
        <w:outlineLvl w:val="9"/>
        <w:rPr>
          <w:rFonts w:ascii="Times New Roman" w:hAnsi="Times New Roman"/>
          <w:b w:val="0"/>
          <w:i w:val="0"/>
          <w:szCs w:val="22"/>
          <w:lang w:val="cs-CZ"/>
        </w:rPr>
      </w:pPr>
      <w:r w:rsidRPr="00AD17DF">
        <w:rPr>
          <w:rFonts w:ascii="Times New Roman" w:hAnsi="Times New Roman"/>
          <w:b w:val="0"/>
          <w:i w:val="0"/>
          <w:szCs w:val="22"/>
          <w:lang w:val="cs-CZ"/>
        </w:rPr>
        <w:t>kde</w:t>
      </w:r>
    </w:p>
    <w:p w14:paraId="5A4DD660" w14:textId="0C264E61" w:rsidR="00804168" w:rsidRPr="00AD17DF" w:rsidRDefault="00804168" w:rsidP="00EB1283">
      <w:pPr>
        <w:pStyle w:val="Clanek11"/>
        <w:widowControl/>
        <w:numPr>
          <w:ilvl w:val="0"/>
          <w:numId w:val="0"/>
        </w:numPr>
        <w:spacing w:before="60"/>
        <w:ind w:left="992"/>
        <w:outlineLvl w:val="9"/>
        <w:rPr>
          <w:rFonts w:ascii="Times New Roman" w:hAnsi="Times New Roman"/>
          <w:b w:val="0"/>
          <w:i w:val="0"/>
          <w:szCs w:val="22"/>
          <w:lang w:val="cs-CZ"/>
        </w:rPr>
      </w:pPr>
      <w:r w:rsidRPr="00AD17DF">
        <w:rPr>
          <w:rFonts w:ascii="Times New Roman" w:hAnsi="Times New Roman"/>
          <w:i w:val="0"/>
          <w:szCs w:val="22"/>
          <w:lang w:val="cs-CZ"/>
        </w:rPr>
        <w:lastRenderedPageBreak/>
        <w:t>O</w:t>
      </w:r>
      <w:r w:rsidRPr="00AD17DF">
        <w:rPr>
          <w:rFonts w:ascii="Times New Roman" w:hAnsi="Times New Roman"/>
          <w:b w:val="0"/>
          <w:i w:val="0"/>
          <w:szCs w:val="22"/>
          <w:lang w:val="cs-CZ"/>
        </w:rPr>
        <w:t xml:space="preserve">   představuje</w:t>
      </w:r>
      <w:r w:rsidR="00EB1283" w:rsidRPr="00AD17DF">
        <w:rPr>
          <w:rFonts w:ascii="Times New Roman" w:hAnsi="Times New Roman"/>
          <w:b w:val="0"/>
          <w:i w:val="0"/>
          <w:szCs w:val="22"/>
          <w:lang w:val="cs-CZ"/>
        </w:rPr>
        <w:t xml:space="preserve"> Odměnu na základě ujet</w:t>
      </w:r>
      <w:r w:rsidR="00BC2988" w:rsidRPr="00AD17DF">
        <w:rPr>
          <w:rFonts w:ascii="Times New Roman" w:hAnsi="Times New Roman"/>
          <w:b w:val="0"/>
          <w:i w:val="0"/>
          <w:szCs w:val="22"/>
          <w:lang w:val="cs-CZ"/>
        </w:rPr>
        <w:t>ých</w:t>
      </w:r>
      <w:r w:rsidR="00EB1283" w:rsidRPr="00AD17DF">
        <w:rPr>
          <w:rFonts w:ascii="Times New Roman" w:hAnsi="Times New Roman"/>
          <w:b w:val="0"/>
          <w:i w:val="0"/>
          <w:szCs w:val="22"/>
          <w:lang w:val="cs-CZ"/>
        </w:rPr>
        <w:t xml:space="preserve"> </w:t>
      </w:r>
      <w:r w:rsidR="006150A4">
        <w:rPr>
          <w:rFonts w:ascii="Times New Roman" w:hAnsi="Times New Roman"/>
          <w:b w:val="0"/>
          <w:i w:val="0"/>
          <w:szCs w:val="22"/>
          <w:lang w:val="cs-CZ"/>
        </w:rPr>
        <w:t>J</w:t>
      </w:r>
      <w:r w:rsidR="00726E13">
        <w:rPr>
          <w:rFonts w:ascii="Times New Roman" w:hAnsi="Times New Roman"/>
          <w:b w:val="0"/>
          <w:i w:val="0"/>
          <w:szCs w:val="22"/>
          <w:lang w:val="cs-CZ"/>
        </w:rPr>
        <w:t xml:space="preserve">ednotkových </w:t>
      </w:r>
      <w:r w:rsidR="006150A4">
        <w:rPr>
          <w:rFonts w:ascii="Times New Roman" w:hAnsi="Times New Roman"/>
          <w:b w:val="0"/>
          <w:i w:val="0"/>
          <w:szCs w:val="22"/>
          <w:lang w:val="cs-CZ"/>
        </w:rPr>
        <w:t xml:space="preserve">a Zaměstnaneckých </w:t>
      </w:r>
      <w:r w:rsidR="00EB1283" w:rsidRPr="00AD17DF">
        <w:rPr>
          <w:rFonts w:ascii="Times New Roman" w:hAnsi="Times New Roman"/>
          <w:b w:val="0"/>
          <w:i w:val="0"/>
          <w:szCs w:val="22"/>
          <w:lang w:val="cs-CZ"/>
        </w:rPr>
        <w:t>kilometr</w:t>
      </w:r>
      <w:r w:rsidR="00BC2988" w:rsidRPr="00AD17DF">
        <w:rPr>
          <w:rFonts w:ascii="Times New Roman" w:hAnsi="Times New Roman"/>
          <w:b w:val="0"/>
          <w:i w:val="0"/>
          <w:szCs w:val="22"/>
          <w:lang w:val="cs-CZ"/>
        </w:rPr>
        <w:t>ů</w:t>
      </w:r>
      <w:r w:rsidR="00EB1283" w:rsidRPr="00AD17DF">
        <w:rPr>
          <w:rFonts w:ascii="Times New Roman" w:hAnsi="Times New Roman"/>
          <w:b w:val="0"/>
          <w:i w:val="0"/>
          <w:szCs w:val="22"/>
          <w:lang w:val="cs-CZ"/>
        </w:rPr>
        <w:t xml:space="preserve">, </w:t>
      </w:r>
      <w:r w:rsidR="000576CB">
        <w:rPr>
          <w:rFonts w:ascii="Times New Roman" w:hAnsi="Times New Roman"/>
          <w:b w:val="0"/>
          <w:i w:val="0"/>
          <w:szCs w:val="22"/>
          <w:lang w:val="cs-CZ"/>
        </w:rPr>
        <w:t xml:space="preserve">která </w:t>
      </w:r>
      <w:r w:rsidR="00EB1283" w:rsidRPr="00AD17DF">
        <w:rPr>
          <w:rFonts w:ascii="Times New Roman" w:hAnsi="Times New Roman"/>
          <w:b w:val="0"/>
          <w:i w:val="0"/>
          <w:szCs w:val="22"/>
          <w:lang w:val="cs-CZ"/>
        </w:rPr>
        <w:t>je hrazena vždy za období jednoho kalendářního měsíce. Výpočet výše Odměny (O) je uveden v</w:t>
      </w:r>
      <w:r w:rsidR="005D3633">
        <w:rPr>
          <w:rFonts w:ascii="Times New Roman" w:hAnsi="Times New Roman"/>
          <w:b w:val="0"/>
          <w:i w:val="0"/>
          <w:szCs w:val="22"/>
          <w:lang w:val="cs-CZ"/>
        </w:rPr>
        <w:t> </w:t>
      </w:r>
      <w:r w:rsidR="00EB1283" w:rsidRPr="00AD17DF">
        <w:rPr>
          <w:rFonts w:ascii="Times New Roman" w:hAnsi="Times New Roman"/>
          <w:b w:val="0"/>
          <w:i w:val="0"/>
          <w:szCs w:val="22"/>
          <w:lang w:val="cs-CZ"/>
        </w:rPr>
        <w:t>odst</w:t>
      </w:r>
      <w:r w:rsidR="000576CB">
        <w:rPr>
          <w:rFonts w:ascii="Times New Roman" w:hAnsi="Times New Roman"/>
          <w:b w:val="0"/>
          <w:i w:val="0"/>
          <w:szCs w:val="22"/>
          <w:lang w:val="cs-CZ"/>
        </w:rPr>
        <w:t>.</w:t>
      </w:r>
      <w:r w:rsidR="00EB1283" w:rsidRPr="00AD17DF">
        <w:rPr>
          <w:rFonts w:ascii="Times New Roman" w:hAnsi="Times New Roman"/>
          <w:b w:val="0"/>
          <w:i w:val="0"/>
          <w:szCs w:val="22"/>
          <w:lang w:val="cs-CZ"/>
        </w:rPr>
        <w:t xml:space="preserve"> </w:t>
      </w:r>
      <w:r w:rsidR="00A5426C" w:rsidRPr="00AD17DF">
        <w:rPr>
          <w:rFonts w:ascii="Times New Roman" w:hAnsi="Times New Roman"/>
          <w:b w:val="0"/>
          <w:i w:val="0"/>
          <w:szCs w:val="22"/>
          <w:lang w:val="cs-CZ"/>
        </w:rPr>
        <w:fldChar w:fldCharType="begin"/>
      </w:r>
      <w:r w:rsidR="00A5426C" w:rsidRPr="00AD17DF">
        <w:rPr>
          <w:rFonts w:ascii="Times New Roman" w:hAnsi="Times New Roman"/>
          <w:b w:val="0"/>
          <w:i w:val="0"/>
          <w:szCs w:val="22"/>
          <w:lang w:val="cs-CZ"/>
        </w:rPr>
        <w:instrText xml:space="preserve"> REF _Ref271622156 \n \h </w:instrText>
      </w:r>
      <w:r w:rsidR="00A5426C" w:rsidRPr="00AD17DF">
        <w:rPr>
          <w:rFonts w:ascii="Times New Roman" w:hAnsi="Times New Roman"/>
          <w:b w:val="0"/>
          <w:i w:val="0"/>
          <w:szCs w:val="22"/>
          <w:lang w:val="cs-CZ"/>
        </w:rPr>
      </w:r>
      <w:r w:rsidR="00A5426C"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3.2</w:t>
      </w:r>
      <w:r w:rsidR="00A5426C" w:rsidRPr="00AD17DF">
        <w:rPr>
          <w:rFonts w:ascii="Times New Roman" w:hAnsi="Times New Roman"/>
          <w:b w:val="0"/>
          <w:i w:val="0"/>
          <w:szCs w:val="22"/>
          <w:lang w:val="cs-CZ"/>
        </w:rPr>
        <w:fldChar w:fldCharType="end"/>
      </w:r>
      <w:r w:rsidR="00EB1283" w:rsidRPr="00AD17DF">
        <w:rPr>
          <w:rFonts w:ascii="Times New Roman" w:hAnsi="Times New Roman"/>
          <w:b w:val="0"/>
          <w:i w:val="0"/>
          <w:szCs w:val="22"/>
          <w:lang w:val="cs-CZ"/>
        </w:rPr>
        <w:t xml:space="preserve"> této Smlouvy;</w:t>
      </w:r>
    </w:p>
    <w:p w14:paraId="477BFBDB" w14:textId="35304A6C" w:rsidR="00405535" w:rsidRPr="00AD17DF" w:rsidRDefault="007B6797" w:rsidP="007B6797">
      <w:pPr>
        <w:pStyle w:val="Normal2"/>
        <w:ind w:left="993"/>
        <w:rPr>
          <w:lang w:val="cs-CZ"/>
        </w:rPr>
      </w:pPr>
      <w:r w:rsidRPr="00AD17DF">
        <w:rPr>
          <w:b/>
          <w:lang w:val="cs-CZ"/>
        </w:rPr>
        <w:t>O</w:t>
      </w:r>
      <w:r w:rsidRPr="00AD17DF">
        <w:rPr>
          <w:b/>
          <w:vertAlign w:val="subscript"/>
          <w:lang w:val="cs-CZ"/>
        </w:rPr>
        <w:t>ND</w:t>
      </w:r>
      <w:r w:rsidRPr="00AD17DF">
        <w:rPr>
          <w:lang w:val="cs-CZ"/>
        </w:rPr>
        <w:t xml:space="preserve">   představuje </w:t>
      </w:r>
      <w:r w:rsidR="007E2E60">
        <w:rPr>
          <w:lang w:val="cs-CZ"/>
        </w:rPr>
        <w:t>O</w:t>
      </w:r>
      <w:r w:rsidRPr="00AD17DF">
        <w:rPr>
          <w:lang w:val="cs-CZ"/>
        </w:rPr>
        <w:t xml:space="preserve">dměnu za Náhradní dopravu. Výpočet výše </w:t>
      </w:r>
      <w:r w:rsidR="00CF0D43" w:rsidRPr="00AD17DF">
        <w:rPr>
          <w:lang w:val="cs-CZ"/>
        </w:rPr>
        <w:t xml:space="preserve">odměny </w:t>
      </w:r>
      <w:r w:rsidRPr="00AD17DF">
        <w:rPr>
          <w:lang w:val="cs-CZ"/>
        </w:rPr>
        <w:t>za Náhradní dopravu (O</w:t>
      </w:r>
      <w:r w:rsidRPr="00AD17DF">
        <w:rPr>
          <w:vertAlign w:val="subscript"/>
          <w:lang w:val="cs-CZ"/>
        </w:rPr>
        <w:t>ND</w:t>
      </w:r>
      <w:r w:rsidRPr="00AD17DF">
        <w:rPr>
          <w:lang w:val="cs-CZ"/>
        </w:rPr>
        <w:t>) je uve</w:t>
      </w:r>
      <w:r w:rsidR="00BA6220" w:rsidRPr="00AD17DF">
        <w:rPr>
          <w:lang w:val="cs-CZ"/>
        </w:rPr>
        <w:t>den v</w:t>
      </w:r>
      <w:r w:rsidR="005D3633">
        <w:rPr>
          <w:lang w:val="cs-CZ"/>
        </w:rPr>
        <w:t> </w:t>
      </w:r>
      <w:r w:rsidR="00BA6220" w:rsidRPr="00AD17DF">
        <w:rPr>
          <w:lang w:val="cs-CZ"/>
        </w:rPr>
        <w:t xml:space="preserve">odstavci </w:t>
      </w:r>
      <w:r w:rsidR="00077A80">
        <w:rPr>
          <w:lang w:val="cs-CZ"/>
        </w:rPr>
        <w:fldChar w:fldCharType="begin"/>
      </w:r>
      <w:r w:rsidR="00077A80">
        <w:rPr>
          <w:lang w:val="cs-CZ"/>
        </w:rPr>
        <w:instrText xml:space="preserve"> REF _Ref141083918 \n \h </w:instrText>
      </w:r>
      <w:r w:rsidR="00077A80">
        <w:rPr>
          <w:lang w:val="cs-CZ"/>
        </w:rPr>
      </w:r>
      <w:r w:rsidR="00077A80">
        <w:rPr>
          <w:lang w:val="cs-CZ"/>
        </w:rPr>
        <w:fldChar w:fldCharType="separate"/>
      </w:r>
      <w:r w:rsidR="00077A80">
        <w:rPr>
          <w:lang w:val="cs-CZ"/>
        </w:rPr>
        <w:t>3.3</w:t>
      </w:r>
      <w:r w:rsidR="00077A80">
        <w:rPr>
          <w:lang w:val="cs-CZ"/>
        </w:rPr>
        <w:fldChar w:fldCharType="end"/>
      </w:r>
      <w:r w:rsidR="00BA6220" w:rsidRPr="00AD17DF">
        <w:rPr>
          <w:lang w:val="cs-CZ"/>
        </w:rPr>
        <w:t xml:space="preserve"> této Smlouvy</w:t>
      </w:r>
      <w:r w:rsidRPr="00AD17DF">
        <w:rPr>
          <w:lang w:val="cs-CZ"/>
        </w:rPr>
        <w:t>;</w:t>
      </w:r>
    </w:p>
    <w:p w14:paraId="124D3D51" w14:textId="1EFE4C62" w:rsidR="007B6797" w:rsidRPr="00AD17DF" w:rsidRDefault="007B6797" w:rsidP="007B6797">
      <w:pPr>
        <w:pStyle w:val="Normal2"/>
        <w:ind w:left="993"/>
        <w:rPr>
          <w:lang w:val="cs-CZ"/>
        </w:rPr>
      </w:pPr>
      <w:r w:rsidRPr="00AD17DF">
        <w:rPr>
          <w:b/>
          <w:lang w:val="cs-CZ"/>
        </w:rPr>
        <w:t>DP</w:t>
      </w:r>
      <w:r w:rsidRPr="00AD17DF">
        <w:rPr>
          <w:lang w:val="cs-CZ"/>
        </w:rPr>
        <w:t xml:space="preserve">   představuje další platby dle této </w:t>
      </w:r>
      <w:r w:rsidR="004C4C09">
        <w:rPr>
          <w:lang w:val="cs-CZ"/>
        </w:rPr>
        <w:t>S</w:t>
      </w:r>
      <w:r w:rsidR="004C4C09" w:rsidRPr="00AD17DF">
        <w:rPr>
          <w:lang w:val="cs-CZ"/>
        </w:rPr>
        <w:t xml:space="preserve">mlouvy </w:t>
      </w:r>
      <w:r w:rsidRPr="00AD17DF">
        <w:rPr>
          <w:lang w:val="cs-CZ"/>
        </w:rPr>
        <w:t>náležející Dopravci</w:t>
      </w:r>
      <w:r w:rsidR="00C1259F">
        <w:rPr>
          <w:lang w:val="cs-CZ"/>
        </w:rPr>
        <w:t xml:space="preserve">, které </w:t>
      </w:r>
      <w:proofErr w:type="gramStart"/>
      <w:r w:rsidR="00C1259F">
        <w:rPr>
          <w:lang w:val="cs-CZ"/>
        </w:rPr>
        <w:t>tvoří</w:t>
      </w:r>
      <w:proofErr w:type="gramEnd"/>
      <w:r w:rsidR="00C1259F">
        <w:rPr>
          <w:lang w:val="cs-CZ"/>
        </w:rPr>
        <w:t xml:space="preserve"> </w:t>
      </w:r>
      <w:r w:rsidR="000B5C73" w:rsidRPr="000B5C73">
        <w:rPr>
          <w:lang w:val="cs-CZ"/>
        </w:rPr>
        <w:t>náklad</w:t>
      </w:r>
      <w:r w:rsidR="000B5C73">
        <w:rPr>
          <w:lang w:val="cs-CZ"/>
        </w:rPr>
        <w:t>y</w:t>
      </w:r>
      <w:r w:rsidR="000B5C73" w:rsidRPr="000B5C73">
        <w:rPr>
          <w:lang w:val="cs-CZ"/>
        </w:rPr>
        <w:t xml:space="preserve"> dle</w:t>
      </w:r>
      <w:r w:rsidR="009132D9" w:rsidRPr="00AD17DF">
        <w:rPr>
          <w:lang w:val="cs-CZ"/>
        </w:rPr>
        <w:t xml:space="preserve"> </w:t>
      </w:r>
      <w:r w:rsidR="009132D9" w:rsidRPr="009132D9">
        <w:rPr>
          <w:lang w:val="cs-CZ"/>
        </w:rPr>
        <w:t>odst. </w:t>
      </w:r>
      <w:r w:rsidR="009132D9" w:rsidRPr="009132D9">
        <w:rPr>
          <w:lang w:val="cs-CZ"/>
        </w:rPr>
        <w:fldChar w:fldCharType="begin"/>
      </w:r>
      <w:r w:rsidR="009132D9" w:rsidRPr="009132D9">
        <w:rPr>
          <w:lang w:val="cs-CZ"/>
        </w:rPr>
        <w:instrText xml:space="preserve"> REF _Ref143450228 \n \h  \* MERGEFORMAT </w:instrText>
      </w:r>
      <w:r w:rsidR="009132D9" w:rsidRPr="009132D9">
        <w:rPr>
          <w:lang w:val="cs-CZ"/>
        </w:rPr>
      </w:r>
      <w:r w:rsidR="009132D9" w:rsidRPr="009132D9">
        <w:rPr>
          <w:lang w:val="cs-CZ"/>
        </w:rPr>
        <w:fldChar w:fldCharType="separate"/>
      </w:r>
      <w:r w:rsidR="009132D9" w:rsidRPr="009132D9">
        <w:rPr>
          <w:lang w:val="cs-CZ"/>
        </w:rPr>
        <w:t>4.11</w:t>
      </w:r>
      <w:r w:rsidR="009132D9" w:rsidRPr="009132D9">
        <w:rPr>
          <w:lang w:val="cs-CZ"/>
        </w:rPr>
        <w:fldChar w:fldCharType="end"/>
      </w:r>
      <w:r w:rsidR="009132D9" w:rsidRPr="009132D9">
        <w:rPr>
          <w:lang w:val="cs-CZ"/>
        </w:rPr>
        <w:t xml:space="preserve">, </w:t>
      </w:r>
      <w:r w:rsidR="009132D9" w:rsidRPr="009132D9">
        <w:rPr>
          <w:lang w:val="cs-CZ"/>
        </w:rPr>
        <w:fldChar w:fldCharType="begin"/>
      </w:r>
      <w:r w:rsidR="009132D9" w:rsidRPr="009132D9">
        <w:rPr>
          <w:lang w:val="cs-CZ"/>
        </w:rPr>
        <w:instrText xml:space="preserve"> REF _Ref143450236 \n \h  \* MERGEFORMAT </w:instrText>
      </w:r>
      <w:r w:rsidR="009132D9" w:rsidRPr="009132D9">
        <w:rPr>
          <w:lang w:val="cs-CZ"/>
        </w:rPr>
      </w:r>
      <w:r w:rsidR="009132D9" w:rsidRPr="009132D9">
        <w:rPr>
          <w:lang w:val="cs-CZ"/>
        </w:rPr>
        <w:fldChar w:fldCharType="separate"/>
      </w:r>
      <w:r w:rsidR="009132D9" w:rsidRPr="009132D9">
        <w:rPr>
          <w:lang w:val="cs-CZ"/>
        </w:rPr>
        <w:t>4.12</w:t>
      </w:r>
      <w:r w:rsidR="009132D9" w:rsidRPr="009132D9">
        <w:rPr>
          <w:lang w:val="cs-CZ"/>
        </w:rPr>
        <w:fldChar w:fldCharType="end"/>
      </w:r>
      <w:r w:rsidR="009132D9" w:rsidRPr="009132D9">
        <w:rPr>
          <w:lang w:val="cs-CZ"/>
        </w:rPr>
        <w:t xml:space="preserve">, </w:t>
      </w:r>
      <w:r w:rsidR="009132D9" w:rsidRPr="009132D9">
        <w:rPr>
          <w:lang w:val="cs-CZ"/>
        </w:rPr>
        <w:fldChar w:fldCharType="begin"/>
      </w:r>
      <w:r w:rsidR="009132D9" w:rsidRPr="009132D9">
        <w:rPr>
          <w:lang w:val="cs-CZ"/>
        </w:rPr>
        <w:instrText xml:space="preserve"> REF _Ref499715968 \n \h  \* MERGEFORMAT </w:instrText>
      </w:r>
      <w:r w:rsidR="009132D9" w:rsidRPr="009132D9">
        <w:rPr>
          <w:lang w:val="cs-CZ"/>
        </w:rPr>
      </w:r>
      <w:r w:rsidR="009132D9" w:rsidRPr="009132D9">
        <w:rPr>
          <w:lang w:val="cs-CZ"/>
        </w:rPr>
        <w:fldChar w:fldCharType="separate"/>
      </w:r>
      <w:r w:rsidR="009132D9" w:rsidRPr="009132D9">
        <w:rPr>
          <w:lang w:val="cs-CZ"/>
        </w:rPr>
        <w:t>4.13</w:t>
      </w:r>
      <w:r w:rsidR="009132D9" w:rsidRPr="009132D9">
        <w:rPr>
          <w:lang w:val="cs-CZ"/>
        </w:rPr>
        <w:fldChar w:fldCharType="end"/>
      </w:r>
      <w:r w:rsidR="009132D9" w:rsidRPr="009132D9">
        <w:rPr>
          <w:lang w:val="cs-CZ"/>
        </w:rPr>
        <w:t xml:space="preserve">, </w:t>
      </w:r>
      <w:r w:rsidR="009132D9" w:rsidRPr="009132D9">
        <w:rPr>
          <w:lang w:val="cs-CZ"/>
        </w:rPr>
        <w:fldChar w:fldCharType="begin"/>
      </w:r>
      <w:r w:rsidR="009132D9" w:rsidRPr="009132D9">
        <w:rPr>
          <w:lang w:val="cs-CZ"/>
        </w:rPr>
        <w:instrText xml:space="preserve"> REF _Ref143450258 \n \h  \* MERGEFORMAT </w:instrText>
      </w:r>
      <w:r w:rsidR="009132D9" w:rsidRPr="009132D9">
        <w:rPr>
          <w:lang w:val="cs-CZ"/>
        </w:rPr>
      </w:r>
      <w:r w:rsidR="009132D9" w:rsidRPr="009132D9">
        <w:rPr>
          <w:lang w:val="cs-CZ"/>
        </w:rPr>
        <w:fldChar w:fldCharType="separate"/>
      </w:r>
      <w:r w:rsidR="009132D9" w:rsidRPr="009132D9">
        <w:rPr>
          <w:lang w:val="cs-CZ"/>
        </w:rPr>
        <w:t>4.14</w:t>
      </w:r>
      <w:r w:rsidR="009132D9" w:rsidRPr="009132D9">
        <w:rPr>
          <w:lang w:val="cs-CZ"/>
        </w:rPr>
        <w:fldChar w:fldCharType="end"/>
      </w:r>
      <w:r w:rsidR="009132D9" w:rsidRPr="009132D9">
        <w:rPr>
          <w:lang w:val="cs-CZ"/>
        </w:rPr>
        <w:t xml:space="preserve">, </w:t>
      </w:r>
      <w:r w:rsidR="009132D9" w:rsidRPr="009132D9">
        <w:rPr>
          <w:lang w:val="cs-CZ"/>
        </w:rPr>
        <w:fldChar w:fldCharType="begin"/>
      </w:r>
      <w:r w:rsidR="009132D9" w:rsidRPr="009132D9">
        <w:rPr>
          <w:lang w:val="cs-CZ"/>
        </w:rPr>
        <w:instrText xml:space="preserve"> REF _Ref142986535 \n \h  \* MERGEFORMAT </w:instrText>
      </w:r>
      <w:r w:rsidR="009132D9" w:rsidRPr="009132D9">
        <w:rPr>
          <w:lang w:val="cs-CZ"/>
        </w:rPr>
      </w:r>
      <w:r w:rsidR="009132D9" w:rsidRPr="009132D9">
        <w:rPr>
          <w:lang w:val="cs-CZ"/>
        </w:rPr>
        <w:fldChar w:fldCharType="separate"/>
      </w:r>
      <w:r w:rsidR="009132D9" w:rsidRPr="009132D9">
        <w:rPr>
          <w:lang w:val="cs-CZ"/>
        </w:rPr>
        <w:t>4.15</w:t>
      </w:r>
      <w:r w:rsidR="009132D9" w:rsidRPr="009132D9">
        <w:rPr>
          <w:lang w:val="cs-CZ"/>
        </w:rPr>
        <w:fldChar w:fldCharType="end"/>
      </w:r>
      <w:r w:rsidR="009132D9" w:rsidRPr="009132D9">
        <w:rPr>
          <w:lang w:val="cs-CZ"/>
        </w:rPr>
        <w:t xml:space="preserve"> a </w:t>
      </w:r>
      <w:r w:rsidR="009132D9" w:rsidRPr="009132D9">
        <w:rPr>
          <w:lang w:val="cs-CZ"/>
        </w:rPr>
        <w:fldChar w:fldCharType="begin"/>
      </w:r>
      <w:r w:rsidR="009132D9" w:rsidRPr="009132D9">
        <w:rPr>
          <w:lang w:val="cs-CZ"/>
        </w:rPr>
        <w:instrText xml:space="preserve"> REF _Ref143450275 \n \h  \* MERGEFORMAT </w:instrText>
      </w:r>
      <w:r w:rsidR="009132D9" w:rsidRPr="009132D9">
        <w:rPr>
          <w:lang w:val="cs-CZ"/>
        </w:rPr>
      </w:r>
      <w:r w:rsidR="009132D9" w:rsidRPr="009132D9">
        <w:rPr>
          <w:lang w:val="cs-CZ"/>
        </w:rPr>
        <w:fldChar w:fldCharType="separate"/>
      </w:r>
      <w:r w:rsidR="009132D9" w:rsidRPr="009132D9">
        <w:rPr>
          <w:lang w:val="cs-CZ"/>
        </w:rPr>
        <w:t>4.16</w:t>
      </w:r>
      <w:r w:rsidR="009132D9" w:rsidRPr="009132D9">
        <w:rPr>
          <w:lang w:val="cs-CZ"/>
        </w:rPr>
        <w:fldChar w:fldCharType="end"/>
      </w:r>
      <w:r w:rsidR="009132D9">
        <w:rPr>
          <w:lang w:val="cs-CZ"/>
        </w:rPr>
        <w:t xml:space="preserve"> této Smlouvy</w:t>
      </w:r>
      <w:r w:rsidRPr="00AD17DF">
        <w:rPr>
          <w:lang w:val="cs-CZ"/>
        </w:rPr>
        <w:t>.</w:t>
      </w:r>
    </w:p>
    <w:p w14:paraId="619E26A2" w14:textId="7640AB32" w:rsidR="006870CA" w:rsidRPr="00AD17DF" w:rsidRDefault="006065E5" w:rsidP="004050BC">
      <w:pPr>
        <w:pStyle w:val="Clanek11"/>
        <w:widowControl/>
        <w:tabs>
          <w:tab w:val="num" w:pos="709"/>
          <w:tab w:val="num" w:pos="1627"/>
        </w:tabs>
        <w:ind w:left="709" w:hanging="709"/>
        <w:rPr>
          <w:rFonts w:ascii="Times New Roman" w:hAnsi="Times New Roman"/>
          <w:b w:val="0"/>
          <w:i w:val="0"/>
          <w:szCs w:val="22"/>
          <w:lang w:val="cs-CZ"/>
        </w:rPr>
      </w:pPr>
      <w:bookmarkStart w:id="9" w:name="_Ref271622156"/>
      <w:r w:rsidRPr="00AD17DF">
        <w:rPr>
          <w:rFonts w:ascii="Times New Roman" w:hAnsi="Times New Roman"/>
          <w:b w:val="0"/>
          <w:i w:val="0"/>
          <w:szCs w:val="22"/>
          <w:lang w:val="cs-CZ"/>
        </w:rPr>
        <w:t>V</w:t>
      </w:r>
      <w:r w:rsidR="008E778B" w:rsidRPr="00AD17DF">
        <w:rPr>
          <w:rFonts w:ascii="Times New Roman" w:hAnsi="Times New Roman"/>
          <w:b w:val="0"/>
          <w:i w:val="0"/>
          <w:szCs w:val="22"/>
          <w:lang w:val="cs-CZ"/>
        </w:rPr>
        <w:t xml:space="preserve">ýpočet </w:t>
      </w:r>
      <w:r w:rsidR="00482C17" w:rsidRPr="00AD17DF">
        <w:rPr>
          <w:rFonts w:ascii="Times New Roman" w:hAnsi="Times New Roman"/>
          <w:b w:val="0"/>
          <w:i w:val="0"/>
          <w:szCs w:val="22"/>
          <w:lang w:val="cs-CZ"/>
        </w:rPr>
        <w:t>Odměn</w:t>
      </w:r>
      <w:r w:rsidR="00C82921" w:rsidRPr="00AD17DF">
        <w:rPr>
          <w:rFonts w:ascii="Times New Roman" w:hAnsi="Times New Roman"/>
          <w:b w:val="0"/>
          <w:i w:val="0"/>
          <w:szCs w:val="22"/>
          <w:lang w:val="cs-CZ"/>
        </w:rPr>
        <w:t>y</w:t>
      </w:r>
      <w:r w:rsidR="00294E8C" w:rsidRPr="00AD17DF">
        <w:rPr>
          <w:rFonts w:ascii="Times New Roman" w:hAnsi="Times New Roman"/>
          <w:b w:val="0"/>
          <w:i w:val="0"/>
          <w:szCs w:val="22"/>
          <w:lang w:val="cs-CZ"/>
        </w:rPr>
        <w:t xml:space="preserve"> </w:t>
      </w:r>
      <w:r w:rsidR="00AF2FBF" w:rsidRPr="00AD17DF">
        <w:rPr>
          <w:rFonts w:ascii="Times New Roman" w:hAnsi="Times New Roman"/>
          <w:b w:val="0"/>
          <w:i w:val="0"/>
          <w:szCs w:val="22"/>
          <w:lang w:val="cs-CZ"/>
        </w:rPr>
        <w:t xml:space="preserve">(O) </w:t>
      </w:r>
      <w:r w:rsidR="00BC2988" w:rsidRPr="00AD17DF">
        <w:rPr>
          <w:rFonts w:ascii="Times New Roman" w:hAnsi="Times New Roman"/>
          <w:b w:val="0"/>
          <w:i w:val="0"/>
          <w:szCs w:val="22"/>
          <w:lang w:val="cs-CZ"/>
        </w:rPr>
        <w:t>na základě ujetých</w:t>
      </w:r>
      <w:r w:rsidR="000841FE">
        <w:rPr>
          <w:rFonts w:ascii="Times New Roman" w:hAnsi="Times New Roman"/>
          <w:b w:val="0"/>
          <w:i w:val="0"/>
          <w:szCs w:val="22"/>
          <w:lang w:val="cs-CZ"/>
        </w:rPr>
        <w:t xml:space="preserve"> </w:t>
      </w:r>
      <w:r w:rsidR="0029269F">
        <w:rPr>
          <w:rFonts w:ascii="Times New Roman" w:hAnsi="Times New Roman"/>
          <w:b w:val="0"/>
          <w:i w:val="0"/>
          <w:szCs w:val="22"/>
          <w:lang w:val="cs-CZ"/>
        </w:rPr>
        <w:t>J</w:t>
      </w:r>
      <w:r w:rsidR="00726E13">
        <w:rPr>
          <w:rFonts w:ascii="Times New Roman" w:hAnsi="Times New Roman"/>
          <w:b w:val="0"/>
          <w:i w:val="0"/>
          <w:szCs w:val="22"/>
          <w:lang w:val="cs-CZ"/>
        </w:rPr>
        <w:t>ed</w:t>
      </w:r>
      <w:r w:rsidR="004239A6">
        <w:rPr>
          <w:rFonts w:ascii="Times New Roman" w:hAnsi="Times New Roman"/>
          <w:b w:val="0"/>
          <w:i w:val="0"/>
          <w:szCs w:val="22"/>
          <w:lang w:val="cs-CZ"/>
        </w:rPr>
        <w:t>n</w:t>
      </w:r>
      <w:r w:rsidR="00726E13">
        <w:rPr>
          <w:rFonts w:ascii="Times New Roman" w:hAnsi="Times New Roman"/>
          <w:b w:val="0"/>
          <w:i w:val="0"/>
          <w:szCs w:val="22"/>
          <w:lang w:val="cs-CZ"/>
        </w:rPr>
        <w:t>ot</w:t>
      </w:r>
      <w:r w:rsidR="000841FE">
        <w:rPr>
          <w:rFonts w:ascii="Times New Roman" w:hAnsi="Times New Roman"/>
          <w:b w:val="0"/>
          <w:i w:val="0"/>
          <w:szCs w:val="22"/>
          <w:lang w:val="cs-CZ"/>
        </w:rPr>
        <w:t>kových</w:t>
      </w:r>
      <w:r w:rsidR="003B4691">
        <w:rPr>
          <w:rFonts w:ascii="Times New Roman" w:hAnsi="Times New Roman"/>
          <w:b w:val="0"/>
          <w:i w:val="0"/>
          <w:szCs w:val="22"/>
          <w:lang w:val="cs-CZ"/>
        </w:rPr>
        <w:t xml:space="preserve"> </w:t>
      </w:r>
      <w:r w:rsidR="0029269F">
        <w:rPr>
          <w:rFonts w:ascii="Times New Roman" w:hAnsi="Times New Roman"/>
          <w:b w:val="0"/>
          <w:i w:val="0"/>
          <w:szCs w:val="22"/>
          <w:lang w:val="cs-CZ"/>
        </w:rPr>
        <w:t xml:space="preserve">a Zaměstnaneckých </w:t>
      </w:r>
      <w:r w:rsidR="00BC2988" w:rsidRPr="00AD17DF">
        <w:rPr>
          <w:rFonts w:ascii="Times New Roman" w:hAnsi="Times New Roman"/>
          <w:b w:val="0"/>
          <w:i w:val="0"/>
          <w:szCs w:val="22"/>
          <w:lang w:val="cs-CZ"/>
        </w:rPr>
        <w:t>kilometrů</w:t>
      </w:r>
      <w:r w:rsidR="00BC2988" w:rsidRPr="00AD17DF" w:rsidDel="00BC2988">
        <w:rPr>
          <w:rFonts w:ascii="Times New Roman" w:hAnsi="Times New Roman"/>
          <w:b w:val="0"/>
          <w:i w:val="0"/>
          <w:szCs w:val="22"/>
          <w:lang w:val="cs-CZ"/>
        </w:rPr>
        <w:t xml:space="preserve"> </w:t>
      </w:r>
      <w:r w:rsidR="00294E8C" w:rsidRPr="00AD17DF">
        <w:rPr>
          <w:rFonts w:ascii="Times New Roman" w:hAnsi="Times New Roman"/>
          <w:b w:val="0"/>
          <w:i w:val="0"/>
          <w:szCs w:val="22"/>
          <w:lang w:val="cs-CZ"/>
        </w:rPr>
        <w:t>dle této Smlouvy</w:t>
      </w:r>
      <w:r w:rsidR="00D90850" w:rsidRPr="00AD17DF">
        <w:rPr>
          <w:rFonts w:ascii="Times New Roman" w:hAnsi="Times New Roman"/>
          <w:b w:val="0"/>
          <w:bCs w:val="0"/>
          <w:i w:val="0"/>
          <w:iCs w:val="0"/>
          <w:szCs w:val="24"/>
          <w:lang w:val="cs-CZ"/>
        </w:rPr>
        <w:t xml:space="preserve"> </w:t>
      </w:r>
      <w:r w:rsidR="006870CA" w:rsidRPr="00AD17DF">
        <w:rPr>
          <w:rFonts w:ascii="Times New Roman" w:hAnsi="Times New Roman"/>
          <w:b w:val="0"/>
          <w:i w:val="0"/>
          <w:szCs w:val="22"/>
          <w:lang w:val="cs-CZ"/>
        </w:rPr>
        <w:t>je dán vzorcem:</w:t>
      </w:r>
      <w:bookmarkEnd w:id="9"/>
    </w:p>
    <w:p w14:paraId="4DCA8AD6" w14:textId="64CF3545" w:rsidR="00725ED4" w:rsidRDefault="00940F55" w:rsidP="000A0B5A">
      <w:pPr>
        <w:pStyle w:val="Zkladntext"/>
        <w:widowControl/>
        <w:spacing w:line="240" w:lineRule="auto"/>
        <w:ind w:left="1560" w:hanging="438"/>
        <w:jc w:val="center"/>
        <w:rPr>
          <w:b/>
          <w:bCs/>
          <w:sz w:val="22"/>
          <w:szCs w:val="22"/>
        </w:rPr>
      </w:pPr>
      <w:r w:rsidRPr="00AD17DF">
        <w:rPr>
          <w:b/>
          <w:bCs/>
          <w:sz w:val="22"/>
          <w:szCs w:val="22"/>
        </w:rPr>
        <w:t xml:space="preserve">O = </w:t>
      </w:r>
      <w:r w:rsidR="00A309AD" w:rsidRPr="00AD17DF">
        <w:rPr>
          <w:b/>
          <w:bCs/>
          <w:sz w:val="22"/>
          <w:szCs w:val="22"/>
        </w:rPr>
        <w:t>C</w:t>
      </w:r>
      <w:r w:rsidR="00A309AD">
        <w:rPr>
          <w:b/>
          <w:bCs/>
          <w:sz w:val="22"/>
          <w:szCs w:val="22"/>
        </w:rPr>
        <w:t>j</w:t>
      </w:r>
      <w:r w:rsidR="00A309AD" w:rsidRPr="00AD17DF">
        <w:rPr>
          <w:b/>
          <w:bCs/>
          <w:sz w:val="22"/>
          <w:szCs w:val="22"/>
        </w:rPr>
        <w:t>km</w:t>
      </w:r>
      <w:r w:rsidRPr="00AD17DF">
        <w:rPr>
          <w:b/>
          <w:bCs/>
          <w:sz w:val="22"/>
          <w:szCs w:val="22"/>
        </w:rPr>
        <w:t xml:space="preserve"> * ∑ </w:t>
      </w:r>
      <w:r w:rsidR="004479E5">
        <w:rPr>
          <w:b/>
          <w:bCs/>
          <w:sz w:val="22"/>
          <w:szCs w:val="22"/>
        </w:rPr>
        <w:t>V</w:t>
      </w:r>
      <w:r w:rsidR="002736C9">
        <w:rPr>
          <w:b/>
          <w:bCs/>
          <w:sz w:val="22"/>
          <w:szCs w:val="22"/>
          <w:vertAlign w:val="subscript"/>
        </w:rPr>
        <w:t>i</w:t>
      </w:r>
      <w:r w:rsidRPr="00AD17DF">
        <w:rPr>
          <w:b/>
          <w:bCs/>
          <w:sz w:val="22"/>
          <w:szCs w:val="22"/>
        </w:rPr>
        <w:t xml:space="preserve"> </w:t>
      </w:r>
      <w:r w:rsidR="00725ED4">
        <w:rPr>
          <w:b/>
          <w:bCs/>
          <w:sz w:val="22"/>
          <w:szCs w:val="22"/>
        </w:rPr>
        <w:t>+ Cz</w:t>
      </w:r>
      <w:r w:rsidR="004F460A">
        <w:rPr>
          <w:b/>
          <w:bCs/>
          <w:sz w:val="22"/>
          <w:szCs w:val="22"/>
        </w:rPr>
        <w:t>k</w:t>
      </w:r>
      <w:r w:rsidR="00C15E9F">
        <w:rPr>
          <w:b/>
          <w:bCs/>
          <w:sz w:val="22"/>
          <w:szCs w:val="22"/>
        </w:rPr>
        <w:t>m</w:t>
      </w:r>
      <w:r w:rsidR="00725ED4">
        <w:rPr>
          <w:b/>
          <w:bCs/>
          <w:sz w:val="22"/>
          <w:szCs w:val="22"/>
        </w:rPr>
        <w:t xml:space="preserve"> * </w:t>
      </w:r>
      <w:r w:rsidR="00725ED4" w:rsidRPr="00AD17DF">
        <w:rPr>
          <w:b/>
          <w:bCs/>
          <w:sz w:val="22"/>
          <w:szCs w:val="22"/>
        </w:rPr>
        <w:t xml:space="preserve">∑ </w:t>
      </w:r>
      <w:r w:rsidR="002736C9">
        <w:rPr>
          <w:b/>
          <w:bCs/>
          <w:sz w:val="22"/>
          <w:szCs w:val="22"/>
        </w:rPr>
        <w:t>Z</w:t>
      </w:r>
      <w:r w:rsidR="00725ED4" w:rsidRPr="00725ED4">
        <w:rPr>
          <w:b/>
          <w:bCs/>
          <w:sz w:val="22"/>
          <w:szCs w:val="22"/>
          <w:vertAlign w:val="subscript"/>
        </w:rPr>
        <w:t xml:space="preserve">k  </w:t>
      </w:r>
      <w:r w:rsidR="00725ED4">
        <w:rPr>
          <w:b/>
          <w:bCs/>
          <w:sz w:val="22"/>
          <w:szCs w:val="22"/>
        </w:rPr>
        <w:t xml:space="preserve"> </w:t>
      </w:r>
    </w:p>
    <w:p w14:paraId="39930400" w14:textId="4D1CB43B" w:rsidR="00BF15A8" w:rsidRPr="0079785B" w:rsidRDefault="00BF15A8" w:rsidP="008F52A1">
      <w:pPr>
        <w:pStyle w:val="Zkladntext"/>
        <w:widowControl/>
        <w:spacing w:before="60" w:after="120" w:line="240" w:lineRule="auto"/>
        <w:ind w:left="992"/>
        <w:jc w:val="both"/>
        <w:rPr>
          <w:b/>
          <w:sz w:val="22"/>
          <w:szCs w:val="22"/>
        </w:rPr>
      </w:pPr>
    </w:p>
    <w:p w14:paraId="3C13A8AC" w14:textId="77777777" w:rsidR="006870CA" w:rsidRPr="00AD17DF" w:rsidRDefault="006870CA" w:rsidP="004050BC">
      <w:pPr>
        <w:pStyle w:val="Zkladntext"/>
        <w:widowControl/>
        <w:spacing w:before="60" w:after="120" w:line="240" w:lineRule="auto"/>
        <w:ind w:left="992"/>
        <w:jc w:val="both"/>
        <w:rPr>
          <w:sz w:val="22"/>
          <w:szCs w:val="22"/>
        </w:rPr>
      </w:pPr>
      <w:r w:rsidRPr="00AD17DF">
        <w:rPr>
          <w:sz w:val="22"/>
          <w:szCs w:val="22"/>
        </w:rPr>
        <w:t>kde</w:t>
      </w:r>
    </w:p>
    <w:p w14:paraId="593A985D" w14:textId="00A38D49" w:rsidR="006870CA" w:rsidRDefault="006870CA" w:rsidP="004050BC">
      <w:pPr>
        <w:pStyle w:val="Zkladntext"/>
        <w:widowControl/>
        <w:spacing w:before="60" w:after="120" w:line="240" w:lineRule="auto"/>
        <w:ind w:left="992"/>
        <w:jc w:val="both"/>
        <w:rPr>
          <w:sz w:val="22"/>
          <w:szCs w:val="22"/>
        </w:rPr>
      </w:pPr>
      <w:r w:rsidRPr="00AD17DF">
        <w:rPr>
          <w:b/>
          <w:sz w:val="22"/>
          <w:szCs w:val="22"/>
        </w:rPr>
        <w:t>C</w:t>
      </w:r>
      <w:r w:rsidR="00920E4B">
        <w:rPr>
          <w:b/>
          <w:sz w:val="22"/>
          <w:szCs w:val="22"/>
        </w:rPr>
        <w:t>j</w:t>
      </w:r>
      <w:r w:rsidRPr="00AD17DF">
        <w:rPr>
          <w:b/>
          <w:sz w:val="22"/>
          <w:szCs w:val="22"/>
        </w:rPr>
        <w:t>km</w:t>
      </w:r>
      <w:r w:rsidR="006065E5" w:rsidRPr="00AD17DF">
        <w:rPr>
          <w:bCs/>
          <w:sz w:val="22"/>
          <w:szCs w:val="22"/>
        </w:rPr>
        <w:t xml:space="preserve"> </w:t>
      </w:r>
      <w:r w:rsidRPr="00AD17DF">
        <w:rPr>
          <w:bCs/>
          <w:sz w:val="22"/>
          <w:szCs w:val="22"/>
        </w:rPr>
        <w:t xml:space="preserve">představuje </w:t>
      </w:r>
      <w:r w:rsidR="00C566C6" w:rsidRPr="00AD17DF">
        <w:rPr>
          <w:bCs/>
          <w:sz w:val="22"/>
          <w:szCs w:val="22"/>
        </w:rPr>
        <w:t xml:space="preserve">Jednotkovou </w:t>
      </w:r>
      <w:r w:rsidRPr="00AD17DF">
        <w:rPr>
          <w:bCs/>
          <w:sz w:val="22"/>
          <w:szCs w:val="22"/>
        </w:rPr>
        <w:t xml:space="preserve">cenu </w:t>
      </w:r>
      <w:r w:rsidR="00D562A8" w:rsidRPr="00AD17DF">
        <w:rPr>
          <w:bCs/>
          <w:sz w:val="22"/>
          <w:szCs w:val="22"/>
        </w:rPr>
        <w:t xml:space="preserve">za jeden ujetý </w:t>
      </w:r>
      <w:r w:rsidR="00625E1C">
        <w:rPr>
          <w:bCs/>
          <w:sz w:val="22"/>
          <w:szCs w:val="22"/>
        </w:rPr>
        <w:t>J</w:t>
      </w:r>
      <w:r w:rsidR="002736C9">
        <w:rPr>
          <w:bCs/>
          <w:sz w:val="22"/>
          <w:szCs w:val="22"/>
        </w:rPr>
        <w:t>ednotkový</w:t>
      </w:r>
      <w:r w:rsidR="005C0EB3">
        <w:rPr>
          <w:bCs/>
          <w:sz w:val="22"/>
          <w:szCs w:val="22"/>
        </w:rPr>
        <w:t xml:space="preserve"> </w:t>
      </w:r>
      <w:r w:rsidR="00D562A8" w:rsidRPr="00AD17DF">
        <w:rPr>
          <w:bCs/>
          <w:sz w:val="22"/>
          <w:szCs w:val="22"/>
        </w:rPr>
        <w:t>kilome</w:t>
      </w:r>
      <w:r w:rsidR="00480879" w:rsidRPr="00AD17DF">
        <w:rPr>
          <w:bCs/>
          <w:sz w:val="22"/>
          <w:szCs w:val="22"/>
        </w:rPr>
        <w:t>tr</w:t>
      </w:r>
      <w:r w:rsidR="00D562A8" w:rsidRPr="00AD17DF">
        <w:rPr>
          <w:bCs/>
          <w:sz w:val="22"/>
          <w:szCs w:val="22"/>
        </w:rPr>
        <w:t xml:space="preserve"> </w:t>
      </w:r>
      <w:r w:rsidR="0085285F">
        <w:rPr>
          <w:sz w:val="22"/>
          <w:szCs w:val="22"/>
        </w:rPr>
        <w:t>Jednotky</w:t>
      </w:r>
      <w:r w:rsidRPr="00AD17DF">
        <w:rPr>
          <w:sz w:val="22"/>
          <w:szCs w:val="22"/>
        </w:rPr>
        <w:t xml:space="preserve">, kterou </w:t>
      </w:r>
      <w:r w:rsidR="001B5D3F" w:rsidRPr="00AD17DF">
        <w:rPr>
          <w:sz w:val="22"/>
          <w:szCs w:val="22"/>
        </w:rPr>
        <w:t>Dopravc</w:t>
      </w:r>
      <w:r w:rsidRPr="00AD17DF">
        <w:rPr>
          <w:sz w:val="22"/>
          <w:szCs w:val="22"/>
        </w:rPr>
        <w:t>e uvedl v</w:t>
      </w:r>
      <w:r w:rsidR="005D3633">
        <w:rPr>
          <w:sz w:val="22"/>
          <w:szCs w:val="22"/>
        </w:rPr>
        <w:t> </w:t>
      </w:r>
      <w:r w:rsidRPr="00AD17DF">
        <w:rPr>
          <w:sz w:val="22"/>
          <w:szCs w:val="22"/>
        </w:rPr>
        <w:t xml:space="preserve">nabídce </w:t>
      </w:r>
      <w:bookmarkStart w:id="10" w:name="_Hlk491659127"/>
      <w:r w:rsidRPr="00AD17DF">
        <w:rPr>
          <w:sz w:val="22"/>
          <w:szCs w:val="22"/>
        </w:rPr>
        <w:t>v</w:t>
      </w:r>
      <w:r w:rsidR="005D3633">
        <w:rPr>
          <w:sz w:val="22"/>
          <w:szCs w:val="22"/>
        </w:rPr>
        <w:t> </w:t>
      </w:r>
      <w:r w:rsidRPr="00AD17DF">
        <w:rPr>
          <w:sz w:val="22"/>
          <w:szCs w:val="22"/>
        </w:rPr>
        <w:t>rámci</w:t>
      </w:r>
      <w:r w:rsidR="00EA5F5B" w:rsidRPr="00AD17DF">
        <w:rPr>
          <w:sz w:val="22"/>
          <w:szCs w:val="22"/>
        </w:rPr>
        <w:t xml:space="preserve"> </w:t>
      </w:r>
      <w:r w:rsidR="00F942D6" w:rsidRPr="00AD17DF">
        <w:rPr>
          <w:sz w:val="22"/>
          <w:szCs w:val="22"/>
        </w:rPr>
        <w:t>Nabídkového</w:t>
      </w:r>
      <w:r w:rsidRPr="00AD17DF">
        <w:rPr>
          <w:sz w:val="22"/>
          <w:szCs w:val="22"/>
        </w:rPr>
        <w:t xml:space="preserve"> řízení</w:t>
      </w:r>
      <w:bookmarkEnd w:id="10"/>
      <w:r w:rsidR="00F051E3" w:rsidRPr="00AD17DF">
        <w:rPr>
          <w:sz w:val="22"/>
          <w:szCs w:val="22"/>
        </w:rPr>
        <w:t>.</w:t>
      </w:r>
      <w:r w:rsidR="00A36964" w:rsidRPr="00AD17DF">
        <w:rPr>
          <w:sz w:val="22"/>
          <w:szCs w:val="22"/>
        </w:rPr>
        <w:t xml:space="preserve"> </w:t>
      </w:r>
      <w:r w:rsidR="00C566C6" w:rsidRPr="00AD17DF">
        <w:rPr>
          <w:sz w:val="22"/>
          <w:szCs w:val="22"/>
        </w:rPr>
        <w:t>Jednotkov</w:t>
      </w:r>
      <w:r w:rsidR="00D562A8" w:rsidRPr="00AD17DF">
        <w:rPr>
          <w:sz w:val="22"/>
          <w:szCs w:val="22"/>
        </w:rPr>
        <w:t>á</w:t>
      </w:r>
      <w:r w:rsidR="00C566C6" w:rsidRPr="00AD17DF">
        <w:rPr>
          <w:sz w:val="22"/>
          <w:szCs w:val="22"/>
        </w:rPr>
        <w:t xml:space="preserve"> </w:t>
      </w:r>
      <w:r w:rsidR="00A36964" w:rsidRPr="00AD17DF">
        <w:rPr>
          <w:sz w:val="22"/>
          <w:szCs w:val="22"/>
        </w:rPr>
        <w:t>cen</w:t>
      </w:r>
      <w:r w:rsidR="00D562A8" w:rsidRPr="00AD17DF">
        <w:rPr>
          <w:sz w:val="22"/>
          <w:szCs w:val="22"/>
        </w:rPr>
        <w:t>a</w:t>
      </w:r>
      <w:r w:rsidR="00A36964" w:rsidRPr="00AD17DF">
        <w:rPr>
          <w:sz w:val="22"/>
          <w:szCs w:val="22"/>
        </w:rPr>
        <w:t xml:space="preserve"> za jeden </w:t>
      </w:r>
      <w:r w:rsidR="00CD3C9C" w:rsidRPr="00AD17DF">
        <w:rPr>
          <w:sz w:val="22"/>
          <w:szCs w:val="22"/>
        </w:rPr>
        <w:t xml:space="preserve">ujetý </w:t>
      </w:r>
      <w:r w:rsidR="00353B93">
        <w:rPr>
          <w:sz w:val="22"/>
          <w:szCs w:val="22"/>
        </w:rPr>
        <w:t>J</w:t>
      </w:r>
      <w:r w:rsidR="003B4691" w:rsidRPr="00A51289">
        <w:rPr>
          <w:sz w:val="22"/>
          <w:szCs w:val="22"/>
        </w:rPr>
        <w:t xml:space="preserve">ednotkový </w:t>
      </w:r>
      <w:r w:rsidR="00CD3C9C" w:rsidRPr="00A51289">
        <w:rPr>
          <w:sz w:val="22"/>
          <w:szCs w:val="22"/>
        </w:rPr>
        <w:t>kilometr</w:t>
      </w:r>
      <w:r w:rsidR="00A36964" w:rsidRPr="00A51289">
        <w:rPr>
          <w:sz w:val="22"/>
          <w:szCs w:val="22"/>
        </w:rPr>
        <w:t xml:space="preserve"> j</w:t>
      </w:r>
      <w:r w:rsidR="00D562A8" w:rsidRPr="00A51289">
        <w:rPr>
          <w:sz w:val="22"/>
          <w:szCs w:val="22"/>
        </w:rPr>
        <w:t>e</w:t>
      </w:r>
      <w:r w:rsidR="00A36964" w:rsidRPr="00A51289">
        <w:rPr>
          <w:sz w:val="22"/>
          <w:szCs w:val="22"/>
        </w:rPr>
        <w:t xml:space="preserve"> uveden</w:t>
      </w:r>
      <w:r w:rsidR="00D562A8" w:rsidRPr="00A51289">
        <w:rPr>
          <w:sz w:val="22"/>
          <w:szCs w:val="22"/>
        </w:rPr>
        <w:t>a</w:t>
      </w:r>
      <w:r w:rsidR="00A36964" w:rsidRPr="00A51289">
        <w:rPr>
          <w:sz w:val="22"/>
          <w:szCs w:val="22"/>
        </w:rPr>
        <w:t xml:space="preserve"> současně v</w:t>
      </w:r>
      <w:r w:rsidR="005D3633" w:rsidRPr="00A51289">
        <w:rPr>
          <w:sz w:val="22"/>
          <w:szCs w:val="22"/>
        </w:rPr>
        <w:t> </w:t>
      </w:r>
      <w:r w:rsidR="00515D60" w:rsidRPr="00A51289">
        <w:rPr>
          <w:sz w:val="22"/>
          <w:szCs w:val="22"/>
        </w:rPr>
        <w:t>Příloze č. 2</w:t>
      </w:r>
      <w:r w:rsidR="007916B1" w:rsidRPr="00A51289">
        <w:rPr>
          <w:sz w:val="22"/>
          <w:szCs w:val="22"/>
        </w:rPr>
        <w:t xml:space="preserve"> </w:t>
      </w:r>
      <w:r w:rsidR="00A36964" w:rsidRPr="00A51289">
        <w:rPr>
          <w:sz w:val="22"/>
          <w:szCs w:val="22"/>
        </w:rPr>
        <w:t>této Smlouvy</w:t>
      </w:r>
      <w:r w:rsidR="00D95919">
        <w:rPr>
          <w:sz w:val="22"/>
          <w:szCs w:val="22"/>
        </w:rPr>
        <w:t xml:space="preserve"> (</w:t>
      </w:r>
      <w:r w:rsidR="00D95919" w:rsidRPr="00D95919">
        <w:rPr>
          <w:sz w:val="22"/>
          <w:szCs w:val="22"/>
        </w:rPr>
        <w:t>Finanční parametry</w:t>
      </w:r>
      <w:r w:rsidR="00D95919">
        <w:rPr>
          <w:sz w:val="22"/>
          <w:szCs w:val="22"/>
        </w:rPr>
        <w:t>)</w:t>
      </w:r>
      <w:r w:rsidR="00543781" w:rsidRPr="00A51289">
        <w:rPr>
          <w:sz w:val="22"/>
          <w:szCs w:val="22"/>
        </w:rPr>
        <w:t xml:space="preserve"> a jej</w:t>
      </w:r>
      <w:r w:rsidR="00D562A8" w:rsidRPr="00A51289">
        <w:rPr>
          <w:sz w:val="22"/>
          <w:szCs w:val="22"/>
        </w:rPr>
        <w:t>í</w:t>
      </w:r>
      <w:r w:rsidR="00543781" w:rsidRPr="00A51289">
        <w:rPr>
          <w:sz w:val="22"/>
          <w:szCs w:val="22"/>
        </w:rPr>
        <w:t xml:space="preserve"> výše se upravuje </w:t>
      </w:r>
      <w:r w:rsidR="00E7735C" w:rsidRPr="00A51289">
        <w:rPr>
          <w:sz w:val="22"/>
          <w:szCs w:val="22"/>
        </w:rPr>
        <w:t>postupy</w:t>
      </w:r>
      <w:r w:rsidR="00543781" w:rsidRPr="00A51289">
        <w:rPr>
          <w:sz w:val="22"/>
          <w:szCs w:val="22"/>
        </w:rPr>
        <w:t xml:space="preserve"> </w:t>
      </w:r>
      <w:r w:rsidR="00E3163E">
        <w:rPr>
          <w:sz w:val="22"/>
          <w:szCs w:val="22"/>
        </w:rPr>
        <w:t xml:space="preserve">též dle </w:t>
      </w:r>
      <w:r w:rsidR="00D95919">
        <w:rPr>
          <w:sz w:val="22"/>
          <w:szCs w:val="22"/>
        </w:rPr>
        <w:t>P</w:t>
      </w:r>
      <w:r w:rsidR="00E3163E">
        <w:rPr>
          <w:sz w:val="22"/>
          <w:szCs w:val="22"/>
        </w:rPr>
        <w:t>řílohy</w:t>
      </w:r>
      <w:r w:rsidR="00D95919">
        <w:rPr>
          <w:sz w:val="22"/>
          <w:szCs w:val="22"/>
        </w:rPr>
        <w:t xml:space="preserve"> č.</w:t>
      </w:r>
      <w:r w:rsidR="00E3163E">
        <w:rPr>
          <w:sz w:val="22"/>
          <w:szCs w:val="22"/>
        </w:rPr>
        <w:t xml:space="preserve"> 2</w:t>
      </w:r>
      <w:r w:rsidR="00D95919">
        <w:rPr>
          <w:sz w:val="22"/>
          <w:szCs w:val="22"/>
        </w:rPr>
        <w:t xml:space="preserve"> této Smlouvy (</w:t>
      </w:r>
      <w:r w:rsidR="00D95919" w:rsidRPr="00D95919">
        <w:rPr>
          <w:sz w:val="22"/>
          <w:szCs w:val="22"/>
        </w:rPr>
        <w:t>Finanční parametry</w:t>
      </w:r>
      <w:r w:rsidR="00D95919">
        <w:rPr>
          <w:sz w:val="22"/>
          <w:szCs w:val="22"/>
        </w:rPr>
        <w:t>)</w:t>
      </w:r>
      <w:r w:rsidR="00A36964" w:rsidRPr="00AD17DF">
        <w:rPr>
          <w:sz w:val="22"/>
          <w:szCs w:val="22"/>
        </w:rPr>
        <w:t>;</w:t>
      </w:r>
    </w:p>
    <w:p w14:paraId="4D693E3A" w14:textId="3C0118B3" w:rsidR="000C5A72" w:rsidRDefault="004479E5" w:rsidP="000C5A72">
      <w:pPr>
        <w:pStyle w:val="Normal2"/>
        <w:tabs>
          <w:tab w:val="clear" w:pos="709"/>
          <w:tab w:val="left" w:pos="360"/>
        </w:tabs>
        <w:ind w:left="993"/>
        <w:rPr>
          <w:lang w:val="cs-CZ"/>
        </w:rPr>
      </w:pPr>
      <w:r>
        <w:rPr>
          <w:b/>
          <w:lang w:val="cs-CZ"/>
        </w:rPr>
        <w:t>V</w:t>
      </w:r>
      <w:r w:rsidR="002736C9">
        <w:rPr>
          <w:b/>
          <w:bCs/>
          <w:vertAlign w:val="subscript"/>
          <w:lang w:val="cs-CZ"/>
        </w:rPr>
        <w:t>i</w:t>
      </w:r>
      <w:r w:rsidRPr="00AD17DF">
        <w:rPr>
          <w:bCs/>
          <w:lang w:val="cs-CZ"/>
        </w:rPr>
        <w:t xml:space="preserve">   </w:t>
      </w:r>
      <w:r w:rsidR="00202975" w:rsidRPr="00AD17DF">
        <w:rPr>
          <w:bCs/>
          <w:lang w:val="cs-CZ"/>
        </w:rPr>
        <w:t>představuje skutečnou</w:t>
      </w:r>
      <w:r w:rsidR="00202975" w:rsidRPr="00AD17DF">
        <w:rPr>
          <w:lang w:val="cs-CZ"/>
        </w:rPr>
        <w:t xml:space="preserve"> ujetou vzdálenost</w:t>
      </w:r>
      <w:r>
        <w:rPr>
          <w:lang w:val="cs-CZ"/>
        </w:rPr>
        <w:t xml:space="preserve"> v</w:t>
      </w:r>
      <w:r w:rsidR="005C0EB3">
        <w:rPr>
          <w:lang w:val="cs-CZ"/>
        </w:rPr>
        <w:t> </w:t>
      </w:r>
      <w:r w:rsidR="00B0120B">
        <w:rPr>
          <w:lang w:val="cs-CZ"/>
        </w:rPr>
        <w:t xml:space="preserve">kilometrech </w:t>
      </w:r>
      <w:r w:rsidR="00B0120B" w:rsidRPr="00AD17DF">
        <w:rPr>
          <w:lang w:val="cs-CZ"/>
        </w:rPr>
        <w:t>i</w:t>
      </w:r>
      <w:r w:rsidR="00202975" w:rsidRPr="00AD17DF">
        <w:rPr>
          <w:lang w:val="cs-CZ"/>
        </w:rPr>
        <w:t>-</w:t>
      </w:r>
      <w:r w:rsidR="00EA5BC6" w:rsidRPr="00AD17DF">
        <w:rPr>
          <w:lang w:val="cs-CZ"/>
        </w:rPr>
        <w:t>t</w:t>
      </w:r>
      <w:r w:rsidR="00EA5BC6">
        <w:rPr>
          <w:lang w:val="cs-CZ"/>
        </w:rPr>
        <w:t>ou</w:t>
      </w:r>
      <w:r w:rsidR="000C5A72">
        <w:rPr>
          <w:lang w:val="cs-CZ"/>
        </w:rPr>
        <w:t xml:space="preserve"> </w:t>
      </w:r>
      <w:r w:rsidR="008F1820">
        <w:rPr>
          <w:lang w:val="cs-CZ"/>
        </w:rPr>
        <w:t>Jednotkou</w:t>
      </w:r>
      <w:r w:rsidR="00681A32">
        <w:rPr>
          <w:lang w:val="cs-CZ"/>
        </w:rPr>
        <w:t xml:space="preserve"> (</w:t>
      </w:r>
      <w:r w:rsidR="00725ED4">
        <w:rPr>
          <w:lang w:val="cs-CZ"/>
        </w:rPr>
        <w:t xml:space="preserve">nebo Náhradní </w:t>
      </w:r>
      <w:r w:rsidR="00FA4C8E">
        <w:rPr>
          <w:lang w:val="cs-CZ"/>
        </w:rPr>
        <w:t>soupravou</w:t>
      </w:r>
      <w:r w:rsidR="00681A32">
        <w:rPr>
          <w:lang w:val="cs-CZ"/>
        </w:rPr>
        <w:t>)</w:t>
      </w:r>
      <w:r w:rsidR="006F296E">
        <w:rPr>
          <w:lang w:val="cs-CZ"/>
        </w:rPr>
        <w:t xml:space="preserve"> </w:t>
      </w:r>
      <w:r w:rsidR="00202975" w:rsidRPr="00AD17DF">
        <w:rPr>
          <w:lang w:val="cs-CZ"/>
        </w:rPr>
        <w:t xml:space="preserve">za období kalendářního měsíce podle Jízdního řádu při plnění Závazku veřejné služby dle této Smlouvy. </w:t>
      </w:r>
    </w:p>
    <w:p w14:paraId="1DF2A4B0" w14:textId="15A16566" w:rsidR="00F6342D" w:rsidRPr="00625E1C" w:rsidRDefault="00F6342D" w:rsidP="006F296E">
      <w:pPr>
        <w:pStyle w:val="Normal2"/>
        <w:tabs>
          <w:tab w:val="clear" w:pos="709"/>
          <w:tab w:val="left" w:pos="360"/>
        </w:tabs>
        <w:ind w:left="993"/>
        <w:rPr>
          <w:lang w:val="cs-CZ"/>
        </w:rPr>
      </w:pPr>
      <w:r w:rsidRPr="004239A6">
        <w:rPr>
          <w:b/>
          <w:lang w:val="cs-CZ"/>
        </w:rPr>
        <w:t>Czk</w:t>
      </w:r>
      <w:r w:rsidR="00C15E9F" w:rsidRPr="004239A6">
        <w:rPr>
          <w:b/>
          <w:lang w:val="cs-CZ"/>
        </w:rPr>
        <w:t>m</w:t>
      </w:r>
      <w:r w:rsidRPr="004239A6">
        <w:rPr>
          <w:b/>
          <w:lang w:val="cs-CZ"/>
        </w:rPr>
        <w:t xml:space="preserve"> </w:t>
      </w:r>
      <w:r w:rsidRPr="00625E1C">
        <w:rPr>
          <w:bCs/>
          <w:lang w:val="cs-CZ"/>
        </w:rPr>
        <w:t xml:space="preserve">představuje </w:t>
      </w:r>
      <w:bookmarkStart w:id="11" w:name="_Hlk142323488"/>
      <w:r w:rsidRPr="00625E1C">
        <w:rPr>
          <w:bCs/>
          <w:lang w:val="cs-CZ"/>
        </w:rPr>
        <w:t xml:space="preserve">Jednotkovou cenu nasazení </w:t>
      </w:r>
      <w:r w:rsidR="00011670">
        <w:rPr>
          <w:bCs/>
          <w:lang w:val="cs-CZ"/>
        </w:rPr>
        <w:t>V</w:t>
      </w:r>
      <w:r w:rsidRPr="00625E1C">
        <w:rPr>
          <w:bCs/>
          <w:lang w:val="cs-CZ"/>
        </w:rPr>
        <w:t xml:space="preserve">lakového doprovodu </w:t>
      </w:r>
      <w:r w:rsidRPr="004239A6">
        <w:rPr>
          <w:bCs/>
          <w:lang w:val="cs-CZ"/>
        </w:rPr>
        <w:t xml:space="preserve">za jeden ujetý </w:t>
      </w:r>
      <w:r w:rsidR="00353B93">
        <w:rPr>
          <w:bCs/>
          <w:lang w:val="cs-CZ"/>
        </w:rPr>
        <w:t>V</w:t>
      </w:r>
      <w:r w:rsidR="00353B93" w:rsidRPr="004239A6">
        <w:rPr>
          <w:bCs/>
          <w:lang w:val="cs-CZ"/>
        </w:rPr>
        <w:t xml:space="preserve">lakový </w:t>
      </w:r>
      <w:r w:rsidRPr="004239A6">
        <w:rPr>
          <w:bCs/>
          <w:lang w:val="cs-CZ"/>
        </w:rPr>
        <w:t xml:space="preserve">kilometr </w:t>
      </w:r>
      <w:r w:rsidRPr="00625E1C">
        <w:rPr>
          <w:bCs/>
          <w:lang w:val="cs-CZ"/>
        </w:rPr>
        <w:t>na Vlaku</w:t>
      </w:r>
      <w:bookmarkEnd w:id="11"/>
      <w:r w:rsidRPr="004239A6">
        <w:rPr>
          <w:bCs/>
          <w:lang w:val="cs-CZ"/>
        </w:rPr>
        <w:t>,</w:t>
      </w:r>
      <w:r w:rsidRPr="00625E1C">
        <w:rPr>
          <w:lang w:val="cs-CZ"/>
        </w:rPr>
        <w:t xml:space="preserve"> kterou </w:t>
      </w:r>
      <w:r w:rsidR="008A250D">
        <w:rPr>
          <w:lang w:val="cs-CZ"/>
        </w:rPr>
        <w:t>představuje 60 % aktuální výše Cjkm</w:t>
      </w:r>
      <w:r w:rsidRPr="00625E1C">
        <w:rPr>
          <w:lang w:val="cs-CZ"/>
        </w:rPr>
        <w:t xml:space="preserve">. </w:t>
      </w:r>
    </w:p>
    <w:p w14:paraId="1852F0F4" w14:textId="6AD71541" w:rsidR="00F6342D" w:rsidRDefault="00F6342D" w:rsidP="006F296E">
      <w:pPr>
        <w:pStyle w:val="Normal2"/>
        <w:tabs>
          <w:tab w:val="clear" w:pos="709"/>
          <w:tab w:val="left" w:pos="360"/>
        </w:tabs>
        <w:ind w:left="993"/>
        <w:rPr>
          <w:bCs/>
          <w:lang w:val="cs-CZ"/>
        </w:rPr>
      </w:pPr>
      <w:r>
        <w:rPr>
          <w:b/>
          <w:lang w:val="cs-CZ"/>
        </w:rPr>
        <w:t>Z</w:t>
      </w:r>
      <w:r w:rsidRPr="00625E1C">
        <w:rPr>
          <w:b/>
          <w:vertAlign w:val="subscript"/>
          <w:lang w:val="cs-CZ"/>
        </w:rPr>
        <w:t>k</w:t>
      </w:r>
      <w:r>
        <w:rPr>
          <w:b/>
          <w:lang w:val="cs-CZ"/>
        </w:rPr>
        <w:t xml:space="preserve"> </w:t>
      </w:r>
      <w:r w:rsidRPr="00625E1C">
        <w:rPr>
          <w:bCs/>
          <w:lang w:val="cs-CZ"/>
        </w:rPr>
        <w:t xml:space="preserve">představuje </w:t>
      </w:r>
      <w:r w:rsidR="00811B59">
        <w:rPr>
          <w:bCs/>
          <w:lang w:val="cs-CZ"/>
        </w:rPr>
        <w:t>ujetou vzdálenost k-tým Vlakem</w:t>
      </w:r>
      <w:r w:rsidR="0006102D" w:rsidRPr="00625E1C">
        <w:rPr>
          <w:bCs/>
          <w:lang w:val="cs-CZ"/>
        </w:rPr>
        <w:t xml:space="preserve"> </w:t>
      </w:r>
      <w:r w:rsidR="00811B59">
        <w:rPr>
          <w:bCs/>
          <w:lang w:val="cs-CZ"/>
        </w:rPr>
        <w:t xml:space="preserve">s požadavkem na </w:t>
      </w:r>
      <w:r w:rsidR="0006102D" w:rsidRPr="00625E1C">
        <w:rPr>
          <w:bCs/>
          <w:lang w:val="cs-CZ"/>
        </w:rPr>
        <w:t>Vlakov</w:t>
      </w:r>
      <w:r w:rsidR="00811B59">
        <w:rPr>
          <w:bCs/>
          <w:lang w:val="cs-CZ"/>
        </w:rPr>
        <w:t xml:space="preserve">ý </w:t>
      </w:r>
      <w:r w:rsidR="0006102D" w:rsidRPr="00625E1C">
        <w:rPr>
          <w:bCs/>
          <w:lang w:val="cs-CZ"/>
        </w:rPr>
        <w:t>doprovod</w:t>
      </w:r>
      <w:r w:rsidR="00811B59">
        <w:rPr>
          <w:bCs/>
          <w:lang w:val="cs-CZ"/>
        </w:rPr>
        <w:t xml:space="preserve"> během jízdy Vlaku</w:t>
      </w:r>
      <w:r w:rsidR="0006102D" w:rsidRPr="00625E1C">
        <w:rPr>
          <w:bCs/>
          <w:lang w:val="cs-CZ"/>
        </w:rPr>
        <w:t>;</w:t>
      </w:r>
    </w:p>
    <w:p w14:paraId="39306640" w14:textId="251998EC" w:rsidR="006A56DD" w:rsidRDefault="006A56DD" w:rsidP="006A56DD">
      <w:pPr>
        <w:pStyle w:val="Normal2"/>
        <w:ind w:left="993"/>
        <w:rPr>
          <w:lang w:val="cs-CZ"/>
        </w:rPr>
      </w:pPr>
      <w:r w:rsidRPr="00625E1C">
        <w:rPr>
          <w:b/>
          <w:bCs/>
          <w:lang w:val="cs-CZ"/>
        </w:rPr>
        <w:t>i</w:t>
      </w:r>
      <w:r w:rsidRPr="00AD17DF">
        <w:rPr>
          <w:lang w:val="cs-CZ"/>
        </w:rPr>
        <w:t xml:space="preserve">   představuje sčítací index přes všechny </w:t>
      </w:r>
      <w:r w:rsidR="00796D59">
        <w:rPr>
          <w:lang w:val="cs-CZ"/>
        </w:rPr>
        <w:t>Jednotky</w:t>
      </w:r>
      <w:r w:rsidR="004F460A">
        <w:rPr>
          <w:lang w:val="cs-CZ"/>
        </w:rPr>
        <w:t xml:space="preserve"> (a dále Náhradní soupravy) </w:t>
      </w:r>
      <w:r>
        <w:rPr>
          <w:lang w:val="cs-CZ"/>
        </w:rPr>
        <w:t>dle Smlouvy</w:t>
      </w:r>
      <w:r w:rsidRPr="00AD17DF">
        <w:rPr>
          <w:lang w:val="cs-CZ"/>
        </w:rPr>
        <w:t>;</w:t>
      </w:r>
    </w:p>
    <w:p w14:paraId="7050AA36" w14:textId="12FA8C77" w:rsidR="002A1273" w:rsidRPr="00AD17DF" w:rsidRDefault="002A1273" w:rsidP="004F460A">
      <w:pPr>
        <w:pStyle w:val="Normal2"/>
        <w:ind w:left="993"/>
        <w:rPr>
          <w:lang w:val="cs-CZ"/>
        </w:rPr>
      </w:pPr>
      <w:r w:rsidRPr="00625E1C">
        <w:rPr>
          <w:b/>
          <w:bCs/>
          <w:lang w:val="cs-CZ"/>
        </w:rPr>
        <w:t>k</w:t>
      </w:r>
      <w:r>
        <w:rPr>
          <w:lang w:val="cs-CZ"/>
        </w:rPr>
        <w:t> představuje sčítací index přes všechny Vlaky s požadavkem na Vlakový doprovod.</w:t>
      </w:r>
    </w:p>
    <w:p w14:paraId="719F3E7E" w14:textId="77777777" w:rsidR="004F460A" w:rsidRPr="00AD17DF" w:rsidRDefault="004F460A" w:rsidP="006A56DD">
      <w:pPr>
        <w:pStyle w:val="Normal2"/>
        <w:ind w:left="993"/>
        <w:rPr>
          <w:lang w:val="cs-CZ"/>
        </w:rPr>
      </w:pPr>
    </w:p>
    <w:p w14:paraId="4FC760EF" w14:textId="1DD31429" w:rsidR="00297046" w:rsidRDefault="00202975" w:rsidP="00202975">
      <w:pPr>
        <w:pStyle w:val="Normal2"/>
        <w:tabs>
          <w:tab w:val="clear" w:pos="709"/>
          <w:tab w:val="left" w:pos="360"/>
        </w:tabs>
        <w:ind w:left="993"/>
        <w:rPr>
          <w:lang w:val="cs-CZ"/>
        </w:rPr>
      </w:pPr>
      <w:r w:rsidRPr="00AD17DF">
        <w:rPr>
          <w:lang w:val="cs-CZ"/>
        </w:rPr>
        <w:t>Za ujeté (realizované) výkony se považují i adekvátně (tzn. po dohodě s CED</w:t>
      </w:r>
      <w:r w:rsidR="004B79A1">
        <w:rPr>
          <w:lang w:val="cs-CZ"/>
        </w:rPr>
        <w:t xml:space="preserve"> a</w:t>
      </w:r>
      <w:r w:rsidRPr="00AD17DF">
        <w:rPr>
          <w:lang w:val="cs-CZ"/>
        </w:rPr>
        <w:t xml:space="preserve"> v kapacitě potřebné k odvezení všech cestujících</w:t>
      </w:r>
      <w:r w:rsidR="000F02DC">
        <w:rPr>
          <w:lang w:val="cs-CZ"/>
        </w:rPr>
        <w:t>; po Dopravci nebude požadována kapacita vyšší než kapacita nahrazovaného Vlaku</w:t>
      </w:r>
      <w:r w:rsidRPr="00AD17DF">
        <w:rPr>
          <w:lang w:val="cs-CZ"/>
        </w:rPr>
        <w:t>) nahrazené mimořádně nejeté Vlaky</w:t>
      </w:r>
      <w:r w:rsidR="00E47336">
        <w:rPr>
          <w:lang w:val="cs-CZ"/>
        </w:rPr>
        <w:t>, resp. jejich úseky,</w:t>
      </w:r>
      <w:r w:rsidRPr="00AD17DF">
        <w:rPr>
          <w:lang w:val="cs-CZ"/>
        </w:rPr>
        <w:t xml:space="preserve"> vyjma výkonů ujetých Náhradní dopravou.</w:t>
      </w:r>
      <w:r w:rsidR="00E47336">
        <w:rPr>
          <w:lang w:val="cs-CZ"/>
        </w:rPr>
        <w:t xml:space="preserve"> </w:t>
      </w:r>
      <w:r w:rsidR="00A415C5">
        <w:rPr>
          <w:lang w:val="cs-CZ"/>
        </w:rPr>
        <w:t xml:space="preserve">Objednatel nehradí Dopravci náklady související s mimořádným nahrazením Vlaku. </w:t>
      </w:r>
      <w:r w:rsidR="00E47336">
        <w:rPr>
          <w:lang w:val="cs-CZ"/>
        </w:rPr>
        <w:t xml:space="preserve">V případě, že Dopravce využije </w:t>
      </w:r>
      <w:r w:rsidR="004E11C5">
        <w:rPr>
          <w:lang w:val="cs-CZ"/>
        </w:rPr>
        <w:t xml:space="preserve">k mimořádné náhradě Vlaku </w:t>
      </w:r>
      <w:r w:rsidR="00E47336">
        <w:rPr>
          <w:lang w:val="cs-CZ"/>
        </w:rPr>
        <w:t>záložní autobus IDS JMK posk</w:t>
      </w:r>
      <w:r w:rsidR="004E11C5">
        <w:rPr>
          <w:lang w:val="cs-CZ"/>
        </w:rPr>
        <w:t>ytnutý CED, uhradí Objednateli náklady vyvolané jeho nasazením a jízdou.</w:t>
      </w:r>
      <w:r w:rsidR="00A415C5">
        <w:rPr>
          <w:lang w:val="cs-CZ"/>
        </w:rPr>
        <w:t xml:space="preserve"> </w:t>
      </w:r>
    </w:p>
    <w:p w14:paraId="5BCAD431" w14:textId="77777777" w:rsidR="00011670" w:rsidRDefault="00C15E9F" w:rsidP="00C15E9F">
      <w:pPr>
        <w:pStyle w:val="Normal2"/>
        <w:tabs>
          <w:tab w:val="clear" w:pos="709"/>
          <w:tab w:val="left" w:pos="360"/>
        </w:tabs>
        <w:ind w:left="993"/>
        <w:rPr>
          <w:lang w:val="cs-CZ"/>
        </w:rPr>
      </w:pPr>
      <w:r w:rsidRPr="0081697B">
        <w:rPr>
          <w:lang w:val="cs-CZ"/>
        </w:rPr>
        <w:t xml:space="preserve">Výkony Vlakového doprovodu na Vlacích dle požadavku Objednatele se považují za realizované i v případech, kdy z objektivních příčin na straně provozu (zpoždění, výluka, </w:t>
      </w:r>
      <w:r w:rsidR="0081697B" w:rsidRPr="00CF402C">
        <w:rPr>
          <w:lang w:val="cs-CZ"/>
        </w:rPr>
        <w:t xml:space="preserve">mimořádnost </w:t>
      </w:r>
      <w:r w:rsidRPr="0081697B">
        <w:rPr>
          <w:lang w:val="cs-CZ"/>
        </w:rPr>
        <w:t xml:space="preserve">v provozu) nebylo možno tyto výkony zajistit bez vlivu na jízdu </w:t>
      </w:r>
      <w:r w:rsidR="00AA5AFC" w:rsidRPr="0081697B">
        <w:rPr>
          <w:lang w:val="cs-CZ"/>
        </w:rPr>
        <w:t>některého z</w:t>
      </w:r>
      <w:r w:rsidR="0081697B">
        <w:rPr>
          <w:lang w:val="cs-CZ"/>
        </w:rPr>
        <w:t> </w:t>
      </w:r>
      <w:r w:rsidRPr="0081697B">
        <w:rPr>
          <w:lang w:val="cs-CZ"/>
        </w:rPr>
        <w:t>Vlaků</w:t>
      </w:r>
      <w:r w:rsidR="0081697B">
        <w:rPr>
          <w:lang w:val="cs-CZ"/>
        </w:rPr>
        <w:t>.</w:t>
      </w:r>
      <w:r w:rsidRPr="0081697B">
        <w:rPr>
          <w:lang w:val="cs-CZ"/>
        </w:rPr>
        <w:t xml:space="preserve"> </w:t>
      </w:r>
      <w:r w:rsidR="00CF402C">
        <w:rPr>
          <w:lang w:val="cs-CZ"/>
        </w:rPr>
        <w:t>Č</w:t>
      </w:r>
      <w:r w:rsidR="00AA5AFC" w:rsidRPr="0081697B">
        <w:rPr>
          <w:lang w:val="cs-CZ"/>
        </w:rPr>
        <w:t xml:space="preserve">innosti </w:t>
      </w:r>
      <w:r w:rsidRPr="0081697B">
        <w:rPr>
          <w:lang w:val="cs-CZ"/>
        </w:rPr>
        <w:t>Vlakov</w:t>
      </w:r>
      <w:r w:rsidR="00AA5AFC" w:rsidRPr="0081697B">
        <w:rPr>
          <w:lang w:val="cs-CZ"/>
        </w:rPr>
        <w:t xml:space="preserve">ého doprovodu </w:t>
      </w:r>
      <w:r w:rsidR="00CF402C">
        <w:rPr>
          <w:lang w:val="cs-CZ"/>
        </w:rPr>
        <w:t xml:space="preserve">mohou být při výlukách a mimořádnostech </w:t>
      </w:r>
      <w:r w:rsidR="00AA5AFC" w:rsidRPr="0081697B">
        <w:rPr>
          <w:lang w:val="cs-CZ"/>
        </w:rPr>
        <w:t>po dohodě s</w:t>
      </w:r>
      <w:r w:rsidR="0081697B" w:rsidRPr="00CF402C">
        <w:rPr>
          <w:lang w:val="cs-CZ"/>
        </w:rPr>
        <w:t> Pověřenou osobou</w:t>
      </w:r>
      <w:r w:rsidR="0081697B" w:rsidRPr="0081697B">
        <w:rPr>
          <w:lang w:val="cs-CZ"/>
        </w:rPr>
        <w:t xml:space="preserve"> </w:t>
      </w:r>
      <w:r w:rsidR="00AA5AFC" w:rsidRPr="0081697B">
        <w:rPr>
          <w:lang w:val="cs-CZ"/>
        </w:rPr>
        <w:t>zajištěny náhrad</w:t>
      </w:r>
      <w:r w:rsidR="0081697B" w:rsidRPr="00CF402C">
        <w:rPr>
          <w:lang w:val="cs-CZ"/>
        </w:rPr>
        <w:t>ním způsobem</w:t>
      </w:r>
      <w:r w:rsidR="00264C96">
        <w:rPr>
          <w:lang w:val="cs-CZ"/>
        </w:rPr>
        <w:t xml:space="preserve">; v takovém případě nebudou Dopravci uhrazeny náklady jako Czkm, ale postupem podle odst. </w:t>
      </w:r>
      <w:r w:rsidR="00264C96">
        <w:rPr>
          <w:lang w:val="cs-CZ"/>
        </w:rPr>
        <w:fldChar w:fldCharType="begin"/>
      </w:r>
      <w:r w:rsidR="00264C96">
        <w:rPr>
          <w:lang w:val="cs-CZ"/>
        </w:rPr>
        <w:instrText xml:space="preserve"> REF _Ref142986535 \n \h </w:instrText>
      </w:r>
      <w:r w:rsidR="00264C96">
        <w:rPr>
          <w:lang w:val="cs-CZ"/>
        </w:rPr>
      </w:r>
      <w:r w:rsidR="00264C96">
        <w:rPr>
          <w:lang w:val="cs-CZ"/>
        </w:rPr>
        <w:fldChar w:fldCharType="separate"/>
      </w:r>
      <w:r w:rsidR="00264C96">
        <w:rPr>
          <w:lang w:val="cs-CZ"/>
        </w:rPr>
        <w:t>4.15</w:t>
      </w:r>
      <w:r w:rsidR="00264C96">
        <w:rPr>
          <w:lang w:val="cs-CZ"/>
        </w:rPr>
        <w:fldChar w:fldCharType="end"/>
      </w:r>
      <w:r w:rsidR="00264C96">
        <w:rPr>
          <w:lang w:val="cs-CZ"/>
        </w:rPr>
        <w:t xml:space="preserve"> této Smlouvy</w:t>
      </w:r>
      <w:r w:rsidR="00CF402C">
        <w:rPr>
          <w:lang w:val="cs-CZ"/>
        </w:rPr>
        <w:t>.</w:t>
      </w:r>
      <w:r w:rsidR="0081697B" w:rsidRPr="00CF402C">
        <w:rPr>
          <w:lang w:val="cs-CZ"/>
        </w:rPr>
        <w:t xml:space="preserve"> </w:t>
      </w:r>
    </w:p>
    <w:p w14:paraId="3F53524F" w14:textId="545CAFCF" w:rsidR="00C15E9F" w:rsidRDefault="00011670" w:rsidP="00C15E9F">
      <w:pPr>
        <w:pStyle w:val="Normal2"/>
        <w:tabs>
          <w:tab w:val="clear" w:pos="709"/>
          <w:tab w:val="left" w:pos="360"/>
        </w:tabs>
        <w:ind w:left="993"/>
        <w:rPr>
          <w:lang w:val="cs-CZ"/>
        </w:rPr>
      </w:pPr>
      <w:r>
        <w:rPr>
          <w:lang w:val="cs-CZ"/>
        </w:rPr>
        <w:t>Za</w:t>
      </w:r>
      <w:r w:rsidR="00CF402C" w:rsidDel="00CF402C">
        <w:rPr>
          <w:lang w:val="cs-CZ"/>
        </w:rPr>
        <w:t xml:space="preserve"> </w:t>
      </w:r>
      <w:r w:rsidRPr="0081697B">
        <w:rPr>
          <w:lang w:val="cs-CZ"/>
        </w:rPr>
        <w:t>Výkony Vlakového doprovodu na Vlacích dle požadavku Objednatele</w:t>
      </w:r>
      <w:r>
        <w:rPr>
          <w:lang w:val="cs-CZ"/>
        </w:rPr>
        <w:t xml:space="preserve"> se považují i Výkony Vlakového doprovodu v případě, kdy nasazení </w:t>
      </w:r>
      <w:r w:rsidR="00191CE8">
        <w:rPr>
          <w:lang w:val="cs-CZ"/>
        </w:rPr>
        <w:t>N</w:t>
      </w:r>
      <w:r>
        <w:rPr>
          <w:lang w:val="cs-CZ"/>
        </w:rPr>
        <w:t>áhradní soupravy vyžaduje vypravení Vlaku Vlakovým doprovodem.</w:t>
      </w:r>
      <w:r w:rsidR="0007189C">
        <w:rPr>
          <w:lang w:val="cs-CZ"/>
        </w:rPr>
        <w:t xml:space="preserve"> Pro tento účel musí </w:t>
      </w:r>
      <w:r w:rsidR="00191CE8">
        <w:rPr>
          <w:lang w:val="cs-CZ"/>
        </w:rPr>
        <w:t xml:space="preserve">mít Vlakový doprovod nasazený </w:t>
      </w:r>
      <w:r w:rsidR="0007189C">
        <w:rPr>
          <w:lang w:val="cs-CZ"/>
        </w:rPr>
        <w:t xml:space="preserve">na Náhradní </w:t>
      </w:r>
      <w:r w:rsidR="00191CE8">
        <w:rPr>
          <w:lang w:val="cs-CZ"/>
        </w:rPr>
        <w:t>soupravu odpovídající kvalifikaci.</w:t>
      </w:r>
    </w:p>
    <w:p w14:paraId="75006ADB" w14:textId="36CC0A80" w:rsidR="00202975" w:rsidRDefault="00202975" w:rsidP="00202975">
      <w:pPr>
        <w:pStyle w:val="Normal2"/>
        <w:tabs>
          <w:tab w:val="clear" w:pos="709"/>
          <w:tab w:val="left" w:pos="360"/>
        </w:tabs>
        <w:ind w:left="993"/>
        <w:rPr>
          <w:lang w:val="cs-CZ"/>
        </w:rPr>
      </w:pPr>
      <w:r w:rsidRPr="00AD17DF">
        <w:rPr>
          <w:lang w:val="cs-CZ"/>
        </w:rPr>
        <w:t xml:space="preserve">Skutečná ujetá vzdálenost </w:t>
      </w:r>
      <w:r w:rsidR="0028408C" w:rsidRPr="00AD17DF">
        <w:rPr>
          <w:lang w:val="cs-CZ"/>
        </w:rPr>
        <w:t>dan</w:t>
      </w:r>
      <w:r w:rsidR="0028408C">
        <w:rPr>
          <w:lang w:val="cs-CZ"/>
        </w:rPr>
        <w:t>ou</w:t>
      </w:r>
      <w:r w:rsidR="0028408C" w:rsidRPr="00AD17DF">
        <w:rPr>
          <w:lang w:val="cs-CZ"/>
        </w:rPr>
        <w:t xml:space="preserve"> </w:t>
      </w:r>
      <w:r w:rsidR="0028408C">
        <w:rPr>
          <w:lang w:val="cs-CZ"/>
        </w:rPr>
        <w:t>Jednotkou</w:t>
      </w:r>
      <w:r w:rsidR="00C15E9F">
        <w:rPr>
          <w:lang w:val="cs-CZ"/>
        </w:rPr>
        <w:t>, resp. Vlakovým</w:t>
      </w:r>
      <w:r w:rsidR="00AA5AFC">
        <w:rPr>
          <w:lang w:val="cs-CZ"/>
        </w:rPr>
        <w:t xml:space="preserve"> doprovodem</w:t>
      </w:r>
      <w:r w:rsidR="0028408C" w:rsidRPr="00AD17DF">
        <w:rPr>
          <w:lang w:val="cs-CZ"/>
        </w:rPr>
        <w:t xml:space="preserve"> </w:t>
      </w:r>
      <w:r w:rsidRPr="00AD17DF">
        <w:rPr>
          <w:lang w:val="cs-CZ"/>
        </w:rPr>
        <w:t xml:space="preserve">se určí dle </w:t>
      </w:r>
      <w:r w:rsidR="000C5A72">
        <w:rPr>
          <w:lang w:val="cs-CZ"/>
        </w:rPr>
        <w:t>kilometráže určené Provozovatelem dráhy</w:t>
      </w:r>
      <w:r w:rsidR="00E464C4" w:rsidRPr="00AD17DF">
        <w:rPr>
          <w:lang w:val="cs-CZ"/>
        </w:rPr>
        <w:t xml:space="preserve"> </w:t>
      </w:r>
      <w:r w:rsidRPr="00AD17DF">
        <w:rPr>
          <w:lang w:val="cs-CZ"/>
        </w:rPr>
        <w:t xml:space="preserve">jako součet vzdáleností, kterými </w:t>
      </w:r>
      <w:r w:rsidR="00035CF9" w:rsidRPr="00AD17DF">
        <w:rPr>
          <w:lang w:val="cs-CZ"/>
        </w:rPr>
        <w:t>dan</w:t>
      </w:r>
      <w:r w:rsidR="00035CF9">
        <w:rPr>
          <w:lang w:val="cs-CZ"/>
        </w:rPr>
        <w:t>á</w:t>
      </w:r>
      <w:r w:rsidR="00035CF9" w:rsidRPr="00AD17DF">
        <w:rPr>
          <w:lang w:val="cs-CZ"/>
        </w:rPr>
        <w:t xml:space="preserve"> </w:t>
      </w:r>
      <w:r w:rsidR="00035CF9">
        <w:rPr>
          <w:lang w:val="cs-CZ"/>
        </w:rPr>
        <w:t>Jednotka</w:t>
      </w:r>
      <w:r w:rsidR="00035CF9" w:rsidRPr="00AD17DF">
        <w:rPr>
          <w:lang w:val="cs-CZ"/>
        </w:rPr>
        <w:t xml:space="preserve"> </w:t>
      </w:r>
      <w:r w:rsidRPr="00AD17DF">
        <w:rPr>
          <w:lang w:val="cs-CZ"/>
        </w:rPr>
        <w:t>projel</w:t>
      </w:r>
      <w:r w:rsidR="00035CF9">
        <w:rPr>
          <w:lang w:val="cs-CZ"/>
        </w:rPr>
        <w:t>a</w:t>
      </w:r>
      <w:r w:rsidRPr="00AD17DF">
        <w:rPr>
          <w:lang w:val="cs-CZ"/>
        </w:rPr>
        <w:t xml:space="preserve"> na úsecích trati určených výchozí a cílovou zastávkou a ostatními zastávkami</w:t>
      </w:r>
      <w:r w:rsidR="00CE69C1">
        <w:rPr>
          <w:lang w:val="cs-CZ"/>
        </w:rPr>
        <w:t>.</w:t>
      </w:r>
    </w:p>
    <w:p w14:paraId="1037F807" w14:textId="12397B55" w:rsidR="005B40AC" w:rsidRDefault="005B40AC" w:rsidP="00FA29A9">
      <w:pPr>
        <w:keepNext/>
        <w:rPr>
          <w:szCs w:val="22"/>
        </w:rPr>
      </w:pPr>
      <w:bookmarkStart w:id="12" w:name="_Hlk127177454"/>
      <w:bookmarkStart w:id="13" w:name="_Ref497325411"/>
    </w:p>
    <w:p w14:paraId="28A23E7B" w14:textId="32A0A6B6" w:rsidR="00A43D4A" w:rsidRPr="005B40AC" w:rsidRDefault="005B40AC" w:rsidP="00A01C89">
      <w:pPr>
        <w:pStyle w:val="Clanek11"/>
        <w:widowControl/>
        <w:tabs>
          <w:tab w:val="num" w:pos="709"/>
          <w:tab w:val="num" w:pos="1627"/>
        </w:tabs>
        <w:ind w:left="709" w:hanging="709"/>
        <w:rPr>
          <w:rFonts w:ascii="Times New Roman" w:hAnsi="Times New Roman"/>
          <w:b w:val="0"/>
          <w:i w:val="0"/>
          <w:szCs w:val="22"/>
          <w:lang w:val="cs-CZ"/>
        </w:rPr>
      </w:pPr>
      <w:bookmarkStart w:id="14" w:name="_Ref141083918"/>
      <w:bookmarkEnd w:id="12"/>
      <w:bookmarkEnd w:id="13"/>
      <w:r w:rsidRPr="00A43D4A">
        <w:rPr>
          <w:rFonts w:ascii="Times New Roman" w:hAnsi="Times New Roman"/>
          <w:b w:val="0"/>
          <w:i w:val="0"/>
          <w:szCs w:val="22"/>
          <w:lang w:val="cs-CZ"/>
        </w:rPr>
        <w:t>Výše Odměn</w:t>
      </w:r>
      <w:r w:rsidR="00BD605F" w:rsidRPr="00A43D4A">
        <w:rPr>
          <w:rFonts w:ascii="Times New Roman" w:hAnsi="Times New Roman"/>
          <w:b w:val="0"/>
          <w:i w:val="0"/>
          <w:szCs w:val="22"/>
          <w:lang w:val="cs-CZ"/>
        </w:rPr>
        <w:t>y</w:t>
      </w:r>
      <w:r w:rsidRPr="00A43D4A">
        <w:rPr>
          <w:rFonts w:ascii="Times New Roman" w:hAnsi="Times New Roman"/>
          <w:b w:val="0"/>
          <w:i w:val="0"/>
          <w:szCs w:val="22"/>
          <w:lang w:val="cs-CZ"/>
        </w:rPr>
        <w:t xml:space="preserve"> za </w:t>
      </w:r>
      <w:r w:rsidR="007E2E60" w:rsidRPr="00A43D4A">
        <w:rPr>
          <w:rFonts w:ascii="Times New Roman" w:hAnsi="Times New Roman"/>
          <w:b w:val="0"/>
          <w:i w:val="0"/>
          <w:szCs w:val="22"/>
          <w:lang w:val="cs-CZ"/>
        </w:rPr>
        <w:t>N</w:t>
      </w:r>
      <w:r w:rsidRPr="00A43D4A">
        <w:rPr>
          <w:rFonts w:ascii="Times New Roman" w:hAnsi="Times New Roman"/>
          <w:b w:val="0"/>
          <w:i w:val="0"/>
          <w:szCs w:val="22"/>
          <w:lang w:val="cs-CZ"/>
        </w:rPr>
        <w:t xml:space="preserve">áhradní dopravu (OND) se stanoví ve výši skutečných nákladů </w:t>
      </w:r>
      <w:r w:rsidR="00450A11" w:rsidRPr="00A43D4A">
        <w:rPr>
          <w:rFonts w:ascii="Times New Roman" w:hAnsi="Times New Roman"/>
          <w:b w:val="0"/>
          <w:i w:val="0"/>
          <w:szCs w:val="22"/>
          <w:lang w:val="cs-CZ"/>
        </w:rPr>
        <w:t>D</w:t>
      </w:r>
      <w:r w:rsidRPr="00A43D4A">
        <w:rPr>
          <w:rFonts w:ascii="Times New Roman" w:hAnsi="Times New Roman"/>
          <w:b w:val="0"/>
          <w:i w:val="0"/>
          <w:szCs w:val="22"/>
          <w:lang w:val="cs-CZ"/>
        </w:rPr>
        <w:t>opravce</w:t>
      </w:r>
      <w:r w:rsidR="00450A11" w:rsidRPr="00A43D4A">
        <w:rPr>
          <w:rFonts w:ascii="Times New Roman" w:hAnsi="Times New Roman"/>
          <w:b w:val="0"/>
          <w:i w:val="0"/>
          <w:szCs w:val="22"/>
          <w:lang w:val="cs-CZ"/>
        </w:rPr>
        <w:t xml:space="preserve"> </w:t>
      </w:r>
      <w:r w:rsidR="00264C96">
        <w:rPr>
          <w:rFonts w:ascii="Times New Roman" w:hAnsi="Times New Roman"/>
          <w:b w:val="0"/>
          <w:i w:val="0"/>
          <w:szCs w:val="22"/>
          <w:lang w:val="cs-CZ"/>
        </w:rPr>
        <w:t xml:space="preserve">na </w:t>
      </w:r>
      <w:r w:rsidR="00540000">
        <w:rPr>
          <w:rFonts w:ascii="Times New Roman" w:hAnsi="Times New Roman"/>
          <w:b w:val="0"/>
          <w:i w:val="0"/>
          <w:szCs w:val="22"/>
          <w:lang w:val="cs-CZ"/>
        </w:rPr>
        <w:t>zajištění Náhradní dopravy</w:t>
      </w:r>
      <w:r w:rsidR="00264C96">
        <w:rPr>
          <w:rFonts w:ascii="Times New Roman" w:hAnsi="Times New Roman"/>
          <w:b w:val="0"/>
          <w:i w:val="0"/>
          <w:szCs w:val="22"/>
          <w:lang w:val="cs-CZ"/>
        </w:rPr>
        <w:t xml:space="preserve"> (n</w:t>
      </w:r>
      <w:r w:rsidR="00264C96" w:rsidRPr="00264C96">
        <w:rPr>
          <w:rFonts w:ascii="Times New Roman" w:hAnsi="Times New Roman"/>
          <w:b w:val="0"/>
          <w:i w:val="0"/>
          <w:szCs w:val="22"/>
          <w:lang w:val="cs-CZ"/>
        </w:rPr>
        <w:t>ehradí se náklady na mzdy strojvedoucích apod.</w:t>
      </w:r>
      <w:r w:rsidR="00264C96">
        <w:rPr>
          <w:rFonts w:ascii="Times New Roman" w:hAnsi="Times New Roman"/>
          <w:b w:val="0"/>
          <w:i w:val="0"/>
          <w:szCs w:val="22"/>
          <w:lang w:val="cs-CZ"/>
        </w:rPr>
        <w:t>)</w:t>
      </w:r>
      <w:r w:rsidR="00540000">
        <w:rPr>
          <w:rFonts w:ascii="Times New Roman" w:hAnsi="Times New Roman"/>
          <w:b w:val="0"/>
          <w:i w:val="0"/>
          <w:szCs w:val="22"/>
          <w:lang w:val="cs-CZ"/>
        </w:rPr>
        <w:t xml:space="preserve"> </w:t>
      </w:r>
      <w:r w:rsidR="00450A11" w:rsidRPr="00A43D4A">
        <w:rPr>
          <w:rFonts w:ascii="Times New Roman" w:hAnsi="Times New Roman"/>
          <w:b w:val="0"/>
          <w:i w:val="0"/>
          <w:szCs w:val="22"/>
          <w:lang w:val="cs-CZ"/>
        </w:rPr>
        <w:t>a</w:t>
      </w:r>
      <w:r w:rsidR="001174BA" w:rsidRPr="00A43D4A">
        <w:rPr>
          <w:rFonts w:ascii="Times New Roman" w:hAnsi="Times New Roman"/>
          <w:b w:val="0"/>
          <w:i w:val="0"/>
          <w:szCs w:val="22"/>
          <w:lang w:val="cs-CZ"/>
        </w:rPr>
        <w:t xml:space="preserve"> </w:t>
      </w:r>
      <w:r w:rsidR="00692955" w:rsidRPr="00A43D4A">
        <w:rPr>
          <w:rFonts w:ascii="Times New Roman" w:hAnsi="Times New Roman"/>
          <w:b w:val="0"/>
          <w:i w:val="0"/>
          <w:szCs w:val="22"/>
          <w:lang w:val="cs-CZ"/>
        </w:rPr>
        <w:t>dále též</w:t>
      </w:r>
      <w:r w:rsidR="001174BA" w:rsidRPr="00A43D4A">
        <w:rPr>
          <w:rFonts w:ascii="Times New Roman" w:hAnsi="Times New Roman"/>
          <w:b w:val="0"/>
          <w:i w:val="0"/>
          <w:szCs w:val="22"/>
          <w:lang w:val="cs-CZ"/>
        </w:rPr>
        <w:t xml:space="preserve"> plateb </w:t>
      </w:r>
      <w:r w:rsidR="00450A11" w:rsidRPr="00A43D4A">
        <w:rPr>
          <w:rFonts w:ascii="Times New Roman" w:hAnsi="Times New Roman"/>
          <w:b w:val="0"/>
          <w:i w:val="0"/>
          <w:szCs w:val="22"/>
          <w:lang w:val="cs-CZ"/>
        </w:rPr>
        <w:t>Objednateli</w:t>
      </w:r>
      <w:r w:rsidR="00692955" w:rsidRPr="00A43D4A">
        <w:rPr>
          <w:rFonts w:ascii="Times New Roman" w:hAnsi="Times New Roman"/>
          <w:b w:val="0"/>
          <w:i w:val="0"/>
          <w:szCs w:val="22"/>
          <w:lang w:val="cs-CZ"/>
        </w:rPr>
        <w:t xml:space="preserve"> za prodloužení vybraných spojů regionálních autobusových linek IDS JMK či za zařazení nových spojů do regionálních autobusových linek IDS JMK, které jsou </w:t>
      </w:r>
      <w:r w:rsidR="001174BA" w:rsidRPr="00A43D4A">
        <w:rPr>
          <w:rFonts w:ascii="Times New Roman" w:hAnsi="Times New Roman"/>
          <w:b w:val="0"/>
          <w:i w:val="0"/>
          <w:szCs w:val="22"/>
          <w:lang w:val="cs-CZ"/>
        </w:rPr>
        <w:t>vždy</w:t>
      </w:r>
      <w:r w:rsidRPr="00A43D4A">
        <w:rPr>
          <w:rFonts w:ascii="Times New Roman" w:hAnsi="Times New Roman"/>
          <w:b w:val="0"/>
          <w:i w:val="0"/>
          <w:szCs w:val="22"/>
          <w:lang w:val="cs-CZ"/>
        </w:rPr>
        <w:t xml:space="preserve"> snížen</w:t>
      </w:r>
      <w:r w:rsidR="00692955" w:rsidRPr="00A43D4A">
        <w:rPr>
          <w:rFonts w:ascii="Times New Roman" w:hAnsi="Times New Roman"/>
          <w:b w:val="0"/>
          <w:i w:val="0"/>
          <w:szCs w:val="22"/>
          <w:lang w:val="cs-CZ"/>
        </w:rPr>
        <w:t>y</w:t>
      </w:r>
      <w:r w:rsidRPr="00A43D4A">
        <w:rPr>
          <w:rFonts w:ascii="Times New Roman" w:hAnsi="Times New Roman"/>
          <w:b w:val="0"/>
          <w:i w:val="0"/>
          <w:szCs w:val="22"/>
          <w:lang w:val="cs-CZ"/>
        </w:rPr>
        <w:t xml:space="preserve"> o úhradu poskytnutou Dopravci ze strany Provozovatele dráhy (ÚPD). Dopravce je povinen žádat Provozovatele dráhy o úhradu veškerých vícenákladů spojených s výlukou (zejména zajištění Náhradní dopravy) </w:t>
      </w:r>
      <w:r w:rsidR="00F84554" w:rsidRPr="00A43D4A">
        <w:rPr>
          <w:rFonts w:ascii="Times New Roman" w:hAnsi="Times New Roman"/>
          <w:b w:val="0"/>
          <w:i w:val="0"/>
          <w:szCs w:val="22"/>
          <w:lang w:val="cs-CZ"/>
        </w:rPr>
        <w:t xml:space="preserve">ve všech případech, kdy lze úhradu těchto vícenákladů nárokovat </w:t>
      </w:r>
      <w:r w:rsidRPr="00A43D4A">
        <w:rPr>
          <w:rFonts w:ascii="Times New Roman" w:hAnsi="Times New Roman"/>
          <w:b w:val="0"/>
          <w:i w:val="0"/>
          <w:szCs w:val="22"/>
          <w:lang w:val="cs-CZ"/>
        </w:rPr>
        <w:t xml:space="preserve">a je zároveň povinen písemně doložit Pověřené osobě doklady, z nichž bude jednoznačně vyplývat podání žádosti Provozovateli dráhy o úhradu </w:t>
      </w:r>
      <w:r w:rsidR="00F84554" w:rsidRPr="00A43D4A">
        <w:rPr>
          <w:rFonts w:ascii="Times New Roman" w:hAnsi="Times New Roman"/>
          <w:b w:val="0"/>
          <w:i w:val="0"/>
          <w:szCs w:val="22"/>
          <w:lang w:val="cs-CZ"/>
        </w:rPr>
        <w:t>více</w:t>
      </w:r>
      <w:r w:rsidRPr="00A43D4A">
        <w:rPr>
          <w:rFonts w:ascii="Times New Roman" w:hAnsi="Times New Roman"/>
          <w:b w:val="0"/>
          <w:i w:val="0"/>
          <w:szCs w:val="22"/>
          <w:lang w:val="cs-CZ"/>
        </w:rPr>
        <w:t>nákladů na zajištění Náhradní dopravy</w:t>
      </w:r>
      <w:r w:rsidR="006C67BB" w:rsidRPr="00A43D4A">
        <w:rPr>
          <w:rFonts w:ascii="Times New Roman" w:hAnsi="Times New Roman"/>
          <w:b w:val="0"/>
          <w:i w:val="0"/>
          <w:szCs w:val="22"/>
          <w:lang w:val="cs-CZ"/>
        </w:rPr>
        <w:t xml:space="preserve"> včetně vyjádření Provozovatele dráhy k této žádosti</w:t>
      </w:r>
      <w:r w:rsidRPr="00A43D4A">
        <w:rPr>
          <w:rFonts w:ascii="Times New Roman" w:hAnsi="Times New Roman"/>
          <w:b w:val="0"/>
          <w:i w:val="0"/>
          <w:szCs w:val="22"/>
          <w:lang w:val="cs-CZ"/>
        </w:rPr>
        <w:t>. Na žádost Objednatele či Pověřené osoby je Dopravce rovněž povinen bezodkladně písemně doložit doklady, z nichž budou jednoznačně vyplývat vyčíslené náklady a úspory na zajištění Náhradní dopravy.</w:t>
      </w:r>
      <w:r w:rsidR="00EC56B1" w:rsidRPr="00A43D4A">
        <w:rPr>
          <w:rFonts w:ascii="Times New Roman" w:hAnsi="Times New Roman"/>
          <w:b w:val="0"/>
          <w:i w:val="0"/>
          <w:szCs w:val="22"/>
          <w:lang w:val="cs-CZ"/>
        </w:rPr>
        <w:t xml:space="preserve"> </w:t>
      </w:r>
      <w:r w:rsidR="00A43D4A" w:rsidRPr="00A43D4A">
        <w:rPr>
          <w:rFonts w:ascii="Times New Roman" w:hAnsi="Times New Roman"/>
          <w:b w:val="0"/>
          <w:i w:val="0"/>
          <w:szCs w:val="22"/>
          <w:lang w:val="cs-CZ"/>
        </w:rPr>
        <w:t>Objednatel neuhradí Dopravci Odměnu za Náhradní dopravu, p</w:t>
      </w:r>
      <w:r w:rsidR="00EC56B1" w:rsidRPr="00A43D4A">
        <w:rPr>
          <w:rFonts w:ascii="Times New Roman" w:hAnsi="Times New Roman"/>
          <w:b w:val="0"/>
          <w:i w:val="0"/>
          <w:szCs w:val="22"/>
          <w:lang w:val="cs-CZ"/>
        </w:rPr>
        <w:t xml:space="preserve">okud Provozovatel dráhy odmítne Dopravci uhradit vícenáklady spojené s výlukou z důvodu pochybení na straně Dopravce, případně pokud Dopravce </w:t>
      </w:r>
      <w:r w:rsidR="00A43D4A" w:rsidRPr="00A43D4A">
        <w:rPr>
          <w:rFonts w:ascii="Times New Roman" w:hAnsi="Times New Roman"/>
          <w:b w:val="0"/>
          <w:i w:val="0"/>
          <w:szCs w:val="22"/>
          <w:lang w:val="cs-CZ"/>
        </w:rPr>
        <w:t xml:space="preserve">nepožádá </w:t>
      </w:r>
      <w:r w:rsidR="00EC56B1" w:rsidRPr="00A43D4A">
        <w:rPr>
          <w:rFonts w:ascii="Times New Roman" w:hAnsi="Times New Roman"/>
          <w:b w:val="0"/>
          <w:i w:val="0"/>
          <w:szCs w:val="22"/>
          <w:lang w:val="cs-CZ"/>
        </w:rPr>
        <w:t xml:space="preserve">Provozovatele dráhy </w:t>
      </w:r>
      <w:r w:rsidR="00A43D4A" w:rsidRPr="00A43D4A">
        <w:rPr>
          <w:rFonts w:ascii="Times New Roman" w:hAnsi="Times New Roman"/>
          <w:b w:val="0"/>
          <w:i w:val="0"/>
          <w:szCs w:val="22"/>
          <w:lang w:val="cs-CZ"/>
        </w:rPr>
        <w:t xml:space="preserve">o </w:t>
      </w:r>
      <w:r w:rsidR="00EC56B1" w:rsidRPr="00A43D4A">
        <w:rPr>
          <w:rFonts w:ascii="Times New Roman" w:hAnsi="Times New Roman"/>
          <w:b w:val="0"/>
          <w:i w:val="0"/>
          <w:szCs w:val="22"/>
          <w:lang w:val="cs-CZ"/>
        </w:rPr>
        <w:t xml:space="preserve">úhradu vícenákladů </w:t>
      </w:r>
      <w:r w:rsidR="00A43D4A" w:rsidRPr="00A43D4A">
        <w:rPr>
          <w:rFonts w:ascii="Times New Roman" w:hAnsi="Times New Roman"/>
          <w:b w:val="0"/>
          <w:i w:val="0"/>
          <w:szCs w:val="22"/>
          <w:lang w:val="cs-CZ"/>
        </w:rPr>
        <w:t xml:space="preserve">spojených s výlukou v případech, </w:t>
      </w:r>
      <w:r w:rsidR="00EC56B1" w:rsidRPr="00A43D4A">
        <w:rPr>
          <w:rFonts w:ascii="Times New Roman" w:hAnsi="Times New Roman"/>
          <w:b w:val="0"/>
          <w:i w:val="0"/>
          <w:szCs w:val="22"/>
          <w:lang w:val="cs-CZ"/>
        </w:rPr>
        <w:t>kdy lze</w:t>
      </w:r>
      <w:r w:rsidR="00A43D4A" w:rsidRPr="00A43D4A">
        <w:rPr>
          <w:rFonts w:ascii="Times New Roman" w:hAnsi="Times New Roman"/>
          <w:b w:val="0"/>
          <w:i w:val="0"/>
          <w:szCs w:val="22"/>
          <w:lang w:val="cs-CZ"/>
        </w:rPr>
        <w:t xml:space="preserve"> jejich úhradu nárokovat</w:t>
      </w:r>
      <w:r w:rsidR="00A43D4A">
        <w:rPr>
          <w:rFonts w:ascii="Times New Roman" w:hAnsi="Times New Roman"/>
          <w:b w:val="0"/>
          <w:i w:val="0"/>
          <w:szCs w:val="22"/>
          <w:lang w:val="cs-CZ"/>
        </w:rPr>
        <w:t>.</w:t>
      </w:r>
      <w:bookmarkEnd w:id="14"/>
    </w:p>
    <w:p w14:paraId="75EF981D" w14:textId="77777777" w:rsidR="005B40AC" w:rsidRPr="00A43D4A" w:rsidRDefault="005B40AC" w:rsidP="00A43D4A">
      <w:pPr>
        <w:pStyle w:val="Clanek11"/>
        <w:numPr>
          <w:ilvl w:val="0"/>
          <w:numId w:val="0"/>
        </w:numPr>
        <w:tabs>
          <w:tab w:val="num" w:pos="709"/>
        </w:tabs>
        <w:ind w:left="709"/>
        <w:rPr>
          <w:rFonts w:ascii="Times New Roman" w:hAnsi="Times New Roman"/>
          <w:b w:val="0"/>
          <w:i w:val="0"/>
          <w:szCs w:val="22"/>
          <w:lang w:val="cs-CZ"/>
        </w:rPr>
      </w:pPr>
      <w:r w:rsidRPr="00A43D4A">
        <w:rPr>
          <w:rFonts w:ascii="Times New Roman" w:hAnsi="Times New Roman"/>
          <w:b w:val="0"/>
          <w:i w:val="0"/>
          <w:szCs w:val="22"/>
          <w:lang w:val="cs-CZ"/>
        </w:rPr>
        <w:t>Vždy platí, že O</w:t>
      </w:r>
      <w:r w:rsidRPr="006206C9">
        <w:rPr>
          <w:rFonts w:ascii="Times New Roman" w:hAnsi="Times New Roman"/>
          <w:b w:val="0"/>
          <w:i w:val="0"/>
          <w:szCs w:val="22"/>
          <w:vertAlign w:val="subscript"/>
          <w:lang w:val="cs-CZ"/>
        </w:rPr>
        <w:t xml:space="preserve">ND </w:t>
      </w:r>
      <w:r w:rsidRPr="00A43D4A">
        <w:rPr>
          <w:rFonts w:ascii="Times New Roman" w:hAnsi="Times New Roman"/>
          <w:b w:val="0"/>
          <w:i w:val="0"/>
          <w:szCs w:val="22"/>
          <w:lang w:val="cs-CZ"/>
        </w:rPr>
        <w:t>≥ 0.</w:t>
      </w:r>
    </w:p>
    <w:p w14:paraId="54537EEF" w14:textId="70646CDF" w:rsidR="00297046" w:rsidRDefault="005B40AC" w:rsidP="005B40AC">
      <w:pPr>
        <w:pStyle w:val="Clanek11"/>
        <w:numPr>
          <w:ilvl w:val="0"/>
          <w:numId w:val="0"/>
        </w:numPr>
        <w:tabs>
          <w:tab w:val="num" w:pos="709"/>
        </w:tabs>
        <w:ind w:left="709"/>
        <w:rPr>
          <w:rFonts w:ascii="Times New Roman" w:hAnsi="Times New Roman"/>
          <w:b w:val="0"/>
          <w:i w:val="0"/>
          <w:szCs w:val="22"/>
          <w:lang w:val="cs-CZ"/>
        </w:rPr>
      </w:pPr>
      <w:r w:rsidRPr="005B40AC">
        <w:rPr>
          <w:rFonts w:ascii="Times New Roman" w:hAnsi="Times New Roman"/>
          <w:b w:val="0"/>
          <w:i w:val="0"/>
          <w:szCs w:val="22"/>
          <w:lang w:val="cs-CZ"/>
        </w:rPr>
        <w:t>V případě, že O</w:t>
      </w:r>
      <w:r w:rsidRPr="006206C9">
        <w:rPr>
          <w:rFonts w:ascii="Times New Roman" w:hAnsi="Times New Roman"/>
          <w:b w:val="0"/>
          <w:i w:val="0"/>
          <w:szCs w:val="22"/>
          <w:vertAlign w:val="subscript"/>
          <w:lang w:val="cs-CZ"/>
        </w:rPr>
        <w:t>ND</w:t>
      </w:r>
      <w:r w:rsidRPr="005B40AC">
        <w:rPr>
          <w:rFonts w:ascii="Times New Roman" w:hAnsi="Times New Roman"/>
          <w:b w:val="0"/>
          <w:i w:val="0"/>
          <w:szCs w:val="22"/>
          <w:lang w:val="cs-CZ"/>
        </w:rPr>
        <w:t xml:space="preserve"> &gt; 0, je Dopravce povinen Pověřené osobě doložit příslušné účetní doklady dokládající skutečně vynaložené a vykázané náklady Dopravce na zajištění ND</w:t>
      </w:r>
      <w:r w:rsidR="00264C96">
        <w:rPr>
          <w:rFonts w:ascii="Times New Roman" w:hAnsi="Times New Roman"/>
          <w:b w:val="0"/>
          <w:i w:val="0"/>
          <w:szCs w:val="22"/>
          <w:lang w:val="cs-CZ"/>
        </w:rPr>
        <w:t xml:space="preserve"> (n</w:t>
      </w:r>
      <w:r w:rsidR="00264C96" w:rsidRPr="00264C96">
        <w:rPr>
          <w:rFonts w:ascii="Times New Roman" w:hAnsi="Times New Roman"/>
          <w:b w:val="0"/>
          <w:i w:val="0"/>
          <w:szCs w:val="22"/>
          <w:lang w:val="cs-CZ"/>
        </w:rPr>
        <w:t>ehradí se náklady na mzdy strojvedoucích apod.</w:t>
      </w:r>
      <w:r w:rsidR="00264C96">
        <w:rPr>
          <w:rFonts w:ascii="Times New Roman" w:hAnsi="Times New Roman"/>
          <w:b w:val="0"/>
          <w:i w:val="0"/>
          <w:szCs w:val="22"/>
          <w:lang w:val="cs-CZ"/>
        </w:rPr>
        <w:t>)</w:t>
      </w:r>
      <w:r w:rsidRPr="005B40AC">
        <w:rPr>
          <w:rFonts w:ascii="Times New Roman" w:hAnsi="Times New Roman"/>
          <w:b w:val="0"/>
          <w:i w:val="0"/>
          <w:szCs w:val="22"/>
          <w:lang w:val="cs-CZ"/>
        </w:rPr>
        <w:t xml:space="preserve">. Toto ustanovení se týká i ev. plateb Jihomoravskému kraji za prodloužení vybraných spojů regionálních autobusových linek IDS JMK či za zařazení nových spojů do regionálních autobusových linek IDS JMK dle samostatně uzavřené smlouvy. </w:t>
      </w:r>
      <w:r w:rsidR="00BD605F">
        <w:rPr>
          <w:rFonts w:ascii="Times New Roman" w:hAnsi="Times New Roman"/>
          <w:b w:val="0"/>
          <w:i w:val="0"/>
          <w:szCs w:val="22"/>
          <w:lang w:val="cs-CZ"/>
        </w:rPr>
        <w:t>V</w:t>
      </w:r>
      <w:r w:rsidRPr="005B40AC">
        <w:rPr>
          <w:rFonts w:ascii="Times New Roman" w:hAnsi="Times New Roman"/>
          <w:b w:val="0"/>
          <w:i w:val="0"/>
          <w:szCs w:val="22"/>
          <w:lang w:val="cs-CZ"/>
        </w:rPr>
        <w:t xml:space="preserve">zor smlouvy, kterou je Dopravce v tomto případě povinen na pokyn Objednatele uzavřít, je Přílohou č. </w:t>
      </w:r>
      <w:r w:rsidR="00915700">
        <w:rPr>
          <w:rFonts w:ascii="Times New Roman" w:hAnsi="Times New Roman"/>
          <w:b w:val="0"/>
          <w:i w:val="0"/>
          <w:szCs w:val="22"/>
          <w:lang w:val="cs-CZ"/>
        </w:rPr>
        <w:t>6</w:t>
      </w:r>
      <w:r w:rsidRPr="005B40AC">
        <w:rPr>
          <w:rFonts w:ascii="Times New Roman" w:hAnsi="Times New Roman"/>
          <w:b w:val="0"/>
          <w:i w:val="0"/>
          <w:szCs w:val="22"/>
          <w:lang w:val="cs-CZ"/>
        </w:rPr>
        <w:t xml:space="preserve"> této Smlouvy</w:t>
      </w:r>
      <w:r w:rsidR="00915700">
        <w:rPr>
          <w:rFonts w:ascii="Times New Roman" w:hAnsi="Times New Roman"/>
          <w:b w:val="0"/>
          <w:i w:val="0"/>
          <w:szCs w:val="22"/>
          <w:lang w:val="cs-CZ"/>
        </w:rPr>
        <w:t xml:space="preserve"> (</w:t>
      </w:r>
      <w:r w:rsidR="00915700" w:rsidRPr="00915700">
        <w:rPr>
          <w:rFonts w:ascii="Times New Roman" w:hAnsi="Times New Roman"/>
          <w:b w:val="0"/>
          <w:i w:val="0"/>
          <w:szCs w:val="22"/>
          <w:lang w:val="cs-CZ"/>
        </w:rPr>
        <w:t>Vzor smlouvy na ND</w:t>
      </w:r>
      <w:r w:rsidR="00915700">
        <w:rPr>
          <w:rFonts w:ascii="Times New Roman" w:hAnsi="Times New Roman"/>
          <w:b w:val="0"/>
          <w:i w:val="0"/>
          <w:szCs w:val="22"/>
          <w:lang w:val="cs-CZ"/>
        </w:rPr>
        <w:t>)</w:t>
      </w:r>
      <w:r w:rsidRPr="005B40AC">
        <w:rPr>
          <w:rFonts w:ascii="Times New Roman" w:hAnsi="Times New Roman"/>
          <w:b w:val="0"/>
          <w:i w:val="0"/>
          <w:szCs w:val="22"/>
          <w:lang w:val="cs-CZ"/>
        </w:rPr>
        <w:t>.</w:t>
      </w:r>
    </w:p>
    <w:p w14:paraId="11640374" w14:textId="22396FB1" w:rsidR="005B40AC" w:rsidRDefault="005B40AC" w:rsidP="005B40AC">
      <w:pPr>
        <w:pStyle w:val="Clanek11"/>
        <w:numPr>
          <w:ilvl w:val="0"/>
          <w:numId w:val="0"/>
        </w:numPr>
        <w:tabs>
          <w:tab w:val="num" w:pos="709"/>
        </w:tabs>
        <w:ind w:left="709"/>
        <w:rPr>
          <w:rFonts w:ascii="Times New Roman" w:hAnsi="Times New Roman"/>
          <w:b w:val="0"/>
          <w:i w:val="0"/>
          <w:szCs w:val="22"/>
          <w:lang w:val="cs-CZ"/>
        </w:rPr>
      </w:pPr>
      <w:r w:rsidRPr="005B40AC">
        <w:rPr>
          <w:rFonts w:ascii="Times New Roman" w:hAnsi="Times New Roman"/>
          <w:b w:val="0"/>
          <w:i w:val="0"/>
          <w:szCs w:val="22"/>
          <w:lang w:val="cs-CZ"/>
        </w:rPr>
        <w:t xml:space="preserve"> Dopravce je povinen tyto náklady vždy řádně a průkazně doložit, přičemž Objednatel není povinen hradit náklady, které by přesahovaly náklady v místě a čase obvyklé. Objednatel je oprávněn požadovat doložení nákladů také průzkumem trhu provedeným Dopravcem. Objednatel může požadovat předložení finančního modelu v podrobnostech stanovených v příloze č. 2, resp. v příloze č. 4 Vyhlášky. Požadavek na předložení finančního modelu sdělí Objednatel Dopravci nejpozději v rámci požadavku na zpracování dopravního opatření výluky.</w:t>
      </w:r>
    </w:p>
    <w:p w14:paraId="6256057B" w14:textId="7DBC98EE" w:rsidR="00264205" w:rsidRPr="00AD17DF" w:rsidRDefault="006870CA" w:rsidP="0085142E">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Veškeré cenové údaje uvedené v </w:t>
      </w:r>
      <w:r w:rsidR="00964A13" w:rsidRPr="00AD17DF">
        <w:rPr>
          <w:rFonts w:ascii="Times New Roman" w:hAnsi="Times New Roman"/>
          <w:b w:val="0"/>
          <w:i w:val="0"/>
          <w:szCs w:val="22"/>
          <w:lang w:val="cs-CZ"/>
        </w:rPr>
        <w:t xml:space="preserve">této </w:t>
      </w:r>
      <w:r w:rsidR="006956E4" w:rsidRPr="00AD17DF">
        <w:rPr>
          <w:rFonts w:ascii="Times New Roman" w:hAnsi="Times New Roman"/>
          <w:b w:val="0"/>
          <w:i w:val="0"/>
          <w:szCs w:val="22"/>
          <w:lang w:val="cs-CZ"/>
        </w:rPr>
        <w:t>S</w:t>
      </w:r>
      <w:r w:rsidR="00964A13" w:rsidRPr="00AD17DF">
        <w:rPr>
          <w:rFonts w:ascii="Times New Roman" w:hAnsi="Times New Roman"/>
          <w:b w:val="0"/>
          <w:i w:val="0"/>
          <w:szCs w:val="22"/>
          <w:lang w:val="cs-CZ"/>
        </w:rPr>
        <w:t>mlouv</w:t>
      </w:r>
      <w:r w:rsidR="005C0510" w:rsidRPr="00AD17DF">
        <w:rPr>
          <w:rFonts w:ascii="Times New Roman" w:hAnsi="Times New Roman"/>
          <w:b w:val="0"/>
          <w:i w:val="0"/>
          <w:szCs w:val="22"/>
          <w:lang w:val="cs-CZ"/>
        </w:rPr>
        <w:t>ě</w:t>
      </w:r>
      <w:r w:rsidRPr="00AD17DF">
        <w:rPr>
          <w:rFonts w:ascii="Times New Roman" w:hAnsi="Times New Roman"/>
          <w:b w:val="0"/>
          <w:i w:val="0"/>
          <w:szCs w:val="22"/>
          <w:lang w:val="cs-CZ"/>
        </w:rPr>
        <w:t xml:space="preserve"> budou počítány jako ceny bez DPH</w:t>
      </w:r>
      <w:r w:rsidR="00010952">
        <w:rPr>
          <w:rFonts w:ascii="Times New Roman" w:hAnsi="Times New Roman"/>
          <w:b w:val="0"/>
          <w:i w:val="0"/>
          <w:szCs w:val="22"/>
          <w:lang w:val="cs-CZ"/>
        </w:rPr>
        <w:t xml:space="preserve"> a budou hrazeny </w:t>
      </w:r>
      <w:r w:rsidR="00010952" w:rsidRPr="00AD17DF">
        <w:rPr>
          <w:rFonts w:ascii="Times New Roman" w:hAnsi="Times New Roman"/>
          <w:b w:val="0"/>
          <w:i w:val="0"/>
          <w:szCs w:val="22"/>
          <w:lang w:val="cs-CZ"/>
        </w:rPr>
        <w:t>matematick</w:t>
      </w:r>
      <w:r w:rsidR="00010952">
        <w:rPr>
          <w:rFonts w:ascii="Times New Roman" w:hAnsi="Times New Roman"/>
          <w:b w:val="0"/>
          <w:i w:val="0"/>
          <w:szCs w:val="22"/>
          <w:lang w:val="cs-CZ"/>
        </w:rPr>
        <w:t>y</w:t>
      </w:r>
      <w:r w:rsidR="00010952" w:rsidRPr="00AD17DF">
        <w:rPr>
          <w:rFonts w:ascii="Times New Roman" w:hAnsi="Times New Roman"/>
          <w:b w:val="0"/>
          <w:i w:val="0"/>
          <w:szCs w:val="22"/>
          <w:lang w:val="cs-CZ"/>
        </w:rPr>
        <w:t xml:space="preserve"> zaokrouhlen</w:t>
      </w:r>
      <w:r w:rsidR="00010952">
        <w:rPr>
          <w:rFonts w:ascii="Times New Roman" w:hAnsi="Times New Roman"/>
          <w:b w:val="0"/>
          <w:i w:val="0"/>
          <w:szCs w:val="22"/>
          <w:lang w:val="cs-CZ"/>
        </w:rPr>
        <w:t>é</w:t>
      </w:r>
      <w:r w:rsidR="00010952" w:rsidRPr="00AD17DF">
        <w:rPr>
          <w:rFonts w:ascii="Times New Roman" w:hAnsi="Times New Roman"/>
          <w:b w:val="0"/>
          <w:i w:val="0"/>
          <w:szCs w:val="22"/>
          <w:lang w:val="cs-CZ"/>
        </w:rPr>
        <w:t xml:space="preserve"> na dvě desetinná místa</w:t>
      </w:r>
      <w:r w:rsidR="000A638F">
        <w:rPr>
          <w:rFonts w:ascii="Times New Roman" w:hAnsi="Times New Roman"/>
          <w:b w:val="0"/>
          <w:i w:val="0"/>
          <w:szCs w:val="22"/>
          <w:lang w:val="cs-CZ"/>
        </w:rPr>
        <w:t>, pokud není ve Smlouvě či jejích přílohách uvedeno jinak</w:t>
      </w:r>
      <w:r w:rsidR="000A638F" w:rsidRPr="000E5F2F">
        <w:rPr>
          <w:rFonts w:ascii="Times New Roman" w:hAnsi="Times New Roman"/>
          <w:b w:val="0"/>
          <w:i w:val="0"/>
          <w:szCs w:val="22"/>
          <w:lang w:val="cs-CZ"/>
        </w:rPr>
        <w:t>.</w:t>
      </w:r>
      <w:r w:rsidR="000A638F">
        <w:rPr>
          <w:rFonts w:ascii="Times New Roman" w:hAnsi="Times New Roman"/>
          <w:b w:val="0"/>
          <w:i w:val="0"/>
          <w:szCs w:val="22"/>
          <w:lang w:val="cs-CZ"/>
        </w:rPr>
        <w:t xml:space="preserve"> </w:t>
      </w:r>
      <w:r w:rsidR="000A638F" w:rsidRPr="0060043E">
        <w:rPr>
          <w:rFonts w:ascii="Times New Roman" w:hAnsi="Times New Roman"/>
          <w:b w:val="0"/>
          <w:i w:val="0"/>
          <w:szCs w:val="22"/>
          <w:lang w:val="cs-CZ"/>
        </w:rPr>
        <w:t>V případě takové změny daňových předpisů, na základě které bude Kompenzace podléhat dani z přidané hodnoty, je Dopravce oprávněn od účinnosti takové legislativní změny připočíst ke Kompenzaci daň z přidané hodnoty ve výši stanovené příslušnými daňovými předpisy</w:t>
      </w:r>
      <w:r w:rsidRPr="00AD17DF">
        <w:rPr>
          <w:rFonts w:ascii="Times New Roman" w:hAnsi="Times New Roman"/>
          <w:b w:val="0"/>
          <w:i w:val="0"/>
          <w:szCs w:val="22"/>
          <w:lang w:val="cs-CZ"/>
        </w:rPr>
        <w:t>.</w:t>
      </w:r>
    </w:p>
    <w:p w14:paraId="3373A977" w14:textId="5A2AD2FD" w:rsidR="00264205" w:rsidRDefault="00B91963" w:rsidP="0085142E">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S</w:t>
      </w:r>
      <w:r w:rsidR="00C7792F" w:rsidRPr="00AD17DF">
        <w:rPr>
          <w:rFonts w:ascii="Times New Roman" w:hAnsi="Times New Roman"/>
          <w:b w:val="0"/>
          <w:i w:val="0"/>
          <w:szCs w:val="22"/>
          <w:lang w:val="cs-CZ"/>
        </w:rPr>
        <w:t>trany se dohodly pro případ, že se Česká republika stane za trvání této smlouvy členem Evropské měnové unie, že veškeré ceny</w:t>
      </w:r>
      <w:r w:rsidR="00471C50" w:rsidRPr="00AD17DF">
        <w:rPr>
          <w:rFonts w:ascii="Times New Roman" w:hAnsi="Times New Roman"/>
          <w:b w:val="0"/>
          <w:i w:val="0"/>
          <w:szCs w:val="22"/>
          <w:lang w:val="cs-CZ"/>
        </w:rPr>
        <w:t>,</w:t>
      </w:r>
      <w:r w:rsidR="00C7792F" w:rsidRPr="00AD17DF">
        <w:rPr>
          <w:rFonts w:ascii="Times New Roman" w:hAnsi="Times New Roman"/>
          <w:b w:val="0"/>
          <w:i w:val="0"/>
          <w:szCs w:val="22"/>
          <w:lang w:val="cs-CZ"/>
        </w:rPr>
        <w:t xml:space="preserve"> platby </w:t>
      </w:r>
      <w:r w:rsidR="00471C50" w:rsidRPr="00AD17DF">
        <w:rPr>
          <w:rFonts w:ascii="Times New Roman" w:hAnsi="Times New Roman"/>
          <w:b w:val="0"/>
          <w:i w:val="0"/>
          <w:szCs w:val="22"/>
          <w:lang w:val="cs-CZ"/>
        </w:rPr>
        <w:t xml:space="preserve">a částky (včetně smluvních pokut) </w:t>
      </w:r>
      <w:r w:rsidR="00C7792F" w:rsidRPr="00AD17DF">
        <w:rPr>
          <w:rFonts w:ascii="Times New Roman" w:hAnsi="Times New Roman"/>
          <w:b w:val="0"/>
          <w:i w:val="0"/>
          <w:szCs w:val="22"/>
          <w:lang w:val="cs-CZ"/>
        </w:rPr>
        <w:t>dle této smlouvy se považují za stanovené v eurech, a to ke dni, kdy se euro stane jedinou zákonnou měnou na území České republiky. Přepočet se v takovém případě provede na základě přepočítacího kursu stanoveného právním předpisem.</w:t>
      </w:r>
    </w:p>
    <w:p w14:paraId="37ED1432" w14:textId="77777777" w:rsidR="005B1A64" w:rsidRPr="00AD17DF" w:rsidRDefault="005B1A64" w:rsidP="006206C9">
      <w:pPr>
        <w:pStyle w:val="Clanek11"/>
        <w:widowControl/>
        <w:numPr>
          <w:ilvl w:val="0"/>
          <w:numId w:val="0"/>
        </w:numPr>
        <w:ind w:left="709"/>
        <w:rPr>
          <w:rFonts w:ascii="Times New Roman" w:hAnsi="Times New Roman"/>
          <w:b w:val="0"/>
          <w:i w:val="0"/>
          <w:szCs w:val="22"/>
          <w:lang w:val="cs-CZ"/>
        </w:rPr>
      </w:pPr>
    </w:p>
    <w:p w14:paraId="77390694" w14:textId="77777777" w:rsidR="00264205" w:rsidRPr="00AD17DF" w:rsidRDefault="006870CA" w:rsidP="00B5299C">
      <w:pPr>
        <w:pStyle w:val="Nadpis1"/>
        <w:rPr>
          <w:rFonts w:cs="Times New Roman"/>
          <w:szCs w:val="22"/>
        </w:rPr>
      </w:pPr>
      <w:r w:rsidRPr="00AD17DF">
        <w:rPr>
          <w:rFonts w:cs="Times New Roman"/>
          <w:szCs w:val="22"/>
        </w:rPr>
        <w:tab/>
        <w:t xml:space="preserve">Platební podmínky – způsob úhrady </w:t>
      </w:r>
      <w:r w:rsidR="00482C17" w:rsidRPr="00AD17DF">
        <w:rPr>
          <w:rFonts w:cs="Times New Roman"/>
          <w:szCs w:val="22"/>
        </w:rPr>
        <w:t>Odměn</w:t>
      </w:r>
      <w:r w:rsidR="00823B9E" w:rsidRPr="00AD17DF">
        <w:rPr>
          <w:rFonts w:cs="Times New Roman"/>
          <w:szCs w:val="22"/>
        </w:rPr>
        <w:t>y</w:t>
      </w:r>
    </w:p>
    <w:p w14:paraId="61BE5F7D" w14:textId="345622CF" w:rsidR="00264205" w:rsidRPr="00AD17DF" w:rsidRDefault="00482C17" w:rsidP="00C97F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Odměna</w:t>
      </w:r>
      <w:r w:rsidR="006870CA" w:rsidRPr="00AD17DF">
        <w:rPr>
          <w:rFonts w:ascii="Times New Roman" w:hAnsi="Times New Roman"/>
          <w:b w:val="0"/>
          <w:i w:val="0"/>
          <w:szCs w:val="22"/>
          <w:lang w:val="cs-CZ"/>
        </w:rPr>
        <w:t xml:space="preserve"> bude</w:t>
      </w:r>
      <w:r w:rsidR="00A1755D" w:rsidRPr="00AD17DF">
        <w:rPr>
          <w:rFonts w:ascii="Times New Roman" w:hAnsi="Times New Roman"/>
          <w:b w:val="0"/>
          <w:i w:val="0"/>
          <w:szCs w:val="22"/>
          <w:lang w:val="cs-CZ"/>
        </w:rPr>
        <w:t xml:space="preserve"> každý kalendářní</w:t>
      </w:r>
      <w:r w:rsidR="00BA6220" w:rsidRPr="00AD17DF">
        <w:rPr>
          <w:rFonts w:ascii="Times New Roman" w:hAnsi="Times New Roman"/>
          <w:b w:val="0"/>
          <w:i w:val="0"/>
          <w:szCs w:val="22"/>
          <w:lang w:val="cs-CZ"/>
        </w:rPr>
        <w:t xml:space="preserve"> měsí</w:t>
      </w:r>
      <w:r w:rsidR="00A1755D" w:rsidRPr="00AD17DF">
        <w:rPr>
          <w:rFonts w:ascii="Times New Roman" w:hAnsi="Times New Roman"/>
          <w:b w:val="0"/>
          <w:i w:val="0"/>
          <w:szCs w:val="22"/>
          <w:lang w:val="cs-CZ"/>
        </w:rPr>
        <w:t>c</w:t>
      </w:r>
      <w:r w:rsidR="006870CA" w:rsidRPr="00AD17DF">
        <w:rPr>
          <w:rFonts w:ascii="Times New Roman" w:hAnsi="Times New Roman"/>
          <w:b w:val="0"/>
          <w:i w:val="0"/>
          <w:szCs w:val="22"/>
          <w:lang w:val="cs-CZ"/>
        </w:rPr>
        <w:t xml:space="preserve"> hrazena </w:t>
      </w:r>
      <w:r w:rsidR="001B5D3F"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i dílem ve formě záloh, dílem ve formě podílu na tržbách vypočteného </w:t>
      </w:r>
      <w:r w:rsidR="009F75EE" w:rsidRPr="00AD17DF">
        <w:rPr>
          <w:rFonts w:ascii="Times New Roman" w:hAnsi="Times New Roman"/>
          <w:b w:val="0"/>
          <w:i w:val="0"/>
          <w:szCs w:val="22"/>
          <w:lang w:val="cs-CZ"/>
        </w:rPr>
        <w:t xml:space="preserve">Pověřenou osobou </w:t>
      </w:r>
      <w:r w:rsidR="006870CA" w:rsidRPr="00AD17DF">
        <w:rPr>
          <w:rFonts w:ascii="Times New Roman" w:hAnsi="Times New Roman"/>
          <w:b w:val="0"/>
          <w:i w:val="0"/>
          <w:szCs w:val="22"/>
          <w:lang w:val="cs-CZ"/>
        </w:rPr>
        <w:t>dle Smlouvy o podmínkách přepravy</w:t>
      </w:r>
      <w:r w:rsidR="00A6754F" w:rsidRPr="00AD17DF">
        <w:rPr>
          <w:rFonts w:ascii="Times New Roman" w:hAnsi="Times New Roman"/>
          <w:b w:val="0"/>
          <w:i w:val="0"/>
          <w:szCs w:val="22"/>
          <w:lang w:val="cs-CZ"/>
        </w:rPr>
        <w:t>, a to</w:t>
      </w:r>
      <w:r w:rsidR="006870CA" w:rsidRPr="00AD17DF">
        <w:rPr>
          <w:rFonts w:ascii="Times New Roman" w:hAnsi="Times New Roman"/>
          <w:b w:val="0"/>
          <w:i w:val="0"/>
          <w:szCs w:val="22"/>
          <w:lang w:val="cs-CZ"/>
        </w:rPr>
        <w:t xml:space="preserve"> na základě rozúčtování tržeb </w:t>
      </w:r>
      <w:r w:rsidR="00A6754F" w:rsidRPr="00AD17DF">
        <w:rPr>
          <w:rFonts w:ascii="Times New Roman" w:hAnsi="Times New Roman"/>
          <w:b w:val="0"/>
          <w:i w:val="0"/>
          <w:szCs w:val="22"/>
          <w:lang w:val="cs-CZ"/>
        </w:rPr>
        <w:t>po</w:t>
      </w:r>
      <w:r w:rsidR="006870CA" w:rsidRPr="00AD17DF">
        <w:rPr>
          <w:rFonts w:ascii="Times New Roman" w:hAnsi="Times New Roman"/>
          <w:b w:val="0"/>
          <w:i w:val="0"/>
          <w:szCs w:val="22"/>
          <w:lang w:val="cs-CZ"/>
        </w:rPr>
        <w:t xml:space="preserve">dle Ekonomiky </w:t>
      </w:r>
      <w:r w:rsidR="00A6754F" w:rsidRPr="00AD17DF">
        <w:rPr>
          <w:rFonts w:ascii="Times New Roman" w:hAnsi="Times New Roman"/>
          <w:b w:val="0"/>
          <w:i w:val="0"/>
          <w:szCs w:val="22"/>
          <w:lang w:val="cs-CZ"/>
        </w:rPr>
        <w:t>IDS JMK</w:t>
      </w:r>
      <w:r w:rsidR="00A976BB" w:rsidRPr="00AD17DF">
        <w:rPr>
          <w:rFonts w:ascii="Times New Roman" w:hAnsi="Times New Roman"/>
          <w:b w:val="0"/>
          <w:i w:val="0"/>
          <w:szCs w:val="22"/>
          <w:lang w:val="cs-CZ"/>
        </w:rPr>
        <w:t>,</w:t>
      </w:r>
      <w:r w:rsidR="006870CA" w:rsidRPr="00AD17DF">
        <w:rPr>
          <w:rFonts w:ascii="Times New Roman" w:hAnsi="Times New Roman"/>
          <w:b w:val="0"/>
          <w:i w:val="0"/>
          <w:szCs w:val="22"/>
          <w:lang w:val="cs-CZ"/>
        </w:rPr>
        <w:t xml:space="preserve"> a dílem ve formě </w:t>
      </w:r>
      <w:r w:rsidR="00D4665F" w:rsidRPr="00AD17DF">
        <w:rPr>
          <w:rFonts w:ascii="Times New Roman" w:hAnsi="Times New Roman"/>
          <w:b w:val="0"/>
          <w:i w:val="0"/>
          <w:szCs w:val="22"/>
          <w:lang w:val="cs-CZ"/>
        </w:rPr>
        <w:t>D</w:t>
      </w:r>
      <w:r w:rsidR="006870CA" w:rsidRPr="00AD17DF">
        <w:rPr>
          <w:rFonts w:ascii="Times New Roman" w:hAnsi="Times New Roman"/>
          <w:b w:val="0"/>
          <w:i w:val="0"/>
          <w:szCs w:val="22"/>
          <w:lang w:val="cs-CZ"/>
        </w:rPr>
        <w:t xml:space="preserve">oplatku. Zálohy na </w:t>
      </w:r>
      <w:r w:rsidR="00727EB0" w:rsidRPr="00AD17DF">
        <w:rPr>
          <w:rFonts w:ascii="Times New Roman" w:hAnsi="Times New Roman"/>
          <w:b w:val="0"/>
          <w:i w:val="0"/>
          <w:szCs w:val="22"/>
          <w:lang w:val="cs-CZ"/>
        </w:rPr>
        <w:t xml:space="preserve">Odměnu </w:t>
      </w:r>
      <w:r w:rsidR="006870CA" w:rsidRPr="00AD17DF">
        <w:rPr>
          <w:rFonts w:ascii="Times New Roman" w:hAnsi="Times New Roman"/>
          <w:b w:val="0"/>
          <w:i w:val="0"/>
          <w:szCs w:val="22"/>
          <w:lang w:val="cs-CZ"/>
        </w:rPr>
        <w:t xml:space="preserve">a </w:t>
      </w:r>
      <w:r w:rsidR="00727EB0" w:rsidRPr="00AD17DF">
        <w:rPr>
          <w:rFonts w:ascii="Times New Roman" w:hAnsi="Times New Roman"/>
          <w:b w:val="0"/>
          <w:i w:val="0"/>
          <w:szCs w:val="22"/>
          <w:lang w:val="cs-CZ"/>
        </w:rPr>
        <w:t xml:space="preserve">Doplatek budou Dopravci uhrazeny Objednatelem, </w:t>
      </w:r>
      <w:r w:rsidR="006870CA" w:rsidRPr="00AD17DF">
        <w:rPr>
          <w:rFonts w:ascii="Times New Roman" w:hAnsi="Times New Roman"/>
          <w:b w:val="0"/>
          <w:i w:val="0"/>
          <w:szCs w:val="22"/>
          <w:lang w:val="cs-CZ"/>
        </w:rPr>
        <w:t xml:space="preserve">podíl na tržbách dle tohoto </w:t>
      </w:r>
      <w:r w:rsidR="00727EB0" w:rsidRPr="00AD17DF">
        <w:rPr>
          <w:rFonts w:ascii="Times New Roman" w:hAnsi="Times New Roman"/>
          <w:b w:val="0"/>
          <w:i w:val="0"/>
          <w:szCs w:val="22"/>
          <w:lang w:val="cs-CZ"/>
        </w:rPr>
        <w:t xml:space="preserve">článku bude </w:t>
      </w:r>
      <w:r w:rsidR="001B5D3F"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i </w:t>
      </w:r>
      <w:r w:rsidR="00727EB0" w:rsidRPr="00AD17DF">
        <w:rPr>
          <w:rFonts w:ascii="Times New Roman" w:hAnsi="Times New Roman"/>
          <w:b w:val="0"/>
          <w:i w:val="0"/>
          <w:szCs w:val="22"/>
          <w:lang w:val="cs-CZ"/>
        </w:rPr>
        <w:t xml:space="preserve">fakticky </w:t>
      </w:r>
      <w:r w:rsidR="006870CA" w:rsidRPr="00AD17DF">
        <w:rPr>
          <w:rFonts w:ascii="Times New Roman" w:hAnsi="Times New Roman"/>
          <w:b w:val="0"/>
          <w:i w:val="0"/>
          <w:szCs w:val="22"/>
          <w:lang w:val="cs-CZ"/>
        </w:rPr>
        <w:t>hrazen</w:t>
      </w:r>
      <w:r w:rsidR="002D0438" w:rsidRPr="00AD17DF">
        <w:rPr>
          <w:rFonts w:ascii="Times New Roman" w:hAnsi="Times New Roman"/>
          <w:b w:val="0"/>
          <w:i w:val="0"/>
          <w:szCs w:val="22"/>
          <w:lang w:val="cs-CZ"/>
        </w:rPr>
        <w:t xml:space="preserve"> (vyúčtován)</w:t>
      </w:r>
      <w:r w:rsidR="006870CA" w:rsidRPr="00AD17DF">
        <w:rPr>
          <w:rFonts w:ascii="Times New Roman" w:hAnsi="Times New Roman"/>
          <w:b w:val="0"/>
          <w:i w:val="0"/>
          <w:szCs w:val="22"/>
          <w:lang w:val="cs-CZ"/>
        </w:rPr>
        <w:t xml:space="preserve"> ze strany </w:t>
      </w:r>
      <w:r w:rsidR="009C78E8" w:rsidRPr="00AD17DF">
        <w:rPr>
          <w:rFonts w:ascii="Times New Roman" w:hAnsi="Times New Roman"/>
          <w:b w:val="0"/>
          <w:i w:val="0"/>
          <w:szCs w:val="22"/>
          <w:lang w:val="cs-CZ"/>
        </w:rPr>
        <w:t>Pověřené osoby</w:t>
      </w:r>
      <w:r w:rsidR="006870CA" w:rsidRPr="00AD17DF">
        <w:rPr>
          <w:rFonts w:ascii="Times New Roman" w:hAnsi="Times New Roman"/>
          <w:b w:val="0"/>
          <w:i w:val="0"/>
          <w:szCs w:val="22"/>
          <w:lang w:val="cs-CZ"/>
        </w:rPr>
        <w:t>.</w:t>
      </w:r>
      <w:r w:rsidR="00D175CE">
        <w:rPr>
          <w:rFonts w:ascii="Times New Roman" w:hAnsi="Times New Roman"/>
          <w:b w:val="0"/>
          <w:i w:val="0"/>
          <w:szCs w:val="22"/>
          <w:lang w:val="cs-CZ"/>
        </w:rPr>
        <w:t xml:space="preserve"> </w:t>
      </w:r>
    </w:p>
    <w:p w14:paraId="5F6224D6" w14:textId="1DCE1131" w:rsidR="00264205" w:rsidRPr="00AD17DF" w:rsidRDefault="006870CA" w:rsidP="00C97F72">
      <w:pPr>
        <w:pStyle w:val="Clanek11"/>
        <w:widowControl/>
        <w:ind w:left="709" w:hanging="709"/>
        <w:rPr>
          <w:rFonts w:ascii="Times New Roman" w:hAnsi="Times New Roman"/>
          <w:b w:val="0"/>
          <w:i w:val="0"/>
          <w:szCs w:val="22"/>
          <w:lang w:val="cs-CZ"/>
        </w:rPr>
      </w:pPr>
      <w:bookmarkStart w:id="15" w:name="_Ref271622074"/>
      <w:r w:rsidRPr="00AD17DF">
        <w:rPr>
          <w:rFonts w:ascii="Times New Roman" w:hAnsi="Times New Roman"/>
          <w:b w:val="0"/>
          <w:i w:val="0"/>
          <w:szCs w:val="22"/>
          <w:lang w:val="cs-CZ"/>
        </w:rPr>
        <w:t>Doplatek</w:t>
      </w:r>
      <w:r w:rsidR="008D3351" w:rsidRPr="00AD17DF">
        <w:rPr>
          <w:rFonts w:ascii="Times New Roman" w:hAnsi="Times New Roman"/>
          <w:b w:val="0"/>
          <w:i w:val="0"/>
          <w:szCs w:val="22"/>
          <w:lang w:val="cs-CZ"/>
        </w:rPr>
        <w:t xml:space="preserve"> (D)</w:t>
      </w:r>
      <w:r w:rsidRPr="00AD17DF">
        <w:rPr>
          <w:rFonts w:ascii="Times New Roman" w:hAnsi="Times New Roman"/>
          <w:b w:val="0"/>
          <w:i w:val="0"/>
          <w:szCs w:val="22"/>
          <w:lang w:val="cs-CZ"/>
        </w:rPr>
        <w:t xml:space="preserve"> bude </w:t>
      </w:r>
      <w:r w:rsidR="00A1755D" w:rsidRPr="00AD17DF">
        <w:rPr>
          <w:rFonts w:ascii="Times New Roman" w:hAnsi="Times New Roman"/>
          <w:b w:val="0"/>
          <w:i w:val="0"/>
          <w:szCs w:val="22"/>
          <w:lang w:val="cs-CZ"/>
        </w:rPr>
        <w:t xml:space="preserve">každý kalendářní měsíc </w:t>
      </w:r>
      <w:r w:rsidRPr="00AD17DF">
        <w:rPr>
          <w:rFonts w:ascii="Times New Roman" w:hAnsi="Times New Roman"/>
          <w:b w:val="0"/>
          <w:i w:val="0"/>
          <w:szCs w:val="22"/>
          <w:lang w:val="cs-CZ"/>
        </w:rPr>
        <w:t>vypočten na základě tohoto vzorce:</w:t>
      </w:r>
      <w:bookmarkEnd w:id="15"/>
    </w:p>
    <w:p w14:paraId="35B3D95F" w14:textId="1AE56683" w:rsidR="002E56E7" w:rsidRPr="00AD17DF" w:rsidRDefault="002E56E7" w:rsidP="002E56E7">
      <w:pPr>
        <w:pStyle w:val="Zkladntext"/>
        <w:widowControl/>
        <w:tabs>
          <w:tab w:val="num" w:pos="1276"/>
        </w:tabs>
        <w:spacing w:line="240" w:lineRule="auto"/>
        <w:ind w:left="1134" w:hanging="425"/>
        <w:jc w:val="center"/>
        <w:rPr>
          <w:b/>
          <w:sz w:val="22"/>
          <w:szCs w:val="22"/>
        </w:rPr>
      </w:pPr>
      <w:r w:rsidRPr="00AD17DF">
        <w:rPr>
          <w:b/>
          <w:sz w:val="22"/>
          <w:szCs w:val="22"/>
        </w:rPr>
        <w:lastRenderedPageBreak/>
        <w:t xml:space="preserve">D = O – T – </w:t>
      </w:r>
      <w:r>
        <w:rPr>
          <w:b/>
          <w:sz w:val="22"/>
          <w:szCs w:val="22"/>
        </w:rPr>
        <w:t>PROV</w:t>
      </w:r>
      <w:r w:rsidRPr="008E5BD0">
        <w:rPr>
          <w:b/>
          <w:sz w:val="22"/>
          <w:szCs w:val="22"/>
          <w:vertAlign w:val="subscript"/>
        </w:rPr>
        <w:t>OB</w:t>
      </w:r>
      <w:r>
        <w:rPr>
          <w:b/>
          <w:sz w:val="22"/>
          <w:szCs w:val="22"/>
        </w:rPr>
        <w:t xml:space="preserve"> + PROV</w:t>
      </w:r>
      <w:r w:rsidRPr="008E5BD0">
        <w:rPr>
          <w:b/>
          <w:sz w:val="22"/>
          <w:szCs w:val="22"/>
          <w:vertAlign w:val="subscript"/>
        </w:rPr>
        <w:t>ZAP</w:t>
      </w:r>
      <w:r>
        <w:rPr>
          <w:b/>
          <w:sz w:val="22"/>
          <w:szCs w:val="22"/>
        </w:rPr>
        <w:t xml:space="preserve"> – </w:t>
      </w:r>
      <w:r w:rsidRPr="00AD17DF">
        <w:rPr>
          <w:b/>
          <w:sz w:val="22"/>
          <w:szCs w:val="22"/>
        </w:rPr>
        <w:t>Z</w:t>
      </w:r>
      <w:r>
        <w:rPr>
          <w:b/>
          <w:sz w:val="22"/>
          <w:szCs w:val="22"/>
        </w:rPr>
        <w:t xml:space="preserve"> – SP</w:t>
      </w:r>
    </w:p>
    <w:p w14:paraId="532C0B32" w14:textId="6D9A5D98" w:rsidR="006870CA" w:rsidRPr="00AD17DF" w:rsidRDefault="002A6446" w:rsidP="00C97F72">
      <w:pPr>
        <w:pStyle w:val="Zkladntext"/>
        <w:widowControl/>
        <w:tabs>
          <w:tab w:val="num" w:pos="1276"/>
        </w:tabs>
        <w:spacing w:line="240" w:lineRule="auto"/>
        <w:ind w:left="1134" w:hanging="425"/>
        <w:jc w:val="center"/>
        <w:rPr>
          <w:b/>
          <w:sz w:val="22"/>
          <w:szCs w:val="22"/>
        </w:rPr>
      </w:pPr>
      <w:r w:rsidRPr="00AD17DF">
        <w:rPr>
          <w:b/>
          <w:sz w:val="22"/>
          <w:szCs w:val="22"/>
        </w:rPr>
        <w:t xml:space="preserve"> </w:t>
      </w:r>
    </w:p>
    <w:p w14:paraId="5BB654C1" w14:textId="169D723B" w:rsidR="006870CA" w:rsidRPr="00AD17DF" w:rsidRDefault="00556A3F" w:rsidP="00C97F72">
      <w:pPr>
        <w:pStyle w:val="Zkladntext"/>
        <w:widowControl/>
        <w:tabs>
          <w:tab w:val="left" w:pos="935"/>
          <w:tab w:val="num" w:pos="1276"/>
        </w:tabs>
        <w:spacing w:before="60" w:after="120" w:line="240" w:lineRule="auto"/>
        <w:ind w:left="1134" w:hanging="283"/>
        <w:jc w:val="both"/>
        <w:rPr>
          <w:color w:val="auto"/>
          <w:sz w:val="22"/>
          <w:szCs w:val="22"/>
        </w:rPr>
      </w:pPr>
      <w:r w:rsidRPr="00AD17DF">
        <w:rPr>
          <w:color w:val="auto"/>
          <w:sz w:val="22"/>
          <w:szCs w:val="22"/>
        </w:rPr>
        <w:t>kde</w:t>
      </w:r>
    </w:p>
    <w:p w14:paraId="7CDE56E9" w14:textId="47AEDC8C" w:rsidR="006870CA" w:rsidRPr="00AD17DF" w:rsidRDefault="006870CA" w:rsidP="00C97F72">
      <w:pPr>
        <w:pStyle w:val="Zkladntext"/>
        <w:widowControl/>
        <w:tabs>
          <w:tab w:val="num" w:pos="1276"/>
        </w:tabs>
        <w:spacing w:before="60" w:after="120" w:line="240" w:lineRule="auto"/>
        <w:ind w:left="1135" w:hanging="284"/>
        <w:jc w:val="both"/>
        <w:rPr>
          <w:sz w:val="22"/>
          <w:szCs w:val="22"/>
        </w:rPr>
      </w:pPr>
      <w:r w:rsidRPr="00AD17DF">
        <w:rPr>
          <w:b/>
          <w:sz w:val="22"/>
          <w:szCs w:val="22"/>
        </w:rPr>
        <w:t>D</w:t>
      </w:r>
      <w:r w:rsidRPr="00AD17DF">
        <w:rPr>
          <w:sz w:val="22"/>
          <w:szCs w:val="22"/>
        </w:rPr>
        <w:t xml:space="preserve"> </w:t>
      </w:r>
      <w:r w:rsidR="00A8054A" w:rsidRPr="00AD17DF">
        <w:rPr>
          <w:sz w:val="22"/>
          <w:szCs w:val="22"/>
        </w:rPr>
        <w:t xml:space="preserve">  </w:t>
      </w:r>
      <w:r w:rsidRPr="00AD17DF">
        <w:rPr>
          <w:sz w:val="22"/>
          <w:szCs w:val="22"/>
        </w:rPr>
        <w:t>představuje výši Doplatku</w:t>
      </w:r>
      <w:r w:rsidR="00E46433" w:rsidRPr="00AD17DF">
        <w:rPr>
          <w:sz w:val="22"/>
          <w:szCs w:val="22"/>
        </w:rPr>
        <w:t>;</w:t>
      </w:r>
    </w:p>
    <w:p w14:paraId="78B930F0" w14:textId="1A4FC81E" w:rsidR="006870CA" w:rsidRPr="00AD17DF" w:rsidRDefault="002A6446" w:rsidP="00C97F72">
      <w:pPr>
        <w:pStyle w:val="Zkladntext"/>
        <w:widowControl/>
        <w:tabs>
          <w:tab w:val="num" w:pos="1276"/>
        </w:tabs>
        <w:spacing w:before="60" w:after="120" w:line="240" w:lineRule="auto"/>
        <w:ind w:left="1135" w:hanging="284"/>
        <w:jc w:val="both"/>
        <w:rPr>
          <w:sz w:val="22"/>
          <w:szCs w:val="22"/>
        </w:rPr>
      </w:pPr>
      <w:r w:rsidRPr="00AD17DF">
        <w:rPr>
          <w:b/>
          <w:sz w:val="22"/>
          <w:szCs w:val="22"/>
        </w:rPr>
        <w:t>O</w:t>
      </w:r>
      <w:r w:rsidR="00556A3F" w:rsidRPr="00AD17DF">
        <w:rPr>
          <w:sz w:val="22"/>
          <w:szCs w:val="22"/>
        </w:rPr>
        <w:t xml:space="preserve"> </w:t>
      </w:r>
      <w:r w:rsidR="00A8054A" w:rsidRPr="00AD17DF">
        <w:rPr>
          <w:sz w:val="22"/>
          <w:szCs w:val="22"/>
        </w:rPr>
        <w:t xml:space="preserve">  </w:t>
      </w:r>
      <w:r w:rsidR="006870CA" w:rsidRPr="00AD17DF">
        <w:rPr>
          <w:sz w:val="22"/>
          <w:szCs w:val="22"/>
        </w:rPr>
        <w:t xml:space="preserve">představuje celkovou výši </w:t>
      </w:r>
      <w:r w:rsidR="00482C17" w:rsidRPr="00AD17DF">
        <w:rPr>
          <w:sz w:val="22"/>
          <w:szCs w:val="22"/>
        </w:rPr>
        <w:t>Odmě</w:t>
      </w:r>
      <w:r w:rsidR="004A10B9" w:rsidRPr="00AD17DF">
        <w:rPr>
          <w:sz w:val="22"/>
          <w:szCs w:val="22"/>
        </w:rPr>
        <w:t>ny</w:t>
      </w:r>
      <w:r w:rsidR="00E46433" w:rsidRPr="00AD17DF">
        <w:rPr>
          <w:sz w:val="22"/>
          <w:szCs w:val="22"/>
        </w:rPr>
        <w:t>;</w:t>
      </w:r>
    </w:p>
    <w:p w14:paraId="6120F6FA" w14:textId="77777777" w:rsidR="002E56E7" w:rsidRDefault="002E56E7" w:rsidP="002E56E7">
      <w:pPr>
        <w:pStyle w:val="Zkladntext"/>
        <w:widowControl/>
        <w:tabs>
          <w:tab w:val="num" w:pos="1276"/>
        </w:tabs>
        <w:spacing w:before="60" w:after="120" w:line="240" w:lineRule="auto"/>
        <w:ind w:left="1135" w:hanging="284"/>
        <w:jc w:val="both"/>
        <w:rPr>
          <w:sz w:val="22"/>
          <w:szCs w:val="22"/>
        </w:rPr>
      </w:pPr>
      <w:r w:rsidRPr="00AD17DF">
        <w:rPr>
          <w:b/>
          <w:sz w:val="22"/>
          <w:szCs w:val="22"/>
        </w:rPr>
        <w:t>T</w:t>
      </w:r>
      <w:r w:rsidRPr="00AD17DF">
        <w:rPr>
          <w:sz w:val="22"/>
          <w:szCs w:val="22"/>
        </w:rPr>
        <w:t xml:space="preserve">   představuje výši všech tržeb bez DPH </w:t>
      </w:r>
      <w:r>
        <w:rPr>
          <w:sz w:val="22"/>
          <w:szCs w:val="22"/>
        </w:rPr>
        <w:t xml:space="preserve">včetně kompenzace státem nařízených slev bez DPH </w:t>
      </w:r>
      <w:r w:rsidRPr="00AD17DF">
        <w:rPr>
          <w:sz w:val="22"/>
          <w:szCs w:val="22"/>
        </w:rPr>
        <w:t>ze všech tarifů připadajících na všechny Vlaky</w:t>
      </w:r>
    </w:p>
    <w:p w14:paraId="48AFBFD1" w14:textId="77777777" w:rsidR="002E56E7" w:rsidRDefault="002E56E7" w:rsidP="002E56E7">
      <w:pPr>
        <w:pStyle w:val="Zkladntext"/>
        <w:widowControl/>
        <w:tabs>
          <w:tab w:val="num" w:pos="1276"/>
        </w:tabs>
        <w:spacing w:before="60" w:after="120" w:line="240" w:lineRule="auto"/>
        <w:ind w:left="1135" w:hanging="284"/>
        <w:jc w:val="both"/>
        <w:rPr>
          <w:sz w:val="22"/>
          <w:szCs w:val="22"/>
        </w:rPr>
      </w:pPr>
      <w:r>
        <w:rPr>
          <w:b/>
          <w:sz w:val="22"/>
          <w:szCs w:val="22"/>
        </w:rPr>
        <w:t>PROV</w:t>
      </w:r>
      <w:r w:rsidRPr="008E5BD0">
        <w:rPr>
          <w:b/>
          <w:sz w:val="22"/>
          <w:szCs w:val="22"/>
          <w:vertAlign w:val="subscript"/>
        </w:rPr>
        <w:t>OB</w:t>
      </w:r>
      <w:r>
        <w:rPr>
          <w:b/>
          <w:sz w:val="22"/>
          <w:szCs w:val="22"/>
        </w:rPr>
        <w:t xml:space="preserve"> </w:t>
      </w:r>
      <w:r w:rsidRPr="000A608A">
        <w:rPr>
          <w:bCs/>
          <w:sz w:val="22"/>
          <w:szCs w:val="22"/>
        </w:rPr>
        <w:t>představuje</w:t>
      </w:r>
      <w:r w:rsidRPr="00AD17DF">
        <w:rPr>
          <w:sz w:val="22"/>
          <w:szCs w:val="22"/>
        </w:rPr>
        <w:t xml:space="preserve"> všech</w:t>
      </w:r>
      <w:r>
        <w:rPr>
          <w:sz w:val="22"/>
          <w:szCs w:val="22"/>
        </w:rPr>
        <w:t>ny</w:t>
      </w:r>
      <w:r w:rsidRPr="00AD17DF">
        <w:rPr>
          <w:sz w:val="22"/>
          <w:szCs w:val="22"/>
        </w:rPr>
        <w:t xml:space="preserve"> </w:t>
      </w:r>
      <w:r>
        <w:rPr>
          <w:sz w:val="22"/>
          <w:szCs w:val="22"/>
        </w:rPr>
        <w:t xml:space="preserve">Dopravcem </w:t>
      </w:r>
      <w:r w:rsidRPr="00AD17DF">
        <w:rPr>
          <w:sz w:val="22"/>
          <w:szCs w:val="22"/>
        </w:rPr>
        <w:t>obdržen</w:t>
      </w:r>
      <w:r>
        <w:rPr>
          <w:sz w:val="22"/>
          <w:szCs w:val="22"/>
        </w:rPr>
        <w:t>é</w:t>
      </w:r>
      <w:r w:rsidRPr="00AD17DF">
        <w:rPr>
          <w:sz w:val="22"/>
          <w:szCs w:val="22"/>
        </w:rPr>
        <w:t xml:space="preserve"> proviz</w:t>
      </w:r>
      <w:r>
        <w:rPr>
          <w:sz w:val="22"/>
          <w:szCs w:val="22"/>
        </w:rPr>
        <w:t>e</w:t>
      </w:r>
      <w:r w:rsidRPr="00AD17DF">
        <w:rPr>
          <w:sz w:val="22"/>
          <w:szCs w:val="22"/>
        </w:rPr>
        <w:t xml:space="preserve"> </w:t>
      </w:r>
      <w:r>
        <w:rPr>
          <w:sz w:val="22"/>
          <w:szCs w:val="22"/>
        </w:rPr>
        <w:t>z</w:t>
      </w:r>
      <w:r w:rsidRPr="00AD17DF">
        <w:rPr>
          <w:sz w:val="22"/>
          <w:szCs w:val="22"/>
        </w:rPr>
        <w:t>a prodej jízdních dokladů</w:t>
      </w:r>
      <w:r>
        <w:rPr>
          <w:sz w:val="22"/>
          <w:szCs w:val="22"/>
        </w:rPr>
        <w:t xml:space="preserve"> Dopravcem dle 4.13 a 4.14 bez DPH, zejména Prodejní sazbu SJT</w:t>
      </w:r>
      <w:r w:rsidRPr="00AD17DF">
        <w:rPr>
          <w:sz w:val="22"/>
          <w:szCs w:val="22"/>
        </w:rPr>
        <w:t>;</w:t>
      </w:r>
    </w:p>
    <w:p w14:paraId="195E9D74" w14:textId="77777777" w:rsidR="002E56E7" w:rsidRDefault="002E56E7" w:rsidP="002E56E7">
      <w:pPr>
        <w:pStyle w:val="Zkladntext"/>
        <w:spacing w:line="240" w:lineRule="auto"/>
        <w:ind w:left="892"/>
        <w:jc w:val="both"/>
        <w:rPr>
          <w:sz w:val="22"/>
          <w:szCs w:val="22"/>
        </w:rPr>
      </w:pPr>
      <w:r>
        <w:rPr>
          <w:b/>
          <w:sz w:val="22"/>
          <w:szCs w:val="22"/>
        </w:rPr>
        <w:t>PROV</w:t>
      </w:r>
      <w:r w:rsidRPr="008E5BD0">
        <w:rPr>
          <w:b/>
          <w:sz w:val="22"/>
          <w:szCs w:val="22"/>
          <w:vertAlign w:val="subscript"/>
        </w:rPr>
        <w:t>ZAP</w:t>
      </w:r>
      <w:r w:rsidRPr="00C97D38">
        <w:rPr>
          <w:sz w:val="22"/>
          <w:szCs w:val="22"/>
        </w:rPr>
        <w:t xml:space="preserve"> představuje </w:t>
      </w:r>
      <w:r>
        <w:rPr>
          <w:sz w:val="22"/>
          <w:szCs w:val="22"/>
        </w:rPr>
        <w:t>výši Dopravcem zaplacených provizí a výrobních nákladů vč. DPH dle Ekonomiky IDS JMK</w:t>
      </w:r>
    </w:p>
    <w:p w14:paraId="5DCB2D87" w14:textId="77777777" w:rsidR="002E56E7" w:rsidRDefault="002E56E7" w:rsidP="002E56E7">
      <w:pPr>
        <w:pStyle w:val="Zkladntext"/>
        <w:widowControl/>
        <w:tabs>
          <w:tab w:val="num" w:pos="1276"/>
        </w:tabs>
        <w:spacing w:before="60" w:after="120" w:line="240" w:lineRule="auto"/>
        <w:ind w:left="1135" w:hanging="284"/>
        <w:jc w:val="both"/>
        <w:rPr>
          <w:sz w:val="22"/>
          <w:szCs w:val="22"/>
        </w:rPr>
      </w:pPr>
      <w:r w:rsidRPr="00AD17DF">
        <w:rPr>
          <w:b/>
          <w:sz w:val="22"/>
          <w:szCs w:val="22"/>
        </w:rPr>
        <w:t>Z</w:t>
      </w:r>
      <w:r w:rsidRPr="00AD17DF">
        <w:rPr>
          <w:sz w:val="22"/>
          <w:szCs w:val="22"/>
        </w:rPr>
        <w:t xml:space="preserve">   představuje měsíční zálohu na Odměnu</w:t>
      </w:r>
      <w:r>
        <w:rPr>
          <w:sz w:val="22"/>
          <w:szCs w:val="22"/>
        </w:rPr>
        <w:t>;</w:t>
      </w:r>
    </w:p>
    <w:p w14:paraId="569E6B55" w14:textId="77777777" w:rsidR="002E56E7" w:rsidRPr="00AD17DF" w:rsidRDefault="002E56E7" w:rsidP="002E56E7">
      <w:pPr>
        <w:pStyle w:val="Zkladntext"/>
        <w:widowControl/>
        <w:tabs>
          <w:tab w:val="num" w:pos="1276"/>
        </w:tabs>
        <w:spacing w:before="60" w:after="120" w:line="240" w:lineRule="auto"/>
        <w:ind w:left="1135" w:hanging="284"/>
        <w:jc w:val="both"/>
        <w:rPr>
          <w:sz w:val="22"/>
          <w:szCs w:val="22"/>
        </w:rPr>
      </w:pPr>
      <w:r>
        <w:rPr>
          <w:b/>
          <w:sz w:val="22"/>
          <w:szCs w:val="22"/>
        </w:rPr>
        <w:t xml:space="preserve">SP </w:t>
      </w:r>
      <w:r>
        <w:rPr>
          <w:bCs/>
          <w:sz w:val="22"/>
          <w:szCs w:val="22"/>
        </w:rPr>
        <w:t>představuje smluvní pokuty, o které je Objednatel oprávněn snížit Doplatek</w:t>
      </w:r>
      <w:r w:rsidRPr="00AD17DF">
        <w:rPr>
          <w:sz w:val="22"/>
          <w:szCs w:val="22"/>
        </w:rPr>
        <w:t>.</w:t>
      </w:r>
    </w:p>
    <w:p w14:paraId="030AAF94" w14:textId="4E57300E" w:rsidR="00264205" w:rsidRPr="00AD17DF" w:rsidRDefault="004C620D" w:rsidP="00C97F72">
      <w:pPr>
        <w:pStyle w:val="Clanek11"/>
        <w:widowControl/>
        <w:ind w:left="709" w:hanging="709"/>
        <w:rPr>
          <w:rFonts w:ascii="Times New Roman" w:hAnsi="Times New Roman"/>
          <w:b w:val="0"/>
          <w:i w:val="0"/>
          <w:szCs w:val="22"/>
          <w:lang w:val="cs-CZ"/>
        </w:rPr>
      </w:pPr>
      <w:bookmarkStart w:id="16" w:name="_Ref271622051"/>
      <w:r w:rsidRPr="00AD17DF">
        <w:rPr>
          <w:rFonts w:ascii="Times New Roman" w:hAnsi="Times New Roman"/>
          <w:b w:val="0"/>
          <w:i w:val="0"/>
          <w:szCs w:val="22"/>
          <w:lang w:val="cs-CZ"/>
        </w:rPr>
        <w:t xml:space="preserve">Objednatel </w:t>
      </w:r>
      <w:r w:rsidR="00C976DA" w:rsidRPr="00AD17DF">
        <w:rPr>
          <w:rFonts w:ascii="Times New Roman" w:hAnsi="Times New Roman"/>
          <w:b w:val="0"/>
          <w:i w:val="0"/>
          <w:szCs w:val="22"/>
          <w:lang w:val="cs-CZ"/>
        </w:rPr>
        <w:t>je povinen hradit</w:t>
      </w:r>
      <w:r w:rsidRPr="00AD17DF">
        <w:rPr>
          <w:rFonts w:ascii="Times New Roman" w:hAnsi="Times New Roman"/>
          <w:b w:val="0"/>
          <w:i w:val="0"/>
          <w:szCs w:val="22"/>
          <w:lang w:val="cs-CZ"/>
        </w:rPr>
        <w:t xml:space="preserve"> </w:t>
      </w:r>
      <w:r w:rsidRPr="006765C5">
        <w:rPr>
          <w:rFonts w:ascii="Times New Roman" w:hAnsi="Times New Roman"/>
          <w:b w:val="0"/>
          <w:i w:val="0"/>
          <w:szCs w:val="22"/>
          <w:lang w:val="cs-CZ"/>
        </w:rPr>
        <w:t xml:space="preserve">bezhotovostním převodem na bankovní účet Dopravce </w:t>
      </w:r>
      <w:r w:rsidR="00607BCB" w:rsidRPr="006765C5">
        <w:rPr>
          <w:rFonts w:ascii="Times New Roman" w:hAnsi="Times New Roman"/>
          <w:b w:val="0"/>
          <w:i w:val="0"/>
          <w:szCs w:val="22"/>
          <w:lang w:val="cs-CZ"/>
        </w:rPr>
        <w:t xml:space="preserve">měsíčně </w:t>
      </w:r>
      <w:r w:rsidRPr="006765C5">
        <w:rPr>
          <w:rFonts w:ascii="Times New Roman" w:hAnsi="Times New Roman"/>
          <w:b w:val="0"/>
          <w:i w:val="0"/>
          <w:szCs w:val="22"/>
          <w:lang w:val="cs-CZ"/>
        </w:rPr>
        <w:t xml:space="preserve">zálohu na </w:t>
      </w:r>
      <w:r w:rsidR="004A10B9" w:rsidRPr="006765C5">
        <w:rPr>
          <w:rFonts w:ascii="Times New Roman" w:hAnsi="Times New Roman"/>
          <w:b w:val="0"/>
          <w:i w:val="0"/>
          <w:szCs w:val="22"/>
          <w:lang w:val="cs-CZ"/>
        </w:rPr>
        <w:t>Odměnu („Záloha“)</w:t>
      </w:r>
      <w:r w:rsidRPr="006765C5">
        <w:rPr>
          <w:rFonts w:ascii="Times New Roman" w:hAnsi="Times New Roman"/>
          <w:b w:val="0"/>
          <w:i w:val="0"/>
          <w:szCs w:val="22"/>
          <w:lang w:val="cs-CZ"/>
        </w:rPr>
        <w:t xml:space="preserve"> ve </w:t>
      </w:r>
      <w:r w:rsidR="001A19CE" w:rsidRPr="006765C5">
        <w:rPr>
          <w:rFonts w:ascii="Times New Roman" w:hAnsi="Times New Roman"/>
          <w:b w:val="0"/>
          <w:i w:val="0"/>
          <w:szCs w:val="22"/>
          <w:lang w:val="cs-CZ"/>
        </w:rPr>
        <w:t xml:space="preserve">výši </w:t>
      </w:r>
      <w:r w:rsidR="00CD0DEA" w:rsidRPr="006765C5">
        <w:rPr>
          <w:rFonts w:ascii="Times New Roman" w:hAnsi="Times New Roman"/>
          <w:b w:val="0"/>
          <w:i w:val="0"/>
          <w:szCs w:val="22"/>
          <w:lang w:val="cs-CZ"/>
        </w:rPr>
        <w:t>20</w:t>
      </w:r>
      <w:r w:rsidR="006765C5" w:rsidRPr="006765C5">
        <w:rPr>
          <w:rFonts w:ascii="Times New Roman" w:hAnsi="Times New Roman"/>
          <w:b w:val="0"/>
          <w:i w:val="0"/>
          <w:szCs w:val="22"/>
          <w:lang w:val="cs-CZ"/>
        </w:rPr>
        <w:t>.</w:t>
      </w:r>
      <w:r w:rsidR="009C574A" w:rsidRPr="006765C5">
        <w:rPr>
          <w:rFonts w:ascii="Times New Roman" w:hAnsi="Times New Roman"/>
          <w:b w:val="0"/>
          <w:i w:val="0"/>
          <w:szCs w:val="22"/>
          <w:lang w:val="cs-CZ"/>
        </w:rPr>
        <w:t>000.000,-</w:t>
      </w:r>
      <w:r w:rsidR="00CB0D4D" w:rsidRPr="006765C5">
        <w:rPr>
          <w:rFonts w:ascii="Times New Roman" w:hAnsi="Times New Roman"/>
          <w:b w:val="0"/>
          <w:i w:val="0"/>
          <w:szCs w:val="22"/>
          <w:lang w:val="cs-CZ"/>
        </w:rPr>
        <w:t xml:space="preserve"> Kč</w:t>
      </w:r>
      <w:r w:rsidR="000576CB" w:rsidRPr="006765C5">
        <w:rPr>
          <w:rFonts w:ascii="Times New Roman" w:hAnsi="Times New Roman"/>
          <w:b w:val="0"/>
          <w:i w:val="0"/>
          <w:szCs w:val="22"/>
          <w:lang w:val="cs-CZ"/>
        </w:rPr>
        <w:t>.</w:t>
      </w:r>
      <w:r w:rsidR="009C574A" w:rsidRPr="006765C5">
        <w:rPr>
          <w:rFonts w:ascii="Times New Roman" w:hAnsi="Times New Roman"/>
          <w:b w:val="0"/>
          <w:i w:val="0"/>
          <w:szCs w:val="22"/>
          <w:lang w:val="cs-CZ"/>
        </w:rPr>
        <w:t xml:space="preserve"> </w:t>
      </w:r>
      <w:r w:rsidR="004A10B9" w:rsidRPr="006765C5">
        <w:rPr>
          <w:rFonts w:ascii="Times New Roman" w:hAnsi="Times New Roman"/>
          <w:b w:val="0"/>
          <w:i w:val="0"/>
          <w:szCs w:val="22"/>
          <w:lang w:val="cs-CZ"/>
        </w:rPr>
        <w:t>Záloha</w:t>
      </w:r>
      <w:r w:rsidR="004A10B9" w:rsidRPr="00AD17DF">
        <w:rPr>
          <w:rFonts w:ascii="Times New Roman" w:hAnsi="Times New Roman"/>
          <w:b w:val="0"/>
          <w:i w:val="0"/>
          <w:szCs w:val="22"/>
          <w:lang w:val="cs-CZ"/>
        </w:rPr>
        <w:t xml:space="preserve"> je hrazena</w:t>
      </w:r>
      <w:r w:rsidRPr="00AD17DF">
        <w:rPr>
          <w:rFonts w:ascii="Times New Roman" w:hAnsi="Times New Roman"/>
          <w:b w:val="0"/>
          <w:i w:val="0"/>
          <w:szCs w:val="22"/>
          <w:lang w:val="cs-CZ"/>
        </w:rPr>
        <w:t xml:space="preserve"> nejpozději do 15. dne v měsíci, za který vznikl Dopravci nárok </w:t>
      </w:r>
      <w:r w:rsidR="004A10B9" w:rsidRPr="00AD17DF">
        <w:rPr>
          <w:rFonts w:ascii="Times New Roman" w:hAnsi="Times New Roman"/>
          <w:b w:val="0"/>
          <w:i w:val="0"/>
          <w:szCs w:val="22"/>
          <w:lang w:val="cs-CZ"/>
        </w:rPr>
        <w:t xml:space="preserve">na Odměnu </w:t>
      </w:r>
      <w:r w:rsidRPr="00AD17DF">
        <w:rPr>
          <w:rFonts w:ascii="Times New Roman" w:hAnsi="Times New Roman"/>
          <w:b w:val="0"/>
          <w:i w:val="0"/>
          <w:szCs w:val="22"/>
          <w:lang w:val="cs-CZ"/>
        </w:rPr>
        <w:t>(</w:t>
      </w:r>
      <w:r w:rsidR="000576CB">
        <w:rPr>
          <w:rFonts w:ascii="Times New Roman" w:hAnsi="Times New Roman"/>
          <w:b w:val="0"/>
          <w:i w:val="0"/>
          <w:szCs w:val="22"/>
          <w:lang w:val="cs-CZ"/>
        </w:rPr>
        <w:t xml:space="preserve">dále jen </w:t>
      </w:r>
      <w:r w:rsidRPr="00AD17DF">
        <w:rPr>
          <w:rFonts w:ascii="Times New Roman" w:hAnsi="Times New Roman"/>
          <w:b w:val="0"/>
          <w:i w:val="0"/>
          <w:szCs w:val="22"/>
          <w:lang w:val="cs-CZ"/>
        </w:rPr>
        <w:t>„příslušný měsíc“)</w:t>
      </w:r>
      <w:r w:rsidR="004A10B9"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w:t>
      </w:r>
      <w:r w:rsidR="004A10B9" w:rsidRPr="00AD17DF">
        <w:rPr>
          <w:rFonts w:ascii="Times New Roman" w:hAnsi="Times New Roman"/>
          <w:b w:val="0"/>
          <w:i w:val="0"/>
          <w:szCs w:val="22"/>
          <w:lang w:val="cs-CZ"/>
        </w:rPr>
        <w:t>vyjma</w:t>
      </w:r>
      <w:r w:rsidRPr="00AD17DF">
        <w:rPr>
          <w:rFonts w:ascii="Times New Roman" w:hAnsi="Times New Roman"/>
          <w:b w:val="0"/>
          <w:i w:val="0"/>
          <w:szCs w:val="22"/>
          <w:lang w:val="cs-CZ"/>
        </w:rPr>
        <w:t xml:space="preserve"> </w:t>
      </w:r>
      <w:r w:rsidR="00AA455C" w:rsidRPr="00AD17DF">
        <w:rPr>
          <w:rFonts w:ascii="Times New Roman" w:hAnsi="Times New Roman"/>
          <w:b w:val="0"/>
          <w:i w:val="0"/>
          <w:szCs w:val="22"/>
          <w:lang w:val="cs-CZ"/>
        </w:rPr>
        <w:t xml:space="preserve">měsíce </w:t>
      </w:r>
      <w:r w:rsidR="004A10B9" w:rsidRPr="00AD17DF">
        <w:rPr>
          <w:rFonts w:ascii="Times New Roman" w:hAnsi="Times New Roman"/>
          <w:b w:val="0"/>
          <w:i w:val="0"/>
          <w:szCs w:val="22"/>
          <w:lang w:val="cs-CZ"/>
        </w:rPr>
        <w:t>prosin</w:t>
      </w:r>
      <w:r w:rsidRPr="00AD17DF">
        <w:rPr>
          <w:rFonts w:ascii="Times New Roman" w:hAnsi="Times New Roman"/>
          <w:b w:val="0"/>
          <w:i w:val="0"/>
          <w:szCs w:val="22"/>
          <w:lang w:val="cs-CZ"/>
        </w:rPr>
        <w:t>c</w:t>
      </w:r>
      <w:r w:rsidR="004A10B9" w:rsidRPr="00AD17DF">
        <w:rPr>
          <w:rFonts w:ascii="Times New Roman" w:hAnsi="Times New Roman"/>
          <w:b w:val="0"/>
          <w:i w:val="0"/>
          <w:szCs w:val="22"/>
          <w:lang w:val="cs-CZ"/>
        </w:rPr>
        <w:t>e</w:t>
      </w:r>
      <w:r w:rsidRPr="00AD17DF">
        <w:rPr>
          <w:rFonts w:ascii="Times New Roman" w:hAnsi="Times New Roman"/>
          <w:b w:val="0"/>
          <w:i w:val="0"/>
          <w:szCs w:val="22"/>
          <w:lang w:val="cs-CZ"/>
        </w:rPr>
        <w:t xml:space="preserve"> každého roku </w:t>
      </w:r>
      <w:r w:rsidR="004A10B9" w:rsidRPr="00AD17DF">
        <w:rPr>
          <w:rFonts w:ascii="Times New Roman" w:hAnsi="Times New Roman"/>
          <w:b w:val="0"/>
          <w:i w:val="0"/>
          <w:szCs w:val="22"/>
          <w:lang w:val="cs-CZ"/>
        </w:rPr>
        <w:t>platnosti této Smlouvy</w:t>
      </w:r>
      <w:r w:rsidRPr="00AD17DF">
        <w:rPr>
          <w:rFonts w:ascii="Times New Roman" w:hAnsi="Times New Roman"/>
          <w:b w:val="0"/>
          <w:i w:val="0"/>
          <w:szCs w:val="22"/>
          <w:lang w:val="cs-CZ"/>
        </w:rPr>
        <w:t xml:space="preserve">. </w:t>
      </w:r>
      <w:r w:rsidR="00607BCB" w:rsidRPr="00AD17DF">
        <w:rPr>
          <w:rFonts w:ascii="Times New Roman" w:hAnsi="Times New Roman"/>
          <w:b w:val="0"/>
          <w:i w:val="0"/>
          <w:szCs w:val="22"/>
          <w:lang w:val="cs-CZ"/>
        </w:rPr>
        <w:t>V</w:t>
      </w:r>
      <w:r w:rsidR="0048457C" w:rsidRPr="00AD17DF">
        <w:rPr>
          <w:rFonts w:ascii="Times New Roman" w:hAnsi="Times New Roman"/>
          <w:b w:val="0"/>
          <w:i w:val="0"/>
          <w:szCs w:val="22"/>
          <w:lang w:val="cs-CZ"/>
        </w:rPr>
        <w:t> </w:t>
      </w:r>
      <w:r w:rsidRPr="00AD17DF">
        <w:rPr>
          <w:rFonts w:ascii="Times New Roman" w:hAnsi="Times New Roman"/>
          <w:b w:val="0"/>
          <w:i w:val="0"/>
          <w:szCs w:val="22"/>
          <w:lang w:val="cs-CZ"/>
        </w:rPr>
        <w:t>měsíc</w:t>
      </w:r>
      <w:r w:rsidR="0048457C" w:rsidRPr="00AD17DF">
        <w:rPr>
          <w:rFonts w:ascii="Times New Roman" w:hAnsi="Times New Roman"/>
          <w:b w:val="0"/>
          <w:i w:val="0"/>
          <w:szCs w:val="22"/>
          <w:lang w:val="cs-CZ"/>
        </w:rPr>
        <w:t xml:space="preserve">i </w:t>
      </w:r>
      <w:r w:rsidR="00534F9C" w:rsidRPr="00AD17DF">
        <w:rPr>
          <w:rFonts w:ascii="Times New Roman" w:hAnsi="Times New Roman"/>
          <w:b w:val="0"/>
          <w:i w:val="0"/>
          <w:szCs w:val="22"/>
          <w:lang w:val="cs-CZ"/>
        </w:rPr>
        <w:t xml:space="preserve">prosinci </w:t>
      </w:r>
      <w:r w:rsidRPr="00AD17DF">
        <w:rPr>
          <w:rFonts w:ascii="Times New Roman" w:hAnsi="Times New Roman"/>
          <w:b w:val="0"/>
          <w:i w:val="0"/>
          <w:szCs w:val="22"/>
          <w:lang w:val="cs-CZ"/>
        </w:rPr>
        <w:t xml:space="preserve">každého roku smluvního období Objednatel uhradí Dopravci zálohu do </w:t>
      </w:r>
      <w:r w:rsidR="00CD0DEA">
        <w:rPr>
          <w:rFonts w:ascii="Times New Roman" w:hAnsi="Times New Roman"/>
          <w:b w:val="0"/>
          <w:i w:val="0"/>
          <w:szCs w:val="22"/>
          <w:lang w:val="cs-CZ"/>
        </w:rPr>
        <w:t>22</w:t>
      </w:r>
      <w:r w:rsidRPr="00AD17DF">
        <w:rPr>
          <w:rFonts w:ascii="Times New Roman" w:hAnsi="Times New Roman"/>
          <w:b w:val="0"/>
          <w:i w:val="0"/>
          <w:szCs w:val="22"/>
          <w:lang w:val="cs-CZ"/>
        </w:rPr>
        <w:t>.</w:t>
      </w:r>
      <w:r w:rsidR="00357654" w:rsidRPr="00AD17DF">
        <w:rPr>
          <w:rFonts w:ascii="Times New Roman" w:hAnsi="Times New Roman"/>
          <w:b w:val="0"/>
          <w:i w:val="0"/>
          <w:szCs w:val="22"/>
          <w:lang w:val="cs-CZ"/>
        </w:rPr>
        <w:t xml:space="preserve"> </w:t>
      </w:r>
      <w:r w:rsidR="00AA455C" w:rsidRPr="00AD17DF">
        <w:rPr>
          <w:rFonts w:ascii="Times New Roman" w:hAnsi="Times New Roman"/>
          <w:b w:val="0"/>
          <w:i w:val="0"/>
          <w:szCs w:val="22"/>
          <w:lang w:val="cs-CZ"/>
        </w:rPr>
        <w:t xml:space="preserve">prosince </w:t>
      </w:r>
      <w:r w:rsidR="00823B9E" w:rsidRPr="00AD17DF">
        <w:rPr>
          <w:rFonts w:ascii="Times New Roman" w:hAnsi="Times New Roman"/>
          <w:b w:val="0"/>
          <w:i w:val="0"/>
          <w:szCs w:val="22"/>
          <w:lang w:val="cs-CZ"/>
        </w:rPr>
        <w:t>příslušného</w:t>
      </w:r>
      <w:r w:rsidRPr="00AD17DF">
        <w:rPr>
          <w:rFonts w:ascii="Times New Roman" w:hAnsi="Times New Roman"/>
          <w:b w:val="0"/>
          <w:i w:val="0"/>
          <w:szCs w:val="22"/>
          <w:lang w:val="cs-CZ"/>
        </w:rPr>
        <w:t xml:space="preserve"> roku, a to </w:t>
      </w:r>
      <w:r w:rsidR="0048457C" w:rsidRPr="00AD17DF">
        <w:rPr>
          <w:rFonts w:ascii="Times New Roman" w:hAnsi="Times New Roman"/>
          <w:b w:val="0"/>
          <w:i w:val="0"/>
          <w:szCs w:val="22"/>
          <w:lang w:val="cs-CZ"/>
        </w:rPr>
        <w:t xml:space="preserve">na úhradu Odměny za </w:t>
      </w:r>
      <w:r w:rsidR="00D175CE" w:rsidRPr="00AD17DF">
        <w:rPr>
          <w:rFonts w:ascii="Times New Roman" w:hAnsi="Times New Roman"/>
          <w:b w:val="0"/>
          <w:i w:val="0"/>
          <w:szCs w:val="22"/>
          <w:lang w:val="cs-CZ"/>
        </w:rPr>
        <w:t xml:space="preserve">prosinec </w:t>
      </w:r>
      <w:r w:rsidR="00D175CE">
        <w:rPr>
          <w:rFonts w:ascii="Times New Roman" w:hAnsi="Times New Roman"/>
          <w:b w:val="0"/>
          <w:i w:val="0"/>
          <w:szCs w:val="22"/>
          <w:lang w:val="cs-CZ"/>
        </w:rPr>
        <w:t xml:space="preserve">a Doplatku za </w:t>
      </w:r>
      <w:r w:rsidR="0048457C" w:rsidRPr="00AD17DF">
        <w:rPr>
          <w:rFonts w:ascii="Times New Roman" w:hAnsi="Times New Roman"/>
          <w:b w:val="0"/>
          <w:i w:val="0"/>
          <w:szCs w:val="22"/>
          <w:lang w:val="cs-CZ"/>
        </w:rPr>
        <w:t xml:space="preserve">listopad, </w:t>
      </w:r>
      <w:r w:rsidRPr="00AD17DF">
        <w:rPr>
          <w:rFonts w:ascii="Times New Roman" w:hAnsi="Times New Roman"/>
          <w:b w:val="0"/>
          <w:i w:val="0"/>
          <w:szCs w:val="22"/>
          <w:lang w:val="cs-CZ"/>
        </w:rPr>
        <w:t xml:space="preserve">ve výši </w:t>
      </w:r>
      <w:r w:rsidR="00823B9E" w:rsidRPr="00AD17DF">
        <w:rPr>
          <w:rFonts w:ascii="Times New Roman" w:hAnsi="Times New Roman"/>
          <w:b w:val="0"/>
          <w:i w:val="0"/>
          <w:szCs w:val="22"/>
          <w:lang w:val="cs-CZ"/>
        </w:rPr>
        <w:t>stanovené</w:t>
      </w:r>
      <w:r w:rsidRPr="00AD17DF">
        <w:rPr>
          <w:rFonts w:ascii="Times New Roman" w:hAnsi="Times New Roman"/>
          <w:b w:val="0"/>
          <w:i w:val="0"/>
          <w:szCs w:val="22"/>
          <w:lang w:val="cs-CZ"/>
        </w:rPr>
        <w:t xml:space="preserve"> Objednatelem, v závislosti na jeho možnostech. </w:t>
      </w:r>
      <w:r w:rsidR="00A516F2" w:rsidRPr="00AD17DF">
        <w:rPr>
          <w:rFonts w:ascii="Times New Roman" w:hAnsi="Times New Roman"/>
          <w:b w:val="0"/>
          <w:i w:val="0"/>
          <w:szCs w:val="22"/>
          <w:lang w:val="cs-CZ"/>
        </w:rPr>
        <w:t xml:space="preserve">Odměna </w:t>
      </w:r>
      <w:r w:rsidRPr="00AD17DF">
        <w:rPr>
          <w:rFonts w:ascii="Times New Roman" w:hAnsi="Times New Roman"/>
          <w:b w:val="0"/>
          <w:i w:val="0"/>
          <w:szCs w:val="22"/>
          <w:lang w:val="cs-CZ"/>
        </w:rPr>
        <w:t>za měsíc</w:t>
      </w:r>
      <w:r w:rsidR="0048457C" w:rsidRPr="00AD17DF">
        <w:rPr>
          <w:rFonts w:ascii="Times New Roman" w:hAnsi="Times New Roman"/>
          <w:b w:val="0"/>
          <w:i w:val="0"/>
          <w:szCs w:val="22"/>
          <w:lang w:val="cs-CZ"/>
        </w:rPr>
        <w:t xml:space="preserve">e listopad a </w:t>
      </w:r>
      <w:r w:rsidRPr="00AD17DF">
        <w:rPr>
          <w:rFonts w:ascii="Times New Roman" w:hAnsi="Times New Roman"/>
          <w:b w:val="0"/>
          <w:i w:val="0"/>
          <w:szCs w:val="22"/>
          <w:lang w:val="cs-CZ"/>
        </w:rPr>
        <w:t xml:space="preserve">prosinec bude následně vyúčtována </w:t>
      </w:r>
      <w:r w:rsidR="00A516F2" w:rsidRPr="00AD17DF">
        <w:rPr>
          <w:rFonts w:ascii="Times New Roman" w:hAnsi="Times New Roman"/>
          <w:b w:val="0"/>
          <w:i w:val="0"/>
          <w:szCs w:val="22"/>
          <w:lang w:val="cs-CZ"/>
        </w:rPr>
        <w:t xml:space="preserve">podle pravidel dle </w:t>
      </w:r>
      <w:r w:rsidR="002328D3" w:rsidRPr="00AD17DF">
        <w:rPr>
          <w:rFonts w:ascii="Times New Roman" w:hAnsi="Times New Roman"/>
          <w:b w:val="0"/>
          <w:i w:val="0"/>
          <w:szCs w:val="22"/>
          <w:lang w:val="cs-CZ"/>
        </w:rPr>
        <w:t>odst</w:t>
      </w:r>
      <w:r w:rsidR="00A516F2" w:rsidRPr="00AD17DF">
        <w:rPr>
          <w:rFonts w:ascii="Times New Roman" w:hAnsi="Times New Roman"/>
          <w:b w:val="0"/>
          <w:i w:val="0"/>
          <w:szCs w:val="22"/>
          <w:lang w:val="cs-CZ"/>
        </w:rPr>
        <w:t xml:space="preserve">. </w:t>
      </w:r>
      <w:r w:rsidR="001B012F" w:rsidRPr="00AD17DF">
        <w:rPr>
          <w:lang w:val="cs-CZ"/>
        </w:rPr>
        <w:fldChar w:fldCharType="begin"/>
      </w:r>
      <w:r w:rsidR="001B012F" w:rsidRPr="00AD17DF">
        <w:rPr>
          <w:lang w:val="cs-CZ"/>
        </w:rPr>
        <w:instrText xml:space="preserve"> REF _Ref276467383 \r \h  \* MERGEFORMAT </w:instrText>
      </w:r>
      <w:r w:rsidR="001B012F" w:rsidRPr="00AD17DF">
        <w:rPr>
          <w:lang w:val="cs-CZ"/>
        </w:rPr>
      </w:r>
      <w:r w:rsidR="001B012F" w:rsidRPr="00AD17DF">
        <w:rPr>
          <w:lang w:val="cs-CZ"/>
        </w:rPr>
        <w:fldChar w:fldCharType="separate"/>
      </w:r>
      <w:r w:rsidR="00AB4BD3" w:rsidRPr="00AB4BD3">
        <w:rPr>
          <w:rFonts w:ascii="Times New Roman" w:hAnsi="Times New Roman"/>
          <w:b w:val="0"/>
          <w:i w:val="0"/>
          <w:szCs w:val="22"/>
          <w:lang w:val="cs-CZ"/>
        </w:rPr>
        <w:t>4.6</w:t>
      </w:r>
      <w:r w:rsidR="001B012F" w:rsidRPr="00AD17DF">
        <w:rPr>
          <w:lang w:val="cs-CZ"/>
        </w:rPr>
        <w:fldChar w:fldCharType="end"/>
      </w:r>
      <w:r w:rsidR="00C468D8" w:rsidRPr="00AD17DF">
        <w:rPr>
          <w:rFonts w:ascii="Times New Roman" w:hAnsi="Times New Roman"/>
          <w:b w:val="0"/>
          <w:i w:val="0"/>
          <w:szCs w:val="22"/>
          <w:lang w:val="cs-CZ"/>
        </w:rPr>
        <w:t xml:space="preserve"> a </w:t>
      </w:r>
      <w:r w:rsidR="00C0726B">
        <w:rPr>
          <w:rFonts w:ascii="Times New Roman" w:hAnsi="Times New Roman"/>
          <w:b w:val="0"/>
          <w:i w:val="0"/>
          <w:szCs w:val="22"/>
          <w:lang w:val="cs-CZ"/>
        </w:rPr>
        <w:fldChar w:fldCharType="begin"/>
      </w:r>
      <w:r w:rsidR="00C0726B">
        <w:rPr>
          <w:rFonts w:ascii="Times New Roman" w:hAnsi="Times New Roman"/>
          <w:b w:val="0"/>
          <w:i w:val="0"/>
          <w:szCs w:val="22"/>
          <w:lang w:val="cs-CZ"/>
        </w:rPr>
        <w:instrText xml:space="preserve"> REF _Ref150506046 \n \h </w:instrText>
      </w:r>
      <w:r w:rsidR="00C0726B">
        <w:rPr>
          <w:rFonts w:ascii="Times New Roman" w:hAnsi="Times New Roman"/>
          <w:b w:val="0"/>
          <w:i w:val="0"/>
          <w:szCs w:val="22"/>
          <w:lang w:val="cs-CZ"/>
        </w:rPr>
      </w:r>
      <w:r w:rsidR="00C0726B">
        <w:rPr>
          <w:rFonts w:ascii="Times New Roman" w:hAnsi="Times New Roman"/>
          <w:b w:val="0"/>
          <w:i w:val="0"/>
          <w:szCs w:val="22"/>
          <w:lang w:val="cs-CZ"/>
        </w:rPr>
        <w:fldChar w:fldCharType="separate"/>
      </w:r>
      <w:r w:rsidR="00C0726B">
        <w:rPr>
          <w:rFonts w:ascii="Times New Roman" w:hAnsi="Times New Roman"/>
          <w:b w:val="0"/>
          <w:i w:val="0"/>
          <w:szCs w:val="22"/>
          <w:lang w:val="cs-CZ"/>
        </w:rPr>
        <w:t>4.7</w:t>
      </w:r>
      <w:r w:rsidR="00C0726B">
        <w:rPr>
          <w:rFonts w:ascii="Times New Roman" w:hAnsi="Times New Roman"/>
          <w:b w:val="0"/>
          <w:i w:val="0"/>
          <w:szCs w:val="22"/>
          <w:lang w:val="cs-CZ"/>
        </w:rPr>
        <w:fldChar w:fldCharType="end"/>
      </w:r>
      <w:r w:rsidR="004E042E" w:rsidRPr="00AD17DF">
        <w:rPr>
          <w:rFonts w:ascii="Times New Roman" w:hAnsi="Times New Roman"/>
          <w:b w:val="0"/>
          <w:i w:val="0"/>
          <w:szCs w:val="22"/>
          <w:lang w:val="cs-CZ"/>
        </w:rPr>
        <w:fldChar w:fldCharType="begin"/>
      </w:r>
      <w:r w:rsidR="004E042E" w:rsidRPr="00AD17DF">
        <w:rPr>
          <w:rFonts w:ascii="Times New Roman" w:hAnsi="Times New Roman"/>
          <w:b w:val="0"/>
          <w:i w:val="0"/>
          <w:szCs w:val="22"/>
          <w:lang w:val="cs-CZ"/>
        </w:rPr>
        <w:instrText xml:space="preserve"> REF _Ref491656354 \r \h </w:instrText>
      </w:r>
      <w:r w:rsidR="00534F9C" w:rsidRPr="00AD17DF">
        <w:rPr>
          <w:rFonts w:ascii="Times New Roman" w:hAnsi="Times New Roman"/>
          <w:b w:val="0"/>
          <w:i w:val="0"/>
          <w:szCs w:val="22"/>
          <w:lang w:val="cs-CZ"/>
        </w:rPr>
        <w:instrText xml:space="preserve"> \* MERGEFORMAT </w:instrText>
      </w:r>
      <w:r w:rsidR="004E042E" w:rsidRPr="00AD17DF">
        <w:rPr>
          <w:rFonts w:ascii="Times New Roman" w:hAnsi="Times New Roman"/>
          <w:b w:val="0"/>
          <w:i w:val="0"/>
          <w:szCs w:val="22"/>
          <w:lang w:val="cs-CZ"/>
        </w:rPr>
      </w:r>
      <w:r w:rsidR="00000000">
        <w:rPr>
          <w:rFonts w:ascii="Times New Roman" w:hAnsi="Times New Roman"/>
          <w:b w:val="0"/>
          <w:i w:val="0"/>
          <w:szCs w:val="22"/>
          <w:lang w:val="cs-CZ"/>
        </w:rPr>
        <w:fldChar w:fldCharType="separate"/>
      </w:r>
      <w:r w:rsidR="004E042E" w:rsidRPr="00AD17DF">
        <w:rPr>
          <w:rFonts w:ascii="Times New Roman" w:hAnsi="Times New Roman"/>
          <w:b w:val="0"/>
          <w:i w:val="0"/>
          <w:szCs w:val="22"/>
          <w:lang w:val="cs-CZ"/>
        </w:rPr>
        <w:fldChar w:fldCharType="end"/>
      </w:r>
      <w:r w:rsidR="00534F9C" w:rsidRPr="00AD17DF">
        <w:rPr>
          <w:rFonts w:ascii="Times New Roman" w:hAnsi="Times New Roman"/>
          <w:b w:val="0"/>
          <w:i w:val="0"/>
          <w:szCs w:val="22"/>
          <w:lang w:val="cs-CZ"/>
        </w:rPr>
        <w:t xml:space="preserve"> této Smlouvy</w:t>
      </w:r>
      <w:r w:rsidRPr="00AD17DF">
        <w:rPr>
          <w:rFonts w:ascii="Times New Roman" w:hAnsi="Times New Roman"/>
          <w:b w:val="0"/>
          <w:i w:val="0"/>
          <w:szCs w:val="22"/>
          <w:lang w:val="cs-CZ"/>
        </w:rPr>
        <w:t>.</w:t>
      </w:r>
      <w:bookmarkEnd w:id="16"/>
    </w:p>
    <w:p w14:paraId="4BFE6CAC" w14:textId="503BA501" w:rsidR="00264205" w:rsidRPr="00AD17DF" w:rsidRDefault="004C620D" w:rsidP="00C97F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má právo požádat o změnu výše </w:t>
      </w:r>
      <w:r w:rsidR="002D0438" w:rsidRPr="00AD17DF">
        <w:rPr>
          <w:rFonts w:ascii="Times New Roman" w:hAnsi="Times New Roman"/>
          <w:b w:val="0"/>
          <w:i w:val="0"/>
          <w:szCs w:val="22"/>
          <w:lang w:val="cs-CZ"/>
        </w:rPr>
        <w:t>Z</w:t>
      </w:r>
      <w:r w:rsidRPr="00AD17DF">
        <w:rPr>
          <w:rFonts w:ascii="Times New Roman" w:hAnsi="Times New Roman"/>
          <w:b w:val="0"/>
          <w:i w:val="0"/>
          <w:szCs w:val="22"/>
          <w:lang w:val="cs-CZ"/>
        </w:rPr>
        <w:t>álohy</w:t>
      </w:r>
      <w:r w:rsidR="007C3C6D">
        <w:rPr>
          <w:rFonts w:ascii="Times New Roman" w:hAnsi="Times New Roman"/>
          <w:b w:val="0"/>
          <w:i w:val="0"/>
          <w:szCs w:val="22"/>
          <w:lang w:val="cs-CZ"/>
        </w:rPr>
        <w:t xml:space="preserve"> v případě</w:t>
      </w:r>
      <w:r w:rsidRPr="00AD17DF">
        <w:rPr>
          <w:rFonts w:ascii="Times New Roman" w:hAnsi="Times New Roman"/>
          <w:b w:val="0"/>
          <w:i w:val="0"/>
          <w:szCs w:val="22"/>
          <w:lang w:val="cs-CZ"/>
        </w:rPr>
        <w:t xml:space="preserve">, kdy </w:t>
      </w:r>
      <w:r w:rsidR="00AC6811" w:rsidRPr="00AD17DF">
        <w:rPr>
          <w:rFonts w:ascii="Times New Roman" w:hAnsi="Times New Roman"/>
          <w:b w:val="0"/>
          <w:i w:val="0"/>
          <w:szCs w:val="22"/>
          <w:lang w:val="cs-CZ"/>
        </w:rPr>
        <w:t>Z</w:t>
      </w:r>
      <w:r w:rsidRPr="00AD17DF">
        <w:rPr>
          <w:rFonts w:ascii="Times New Roman" w:hAnsi="Times New Roman"/>
          <w:b w:val="0"/>
          <w:i w:val="0"/>
          <w:szCs w:val="22"/>
          <w:lang w:val="cs-CZ"/>
        </w:rPr>
        <w:t xml:space="preserve">áloha nebude dosahovat po dobu </w:t>
      </w:r>
      <w:r w:rsidR="002D0438" w:rsidRPr="00AD17DF">
        <w:rPr>
          <w:rFonts w:ascii="Times New Roman" w:hAnsi="Times New Roman"/>
          <w:b w:val="0"/>
          <w:i w:val="0"/>
          <w:szCs w:val="22"/>
          <w:lang w:val="cs-CZ"/>
        </w:rPr>
        <w:t>tří</w:t>
      </w:r>
      <w:r w:rsidRPr="00AD17DF">
        <w:rPr>
          <w:rFonts w:ascii="Times New Roman" w:hAnsi="Times New Roman"/>
          <w:b w:val="0"/>
          <w:i w:val="0"/>
          <w:szCs w:val="22"/>
          <w:lang w:val="cs-CZ"/>
        </w:rPr>
        <w:t xml:space="preserve"> po sobě jdoucích měsíců alespoň 65</w:t>
      </w:r>
      <w:r w:rsidR="00CA78C1"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w:t>
      </w:r>
      <w:r w:rsidR="00C40222" w:rsidRPr="00AD17DF">
        <w:rPr>
          <w:rFonts w:ascii="Times New Roman" w:hAnsi="Times New Roman"/>
          <w:b w:val="0"/>
          <w:i w:val="0"/>
          <w:szCs w:val="22"/>
          <w:lang w:val="cs-CZ"/>
        </w:rPr>
        <w:t xml:space="preserve"> z částky O – T za kalendářní měsíc.</w:t>
      </w:r>
      <w:r w:rsidRPr="00AD17DF">
        <w:rPr>
          <w:rFonts w:ascii="Times New Roman" w:hAnsi="Times New Roman"/>
          <w:b w:val="0"/>
          <w:i w:val="0"/>
          <w:szCs w:val="22"/>
          <w:lang w:val="cs-CZ"/>
        </w:rPr>
        <w:t xml:space="preserve"> </w:t>
      </w:r>
      <w:r w:rsidR="00EE78E9" w:rsidRPr="00AD17DF">
        <w:rPr>
          <w:rFonts w:ascii="Times New Roman" w:hAnsi="Times New Roman"/>
          <w:b w:val="0"/>
          <w:i w:val="0"/>
          <w:szCs w:val="22"/>
          <w:lang w:val="cs-CZ"/>
        </w:rPr>
        <w:t>Objednatel je povinen</w:t>
      </w:r>
      <w:r w:rsidR="005F2F89" w:rsidRPr="00AD17DF">
        <w:rPr>
          <w:rFonts w:ascii="Times New Roman" w:hAnsi="Times New Roman"/>
          <w:b w:val="0"/>
          <w:i w:val="0"/>
          <w:szCs w:val="22"/>
          <w:lang w:val="cs-CZ"/>
        </w:rPr>
        <w:t xml:space="preserve"> v případě, že žádost Dopravce vyhodnotí jako důvodnou,</w:t>
      </w:r>
      <w:r w:rsidR="00EE78E9" w:rsidRPr="00AD17DF">
        <w:rPr>
          <w:rFonts w:ascii="Times New Roman" w:hAnsi="Times New Roman"/>
          <w:b w:val="0"/>
          <w:i w:val="0"/>
          <w:szCs w:val="22"/>
          <w:lang w:val="cs-CZ"/>
        </w:rPr>
        <w:t xml:space="preserve"> žádosti </w:t>
      </w:r>
      <w:r w:rsidR="00AC6811" w:rsidRPr="00AD17DF">
        <w:rPr>
          <w:rFonts w:ascii="Times New Roman" w:hAnsi="Times New Roman"/>
          <w:b w:val="0"/>
          <w:i w:val="0"/>
          <w:szCs w:val="22"/>
          <w:lang w:val="cs-CZ"/>
        </w:rPr>
        <w:t>D</w:t>
      </w:r>
      <w:r w:rsidR="00EE78E9" w:rsidRPr="00AD17DF">
        <w:rPr>
          <w:rFonts w:ascii="Times New Roman" w:hAnsi="Times New Roman"/>
          <w:b w:val="0"/>
          <w:i w:val="0"/>
          <w:szCs w:val="22"/>
          <w:lang w:val="cs-CZ"/>
        </w:rPr>
        <w:t>opravce vyhovět a od kalendářního měsíce</w:t>
      </w:r>
      <w:r w:rsidR="00AC6811" w:rsidRPr="00AD17DF">
        <w:rPr>
          <w:rFonts w:ascii="Times New Roman" w:hAnsi="Times New Roman"/>
          <w:b w:val="0"/>
          <w:i w:val="0"/>
          <w:szCs w:val="22"/>
          <w:lang w:val="cs-CZ"/>
        </w:rPr>
        <w:t xml:space="preserve"> následujícího po měsíci, v němž Dopravce o zvýšení Zálohy požádal, </w:t>
      </w:r>
      <w:r w:rsidR="00EE78E9" w:rsidRPr="00AD17DF">
        <w:rPr>
          <w:rFonts w:ascii="Times New Roman" w:hAnsi="Times New Roman"/>
          <w:b w:val="0"/>
          <w:i w:val="0"/>
          <w:szCs w:val="22"/>
          <w:lang w:val="cs-CZ"/>
        </w:rPr>
        <w:t xml:space="preserve">vyplácet </w:t>
      </w:r>
      <w:r w:rsidR="00AC6811" w:rsidRPr="00AD17DF">
        <w:rPr>
          <w:rFonts w:ascii="Times New Roman" w:hAnsi="Times New Roman"/>
          <w:b w:val="0"/>
          <w:i w:val="0"/>
          <w:szCs w:val="22"/>
          <w:lang w:val="cs-CZ"/>
        </w:rPr>
        <w:t>D</w:t>
      </w:r>
      <w:r w:rsidR="00EE78E9" w:rsidRPr="00AD17DF">
        <w:rPr>
          <w:rFonts w:ascii="Times New Roman" w:hAnsi="Times New Roman"/>
          <w:b w:val="0"/>
          <w:i w:val="0"/>
          <w:szCs w:val="22"/>
          <w:lang w:val="cs-CZ"/>
        </w:rPr>
        <w:t xml:space="preserve">opravci </w:t>
      </w:r>
      <w:r w:rsidR="00AC6811" w:rsidRPr="00AD17DF">
        <w:rPr>
          <w:rFonts w:ascii="Times New Roman" w:hAnsi="Times New Roman"/>
          <w:b w:val="0"/>
          <w:i w:val="0"/>
          <w:szCs w:val="22"/>
          <w:lang w:val="cs-CZ"/>
        </w:rPr>
        <w:t>Z</w:t>
      </w:r>
      <w:r w:rsidR="00EE78E9" w:rsidRPr="00AD17DF">
        <w:rPr>
          <w:rFonts w:ascii="Times New Roman" w:hAnsi="Times New Roman"/>
          <w:b w:val="0"/>
          <w:i w:val="0"/>
          <w:szCs w:val="22"/>
          <w:lang w:val="cs-CZ"/>
        </w:rPr>
        <w:t xml:space="preserve">álohu, která bude činit </w:t>
      </w:r>
      <w:r w:rsidR="0034766E" w:rsidRPr="00AD17DF">
        <w:rPr>
          <w:rFonts w:ascii="Times New Roman" w:hAnsi="Times New Roman"/>
          <w:b w:val="0"/>
          <w:i w:val="0"/>
          <w:szCs w:val="22"/>
          <w:lang w:val="cs-CZ"/>
        </w:rPr>
        <w:t xml:space="preserve">alespoň </w:t>
      </w:r>
      <w:r w:rsidR="00EE78E9" w:rsidRPr="00AD17DF">
        <w:rPr>
          <w:rFonts w:ascii="Times New Roman" w:hAnsi="Times New Roman"/>
          <w:b w:val="0"/>
          <w:i w:val="0"/>
          <w:szCs w:val="22"/>
          <w:lang w:val="cs-CZ"/>
        </w:rPr>
        <w:t>70</w:t>
      </w:r>
      <w:r w:rsidR="00330A26" w:rsidRPr="00AD17DF">
        <w:rPr>
          <w:rFonts w:ascii="Times New Roman" w:hAnsi="Times New Roman"/>
          <w:b w:val="0"/>
          <w:i w:val="0"/>
          <w:szCs w:val="22"/>
          <w:lang w:val="cs-CZ"/>
        </w:rPr>
        <w:t xml:space="preserve"> </w:t>
      </w:r>
      <w:r w:rsidR="00EE78E9" w:rsidRPr="00AD17DF">
        <w:rPr>
          <w:rFonts w:ascii="Times New Roman" w:hAnsi="Times New Roman"/>
          <w:b w:val="0"/>
          <w:i w:val="0"/>
          <w:szCs w:val="22"/>
          <w:lang w:val="cs-CZ"/>
        </w:rPr>
        <w:t>% průměrné měsíční částky</w:t>
      </w:r>
      <w:r w:rsidR="00706B79" w:rsidRPr="00AD17DF">
        <w:rPr>
          <w:rFonts w:ascii="Times New Roman" w:hAnsi="Times New Roman"/>
          <w:b w:val="0"/>
          <w:i w:val="0"/>
          <w:szCs w:val="22"/>
          <w:lang w:val="cs-CZ"/>
        </w:rPr>
        <w:t xml:space="preserve"> vypočtené ze vzorce</w:t>
      </w:r>
      <w:r w:rsidR="00EE78E9" w:rsidRPr="00AD17DF">
        <w:rPr>
          <w:rFonts w:ascii="Times New Roman" w:hAnsi="Times New Roman"/>
          <w:b w:val="0"/>
          <w:i w:val="0"/>
          <w:szCs w:val="22"/>
          <w:lang w:val="cs-CZ"/>
        </w:rPr>
        <w:t xml:space="preserve"> </w:t>
      </w:r>
      <w:proofErr w:type="gramStart"/>
      <w:r w:rsidR="00EE78E9" w:rsidRPr="00AD17DF">
        <w:rPr>
          <w:rFonts w:ascii="Times New Roman" w:hAnsi="Times New Roman"/>
          <w:b w:val="0"/>
          <w:i w:val="0"/>
          <w:szCs w:val="22"/>
          <w:lang w:val="cs-CZ"/>
        </w:rPr>
        <w:t>O – T</w:t>
      </w:r>
      <w:proofErr w:type="gramEnd"/>
      <w:r w:rsidR="00706B79" w:rsidRPr="00AD17DF">
        <w:rPr>
          <w:rFonts w:ascii="Times New Roman" w:hAnsi="Times New Roman"/>
          <w:b w:val="0"/>
          <w:i w:val="0"/>
          <w:szCs w:val="22"/>
          <w:lang w:val="cs-CZ"/>
        </w:rPr>
        <w:t xml:space="preserve"> (jak jsou tyto zkratky definovány </w:t>
      </w:r>
      <w:r w:rsidR="00BC597B" w:rsidRPr="00AD17DF">
        <w:rPr>
          <w:rFonts w:ascii="Times New Roman" w:hAnsi="Times New Roman"/>
          <w:b w:val="0"/>
          <w:i w:val="0"/>
          <w:szCs w:val="22"/>
          <w:lang w:val="cs-CZ"/>
        </w:rPr>
        <w:t xml:space="preserve">v </w:t>
      </w:r>
      <w:r w:rsidR="002328D3" w:rsidRPr="00AD17DF">
        <w:rPr>
          <w:rFonts w:ascii="Times New Roman" w:hAnsi="Times New Roman"/>
          <w:b w:val="0"/>
          <w:i w:val="0"/>
          <w:szCs w:val="22"/>
          <w:lang w:val="cs-CZ"/>
        </w:rPr>
        <w:t xml:space="preserve">odst. </w:t>
      </w:r>
      <w:r w:rsidR="002328D3" w:rsidRPr="00AD17DF">
        <w:rPr>
          <w:rFonts w:ascii="Times New Roman" w:hAnsi="Times New Roman"/>
          <w:b w:val="0"/>
          <w:i w:val="0"/>
          <w:szCs w:val="22"/>
          <w:lang w:val="cs-CZ"/>
        </w:rPr>
        <w:fldChar w:fldCharType="begin"/>
      </w:r>
      <w:r w:rsidR="002328D3" w:rsidRPr="00AD17DF">
        <w:rPr>
          <w:rFonts w:ascii="Times New Roman" w:hAnsi="Times New Roman"/>
          <w:b w:val="0"/>
          <w:i w:val="0"/>
          <w:szCs w:val="22"/>
          <w:lang w:val="cs-CZ"/>
        </w:rPr>
        <w:instrText xml:space="preserve"> REF _Ref271622074 \r \h </w:instrText>
      </w:r>
      <w:r w:rsidR="00534F9C" w:rsidRPr="00AD17DF">
        <w:rPr>
          <w:rFonts w:ascii="Times New Roman" w:hAnsi="Times New Roman"/>
          <w:b w:val="0"/>
          <w:i w:val="0"/>
          <w:szCs w:val="22"/>
          <w:lang w:val="cs-CZ"/>
        </w:rPr>
        <w:instrText xml:space="preserve"> \* MERGEFORMAT </w:instrText>
      </w:r>
      <w:r w:rsidR="002328D3" w:rsidRPr="00AD17DF">
        <w:rPr>
          <w:rFonts w:ascii="Times New Roman" w:hAnsi="Times New Roman"/>
          <w:b w:val="0"/>
          <w:i w:val="0"/>
          <w:szCs w:val="22"/>
          <w:lang w:val="cs-CZ"/>
        </w:rPr>
      </w:r>
      <w:r w:rsidR="002328D3"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4.2</w:t>
      </w:r>
      <w:r w:rsidR="002328D3" w:rsidRPr="00AD17DF">
        <w:rPr>
          <w:rFonts w:ascii="Times New Roman" w:hAnsi="Times New Roman"/>
          <w:b w:val="0"/>
          <w:i w:val="0"/>
          <w:szCs w:val="22"/>
          <w:lang w:val="cs-CZ"/>
        </w:rPr>
        <w:fldChar w:fldCharType="end"/>
      </w:r>
      <w:r w:rsidR="00BC597B" w:rsidRPr="00AD17DF">
        <w:rPr>
          <w:rFonts w:ascii="Times New Roman" w:hAnsi="Times New Roman"/>
          <w:b w:val="0"/>
          <w:i w:val="0"/>
          <w:szCs w:val="22"/>
          <w:lang w:val="cs-CZ"/>
        </w:rPr>
        <w:t xml:space="preserve"> </w:t>
      </w:r>
      <w:r w:rsidR="00534F9C" w:rsidRPr="00AD17DF">
        <w:rPr>
          <w:rFonts w:ascii="Times New Roman" w:hAnsi="Times New Roman"/>
          <w:b w:val="0"/>
          <w:i w:val="0"/>
          <w:szCs w:val="22"/>
          <w:lang w:val="cs-CZ"/>
        </w:rPr>
        <w:t>této Smlouvy</w:t>
      </w:r>
      <w:r w:rsidR="00BC597B" w:rsidRPr="00AD17DF">
        <w:rPr>
          <w:rFonts w:ascii="Times New Roman" w:hAnsi="Times New Roman"/>
          <w:b w:val="0"/>
          <w:i w:val="0"/>
          <w:szCs w:val="22"/>
          <w:lang w:val="cs-CZ"/>
        </w:rPr>
        <w:t>)</w:t>
      </w:r>
      <w:r w:rsidR="00EE78E9" w:rsidRPr="00AD17DF">
        <w:rPr>
          <w:rFonts w:ascii="Times New Roman" w:hAnsi="Times New Roman"/>
          <w:b w:val="0"/>
          <w:i w:val="0"/>
          <w:szCs w:val="22"/>
          <w:lang w:val="cs-CZ"/>
        </w:rPr>
        <w:t xml:space="preserve"> za poslední 3 </w:t>
      </w:r>
      <w:r w:rsidR="00706B79" w:rsidRPr="00AD17DF">
        <w:rPr>
          <w:rFonts w:ascii="Times New Roman" w:hAnsi="Times New Roman"/>
          <w:b w:val="0"/>
          <w:i w:val="0"/>
          <w:szCs w:val="22"/>
          <w:lang w:val="cs-CZ"/>
        </w:rPr>
        <w:t xml:space="preserve">ukončené </w:t>
      </w:r>
      <w:r w:rsidR="00EE78E9" w:rsidRPr="00AD17DF">
        <w:rPr>
          <w:rFonts w:ascii="Times New Roman" w:hAnsi="Times New Roman"/>
          <w:b w:val="0"/>
          <w:i w:val="0"/>
          <w:szCs w:val="22"/>
          <w:lang w:val="cs-CZ"/>
        </w:rPr>
        <w:t>měsíce.</w:t>
      </w:r>
      <w:r w:rsidR="005C0510" w:rsidRPr="00AD17DF">
        <w:rPr>
          <w:rFonts w:ascii="Times New Roman" w:hAnsi="Times New Roman"/>
          <w:b w:val="0"/>
          <w:i w:val="0"/>
          <w:szCs w:val="22"/>
          <w:lang w:val="cs-CZ"/>
        </w:rPr>
        <w:t xml:space="preserve"> Objednatel má právo změnit výši </w:t>
      </w:r>
      <w:r w:rsidR="00D22C3D" w:rsidRPr="00AD17DF">
        <w:rPr>
          <w:rFonts w:ascii="Times New Roman" w:hAnsi="Times New Roman"/>
          <w:b w:val="0"/>
          <w:i w:val="0"/>
          <w:szCs w:val="22"/>
          <w:lang w:val="cs-CZ"/>
        </w:rPr>
        <w:t>Z</w:t>
      </w:r>
      <w:r w:rsidR="005C0510" w:rsidRPr="00AD17DF">
        <w:rPr>
          <w:rFonts w:ascii="Times New Roman" w:hAnsi="Times New Roman"/>
          <w:b w:val="0"/>
          <w:i w:val="0"/>
          <w:szCs w:val="22"/>
          <w:lang w:val="cs-CZ"/>
        </w:rPr>
        <w:t xml:space="preserve">álohy v případě, že </w:t>
      </w:r>
      <w:r w:rsidR="00BC597B" w:rsidRPr="00AD17DF">
        <w:rPr>
          <w:rFonts w:ascii="Times New Roman" w:hAnsi="Times New Roman"/>
          <w:b w:val="0"/>
          <w:i w:val="0"/>
          <w:szCs w:val="22"/>
          <w:lang w:val="cs-CZ"/>
        </w:rPr>
        <w:t xml:space="preserve">Záloha </w:t>
      </w:r>
      <w:r w:rsidR="005C0510" w:rsidRPr="00AD17DF">
        <w:rPr>
          <w:rFonts w:ascii="Times New Roman" w:hAnsi="Times New Roman"/>
          <w:b w:val="0"/>
          <w:i w:val="0"/>
          <w:szCs w:val="22"/>
          <w:lang w:val="cs-CZ"/>
        </w:rPr>
        <w:t>bude po více než tři po sobě jdoucí měsíce převyšovat 90</w:t>
      </w:r>
      <w:r w:rsidR="00330A26" w:rsidRPr="00AD17DF">
        <w:rPr>
          <w:rFonts w:ascii="Times New Roman" w:hAnsi="Times New Roman"/>
          <w:b w:val="0"/>
          <w:i w:val="0"/>
          <w:szCs w:val="22"/>
          <w:lang w:val="cs-CZ"/>
        </w:rPr>
        <w:t xml:space="preserve"> </w:t>
      </w:r>
      <w:r w:rsidR="005C0510" w:rsidRPr="00AD17DF">
        <w:rPr>
          <w:rFonts w:ascii="Times New Roman" w:hAnsi="Times New Roman"/>
          <w:b w:val="0"/>
          <w:i w:val="0"/>
          <w:szCs w:val="22"/>
          <w:lang w:val="cs-CZ"/>
        </w:rPr>
        <w:t xml:space="preserve">% z částky </w:t>
      </w:r>
      <w:r w:rsidR="00BC597B" w:rsidRPr="00AD17DF">
        <w:rPr>
          <w:rFonts w:ascii="Times New Roman" w:hAnsi="Times New Roman"/>
          <w:b w:val="0"/>
          <w:i w:val="0"/>
          <w:szCs w:val="22"/>
          <w:lang w:val="cs-CZ"/>
        </w:rPr>
        <w:t xml:space="preserve">vypočtené ze vzorce </w:t>
      </w:r>
      <w:r w:rsidR="005C0510" w:rsidRPr="00AD17DF">
        <w:rPr>
          <w:rFonts w:ascii="Times New Roman" w:hAnsi="Times New Roman"/>
          <w:b w:val="0"/>
          <w:i w:val="0"/>
          <w:szCs w:val="22"/>
          <w:lang w:val="cs-CZ"/>
        </w:rPr>
        <w:t>O</w:t>
      </w:r>
      <w:r w:rsidR="00BC597B" w:rsidRPr="00AD17DF">
        <w:rPr>
          <w:rFonts w:ascii="Times New Roman" w:hAnsi="Times New Roman"/>
          <w:b w:val="0"/>
          <w:i w:val="0"/>
          <w:szCs w:val="22"/>
          <w:lang w:val="cs-CZ"/>
        </w:rPr>
        <w:t xml:space="preserve"> </w:t>
      </w:r>
      <w:r w:rsidR="00330A26" w:rsidRPr="00AD17DF">
        <w:rPr>
          <w:rFonts w:ascii="Times New Roman" w:hAnsi="Times New Roman"/>
          <w:b w:val="0"/>
          <w:i w:val="0"/>
          <w:szCs w:val="22"/>
          <w:lang w:val="cs-CZ"/>
        </w:rPr>
        <w:t>–</w:t>
      </w:r>
      <w:r w:rsidR="00BC597B" w:rsidRPr="00AD17DF">
        <w:rPr>
          <w:rFonts w:ascii="Times New Roman" w:hAnsi="Times New Roman"/>
          <w:b w:val="0"/>
          <w:i w:val="0"/>
          <w:szCs w:val="22"/>
          <w:lang w:val="cs-CZ"/>
        </w:rPr>
        <w:t xml:space="preserve"> </w:t>
      </w:r>
      <w:r w:rsidR="005C0510" w:rsidRPr="00AD17DF">
        <w:rPr>
          <w:rFonts w:ascii="Times New Roman" w:hAnsi="Times New Roman"/>
          <w:b w:val="0"/>
          <w:i w:val="0"/>
          <w:szCs w:val="22"/>
          <w:lang w:val="cs-CZ"/>
        </w:rPr>
        <w:t>T za kalendářní měsíc.</w:t>
      </w:r>
      <w:r w:rsidR="00EE78E9" w:rsidRPr="00AD17DF">
        <w:rPr>
          <w:rFonts w:ascii="Times New Roman" w:hAnsi="Times New Roman"/>
          <w:b w:val="0"/>
          <w:i w:val="0"/>
          <w:szCs w:val="22"/>
          <w:lang w:val="cs-CZ"/>
        </w:rPr>
        <w:t xml:space="preserve"> Objednatel je</w:t>
      </w:r>
      <w:r w:rsidR="00AC6811" w:rsidRPr="00AD17DF">
        <w:rPr>
          <w:rFonts w:ascii="Times New Roman" w:hAnsi="Times New Roman"/>
          <w:b w:val="0"/>
          <w:i w:val="0"/>
          <w:szCs w:val="22"/>
          <w:lang w:val="cs-CZ"/>
        </w:rPr>
        <w:t xml:space="preserve"> v takovém případě </w:t>
      </w:r>
      <w:r w:rsidR="00EE78E9" w:rsidRPr="00AD17DF">
        <w:rPr>
          <w:rFonts w:ascii="Times New Roman" w:hAnsi="Times New Roman"/>
          <w:b w:val="0"/>
          <w:i w:val="0"/>
          <w:szCs w:val="22"/>
          <w:lang w:val="cs-CZ"/>
        </w:rPr>
        <w:t xml:space="preserve">oprávněn snížit výši </w:t>
      </w:r>
      <w:r w:rsidR="00D22C3D" w:rsidRPr="00AD17DF">
        <w:rPr>
          <w:rFonts w:ascii="Times New Roman" w:hAnsi="Times New Roman"/>
          <w:b w:val="0"/>
          <w:i w:val="0"/>
          <w:szCs w:val="22"/>
          <w:lang w:val="cs-CZ"/>
        </w:rPr>
        <w:t>Z</w:t>
      </w:r>
      <w:r w:rsidR="00EE78E9" w:rsidRPr="00AD17DF">
        <w:rPr>
          <w:rFonts w:ascii="Times New Roman" w:hAnsi="Times New Roman"/>
          <w:b w:val="0"/>
          <w:i w:val="0"/>
          <w:szCs w:val="22"/>
          <w:lang w:val="cs-CZ"/>
        </w:rPr>
        <w:t xml:space="preserve">álohy na úroveň </w:t>
      </w:r>
      <w:r w:rsidR="0034766E" w:rsidRPr="00AD17DF">
        <w:rPr>
          <w:rFonts w:ascii="Times New Roman" w:hAnsi="Times New Roman"/>
          <w:b w:val="0"/>
          <w:i w:val="0"/>
          <w:szCs w:val="22"/>
          <w:lang w:val="cs-CZ"/>
        </w:rPr>
        <w:t xml:space="preserve">minimálně </w:t>
      </w:r>
      <w:r w:rsidR="00EE78E9" w:rsidRPr="00AD17DF">
        <w:rPr>
          <w:rFonts w:ascii="Times New Roman" w:hAnsi="Times New Roman"/>
          <w:b w:val="0"/>
          <w:i w:val="0"/>
          <w:szCs w:val="22"/>
          <w:lang w:val="cs-CZ"/>
        </w:rPr>
        <w:t>70</w:t>
      </w:r>
      <w:r w:rsidR="00330A26" w:rsidRPr="00AD17DF">
        <w:rPr>
          <w:rFonts w:ascii="Times New Roman" w:hAnsi="Times New Roman"/>
          <w:b w:val="0"/>
          <w:i w:val="0"/>
          <w:szCs w:val="22"/>
          <w:lang w:val="cs-CZ"/>
        </w:rPr>
        <w:t xml:space="preserve"> </w:t>
      </w:r>
      <w:r w:rsidR="00EE78E9" w:rsidRPr="00AD17DF">
        <w:rPr>
          <w:rFonts w:ascii="Times New Roman" w:hAnsi="Times New Roman"/>
          <w:b w:val="0"/>
          <w:i w:val="0"/>
          <w:szCs w:val="22"/>
          <w:lang w:val="cs-CZ"/>
        </w:rPr>
        <w:t xml:space="preserve">% průměrné měsíční částky </w:t>
      </w:r>
      <w:r w:rsidR="00BC597B" w:rsidRPr="00AD17DF">
        <w:rPr>
          <w:rFonts w:ascii="Times New Roman" w:hAnsi="Times New Roman"/>
          <w:b w:val="0"/>
          <w:i w:val="0"/>
          <w:szCs w:val="22"/>
          <w:lang w:val="cs-CZ"/>
        </w:rPr>
        <w:t xml:space="preserve">vypočtené ze vzorce </w:t>
      </w:r>
      <w:r w:rsidR="00EE78E9" w:rsidRPr="00AD17DF">
        <w:rPr>
          <w:rFonts w:ascii="Times New Roman" w:hAnsi="Times New Roman"/>
          <w:b w:val="0"/>
          <w:i w:val="0"/>
          <w:szCs w:val="22"/>
          <w:lang w:val="cs-CZ"/>
        </w:rPr>
        <w:t xml:space="preserve">O – T za poslední 3 </w:t>
      </w:r>
      <w:r w:rsidR="00BC597B" w:rsidRPr="00AD17DF">
        <w:rPr>
          <w:rFonts w:ascii="Times New Roman" w:hAnsi="Times New Roman"/>
          <w:b w:val="0"/>
          <w:i w:val="0"/>
          <w:szCs w:val="22"/>
          <w:lang w:val="cs-CZ"/>
        </w:rPr>
        <w:t xml:space="preserve">ukončené </w:t>
      </w:r>
      <w:r w:rsidR="00EE78E9" w:rsidRPr="00AD17DF">
        <w:rPr>
          <w:rFonts w:ascii="Times New Roman" w:hAnsi="Times New Roman"/>
          <w:b w:val="0"/>
          <w:i w:val="0"/>
          <w:szCs w:val="22"/>
          <w:lang w:val="cs-CZ"/>
        </w:rPr>
        <w:t>měsíce.</w:t>
      </w:r>
    </w:p>
    <w:p w14:paraId="62FDEC36" w14:textId="622DB048" w:rsidR="00C67B47" w:rsidRDefault="004A10B9">
      <w:pPr>
        <w:pStyle w:val="Clanek11"/>
        <w:widowControl/>
        <w:ind w:left="709" w:hanging="709"/>
        <w:rPr>
          <w:rFonts w:ascii="Times New Roman" w:hAnsi="Times New Roman"/>
          <w:b w:val="0"/>
          <w:i w:val="0"/>
          <w:szCs w:val="22"/>
          <w:lang w:val="cs-CZ"/>
        </w:rPr>
      </w:pPr>
      <w:bookmarkStart w:id="17" w:name="_Ref271622118"/>
      <w:r w:rsidRPr="00AD17DF">
        <w:rPr>
          <w:rFonts w:ascii="Times New Roman" w:hAnsi="Times New Roman"/>
          <w:b w:val="0"/>
          <w:i w:val="0"/>
          <w:szCs w:val="22"/>
          <w:lang w:val="cs-CZ"/>
        </w:rPr>
        <w:t xml:space="preserve">Dopravce je povinen </w:t>
      </w:r>
      <w:r w:rsidR="00823B9E" w:rsidRPr="00AD17DF">
        <w:rPr>
          <w:rFonts w:ascii="Times New Roman" w:hAnsi="Times New Roman"/>
          <w:b w:val="0"/>
          <w:i w:val="0"/>
          <w:szCs w:val="22"/>
          <w:lang w:val="cs-CZ"/>
        </w:rPr>
        <w:t>v souladu se Smlouvou o podmínkách</w:t>
      </w:r>
      <w:r w:rsidRPr="00AD17DF">
        <w:rPr>
          <w:rFonts w:ascii="Times New Roman" w:hAnsi="Times New Roman"/>
          <w:b w:val="0"/>
          <w:i w:val="0"/>
          <w:szCs w:val="22"/>
          <w:lang w:val="cs-CZ"/>
        </w:rPr>
        <w:t xml:space="preserve"> </w:t>
      </w:r>
      <w:r w:rsidR="00823B9E" w:rsidRPr="00AD17DF">
        <w:rPr>
          <w:rFonts w:ascii="Times New Roman" w:hAnsi="Times New Roman"/>
          <w:b w:val="0"/>
          <w:i w:val="0"/>
          <w:szCs w:val="22"/>
          <w:lang w:val="cs-CZ"/>
        </w:rPr>
        <w:t>přeprav</w:t>
      </w:r>
      <w:r w:rsidR="005B62E4" w:rsidRPr="00AD17DF">
        <w:rPr>
          <w:rFonts w:ascii="Times New Roman" w:hAnsi="Times New Roman"/>
          <w:b w:val="0"/>
          <w:i w:val="0"/>
          <w:szCs w:val="22"/>
          <w:lang w:val="cs-CZ"/>
        </w:rPr>
        <w:t>y</w:t>
      </w:r>
      <w:r w:rsidR="00823B9E" w:rsidRPr="00AD17DF">
        <w:rPr>
          <w:rFonts w:ascii="Times New Roman" w:hAnsi="Times New Roman"/>
          <w:b w:val="0"/>
          <w:i w:val="0"/>
          <w:szCs w:val="22"/>
          <w:lang w:val="cs-CZ"/>
        </w:rPr>
        <w:t xml:space="preserve"> doložit </w:t>
      </w:r>
      <w:r w:rsidR="009F75EE" w:rsidRPr="00AD17DF">
        <w:rPr>
          <w:rFonts w:ascii="Times New Roman" w:hAnsi="Times New Roman"/>
          <w:b w:val="0"/>
          <w:i w:val="0"/>
          <w:szCs w:val="22"/>
          <w:lang w:val="cs-CZ"/>
        </w:rPr>
        <w:t>Pověřené osobě</w:t>
      </w:r>
      <w:r w:rsidR="00823B9E" w:rsidRPr="00AD17DF">
        <w:rPr>
          <w:rFonts w:ascii="Times New Roman" w:hAnsi="Times New Roman"/>
          <w:b w:val="0"/>
          <w:i w:val="0"/>
          <w:szCs w:val="22"/>
          <w:lang w:val="cs-CZ"/>
        </w:rPr>
        <w:t xml:space="preserve"> přehled zúčtovaných tržeb za příslušný měsíc, n</w:t>
      </w:r>
      <w:r w:rsidR="00F24E9E" w:rsidRPr="00AD17DF">
        <w:rPr>
          <w:rFonts w:ascii="Times New Roman" w:hAnsi="Times New Roman"/>
          <w:b w:val="0"/>
          <w:i w:val="0"/>
          <w:szCs w:val="22"/>
          <w:lang w:val="cs-CZ"/>
        </w:rPr>
        <w:t>a</w:t>
      </w:r>
      <w:r w:rsidR="00823B9E" w:rsidRPr="00AD17DF">
        <w:rPr>
          <w:rFonts w:ascii="Times New Roman" w:hAnsi="Times New Roman"/>
          <w:b w:val="0"/>
          <w:i w:val="0"/>
          <w:szCs w:val="22"/>
          <w:lang w:val="cs-CZ"/>
        </w:rPr>
        <w:t xml:space="preserve"> jehož </w:t>
      </w:r>
      <w:r w:rsidR="00F24E9E" w:rsidRPr="00AD17DF">
        <w:rPr>
          <w:rFonts w:ascii="Times New Roman" w:hAnsi="Times New Roman"/>
          <w:b w:val="0"/>
          <w:i w:val="0"/>
          <w:szCs w:val="22"/>
          <w:lang w:val="cs-CZ"/>
        </w:rPr>
        <w:t>základě</w:t>
      </w:r>
      <w:r w:rsidR="00823B9E" w:rsidRPr="00AD17DF">
        <w:rPr>
          <w:rFonts w:ascii="Times New Roman" w:hAnsi="Times New Roman"/>
          <w:b w:val="0"/>
          <w:i w:val="0"/>
          <w:szCs w:val="22"/>
          <w:lang w:val="cs-CZ"/>
        </w:rPr>
        <w:t xml:space="preserve"> </w:t>
      </w:r>
      <w:r w:rsidR="009F75EE" w:rsidRPr="00AD17DF">
        <w:rPr>
          <w:rFonts w:ascii="Times New Roman" w:hAnsi="Times New Roman"/>
          <w:b w:val="0"/>
          <w:i w:val="0"/>
          <w:szCs w:val="22"/>
          <w:lang w:val="cs-CZ"/>
        </w:rPr>
        <w:t>Pověřená osoba</w:t>
      </w:r>
      <w:r w:rsidR="00823B9E" w:rsidRPr="00AD17DF">
        <w:rPr>
          <w:rFonts w:ascii="Times New Roman" w:hAnsi="Times New Roman"/>
          <w:b w:val="0"/>
          <w:i w:val="0"/>
          <w:szCs w:val="22"/>
          <w:lang w:val="cs-CZ"/>
        </w:rPr>
        <w:t xml:space="preserve"> </w:t>
      </w:r>
      <w:r w:rsidR="00831804" w:rsidRPr="00AD17DF">
        <w:rPr>
          <w:rFonts w:ascii="Times New Roman" w:hAnsi="Times New Roman"/>
          <w:b w:val="0"/>
          <w:i w:val="0"/>
          <w:szCs w:val="22"/>
          <w:lang w:val="cs-CZ"/>
        </w:rPr>
        <w:t xml:space="preserve">provede </w:t>
      </w:r>
      <w:r w:rsidR="00823B9E" w:rsidRPr="00AD17DF">
        <w:rPr>
          <w:rFonts w:ascii="Times New Roman" w:hAnsi="Times New Roman"/>
          <w:b w:val="0"/>
          <w:i w:val="0"/>
          <w:szCs w:val="22"/>
          <w:lang w:val="cs-CZ"/>
        </w:rPr>
        <w:t>výpoč</w:t>
      </w:r>
      <w:r w:rsidR="00F24E9E" w:rsidRPr="00AD17DF">
        <w:rPr>
          <w:rFonts w:ascii="Times New Roman" w:hAnsi="Times New Roman"/>
          <w:b w:val="0"/>
          <w:i w:val="0"/>
          <w:szCs w:val="22"/>
          <w:lang w:val="cs-CZ"/>
        </w:rPr>
        <w:t>e</w:t>
      </w:r>
      <w:r w:rsidR="00823B9E" w:rsidRPr="00AD17DF">
        <w:rPr>
          <w:rFonts w:ascii="Times New Roman" w:hAnsi="Times New Roman"/>
          <w:b w:val="0"/>
          <w:i w:val="0"/>
          <w:szCs w:val="22"/>
          <w:lang w:val="cs-CZ"/>
        </w:rPr>
        <w:t xml:space="preserve">t podílů výnosů a </w:t>
      </w:r>
      <w:r w:rsidR="00831804" w:rsidRPr="00AD17DF">
        <w:rPr>
          <w:rFonts w:ascii="Times New Roman" w:hAnsi="Times New Roman"/>
          <w:b w:val="0"/>
          <w:i w:val="0"/>
          <w:szCs w:val="22"/>
          <w:lang w:val="cs-CZ"/>
        </w:rPr>
        <w:t xml:space="preserve">vypracuje </w:t>
      </w:r>
      <w:r w:rsidR="00823B9E" w:rsidRPr="00AD17DF">
        <w:rPr>
          <w:rFonts w:ascii="Times New Roman" w:hAnsi="Times New Roman"/>
          <w:b w:val="0"/>
          <w:i w:val="0"/>
          <w:szCs w:val="22"/>
          <w:lang w:val="cs-CZ"/>
        </w:rPr>
        <w:t>zúčtovací pokyn</w:t>
      </w:r>
      <w:r w:rsidR="00831804" w:rsidRPr="00AD17DF">
        <w:rPr>
          <w:rFonts w:ascii="Times New Roman" w:hAnsi="Times New Roman"/>
          <w:b w:val="0"/>
          <w:i w:val="0"/>
          <w:szCs w:val="22"/>
          <w:lang w:val="cs-CZ"/>
        </w:rPr>
        <w:t>y</w:t>
      </w:r>
      <w:r w:rsidR="00F24E9E" w:rsidRPr="00AD17DF">
        <w:rPr>
          <w:rFonts w:ascii="Times New Roman" w:hAnsi="Times New Roman"/>
          <w:b w:val="0"/>
          <w:i w:val="0"/>
          <w:szCs w:val="22"/>
          <w:lang w:val="cs-CZ"/>
        </w:rPr>
        <w:t xml:space="preserve">. </w:t>
      </w:r>
      <w:r w:rsidR="0023185A" w:rsidRPr="00AD17DF">
        <w:rPr>
          <w:rFonts w:ascii="Times New Roman" w:hAnsi="Times New Roman"/>
          <w:b w:val="0"/>
          <w:i w:val="0"/>
          <w:szCs w:val="22"/>
          <w:lang w:val="cs-CZ"/>
        </w:rPr>
        <w:t>Dopravce je povinen v souladu se Smlouvou o podmínkách přepravy doložit Pověřené osobě přehled skutečně provedených dopravních výkonů</w:t>
      </w:r>
      <w:r w:rsidR="00DB525A">
        <w:rPr>
          <w:rFonts w:ascii="Times New Roman" w:hAnsi="Times New Roman"/>
          <w:b w:val="0"/>
          <w:i w:val="0"/>
          <w:szCs w:val="22"/>
          <w:lang w:val="cs-CZ"/>
        </w:rPr>
        <w:t>, ale i všechny další</w:t>
      </w:r>
      <w:r w:rsidR="00DB525A" w:rsidRPr="00AC69C7">
        <w:rPr>
          <w:rFonts w:ascii="Times New Roman" w:hAnsi="Times New Roman"/>
          <w:b w:val="0"/>
          <w:i w:val="0"/>
          <w:szCs w:val="22"/>
          <w:lang w:val="cs-CZ"/>
        </w:rPr>
        <w:t xml:space="preserve"> samostatně vykazované a účtované položky</w:t>
      </w:r>
      <w:r w:rsidR="0023185A" w:rsidRPr="00AD17DF">
        <w:rPr>
          <w:rFonts w:ascii="Times New Roman" w:hAnsi="Times New Roman"/>
          <w:b w:val="0"/>
          <w:i w:val="0"/>
          <w:szCs w:val="22"/>
          <w:lang w:val="cs-CZ"/>
        </w:rPr>
        <w:t xml:space="preserve">. </w:t>
      </w:r>
      <w:r w:rsidR="00831804" w:rsidRPr="00AD17DF">
        <w:rPr>
          <w:rFonts w:ascii="Times New Roman" w:hAnsi="Times New Roman"/>
          <w:b w:val="0"/>
          <w:i w:val="0"/>
          <w:szCs w:val="22"/>
          <w:lang w:val="cs-CZ"/>
        </w:rPr>
        <w:t>Následně Pověřená osoba zpracuje měsíční</w:t>
      </w:r>
      <w:r w:rsidR="00F24E9E" w:rsidRPr="00AD17DF">
        <w:rPr>
          <w:rFonts w:ascii="Times New Roman" w:hAnsi="Times New Roman"/>
          <w:b w:val="0"/>
          <w:i w:val="0"/>
          <w:szCs w:val="22"/>
          <w:lang w:val="cs-CZ"/>
        </w:rPr>
        <w:t xml:space="preserve"> vyúčtování</w:t>
      </w:r>
      <w:r w:rsidR="00831804" w:rsidRPr="00AD17DF">
        <w:rPr>
          <w:rFonts w:ascii="Times New Roman" w:hAnsi="Times New Roman"/>
          <w:b w:val="0"/>
          <w:i w:val="0"/>
          <w:szCs w:val="22"/>
          <w:lang w:val="cs-CZ"/>
        </w:rPr>
        <w:t xml:space="preserve">, které </w:t>
      </w:r>
      <w:r w:rsidR="00F24E9E" w:rsidRPr="00AD17DF">
        <w:rPr>
          <w:rFonts w:ascii="Times New Roman" w:hAnsi="Times New Roman"/>
          <w:b w:val="0"/>
          <w:i w:val="0"/>
          <w:szCs w:val="22"/>
          <w:lang w:val="cs-CZ"/>
        </w:rPr>
        <w:t xml:space="preserve">je zasláno Dopravci k odsouhlasení. Dopravcem odsouhlasené vyúčtování Dopravce </w:t>
      </w:r>
      <w:r w:rsidR="007C1EA2" w:rsidRPr="00AD17DF">
        <w:rPr>
          <w:rFonts w:ascii="Times New Roman" w:hAnsi="Times New Roman"/>
          <w:b w:val="0"/>
          <w:i w:val="0"/>
          <w:szCs w:val="22"/>
          <w:lang w:val="cs-CZ"/>
        </w:rPr>
        <w:t xml:space="preserve">poté </w:t>
      </w:r>
      <w:r w:rsidR="00F24E9E" w:rsidRPr="00AD17DF">
        <w:rPr>
          <w:rFonts w:ascii="Times New Roman" w:hAnsi="Times New Roman"/>
          <w:b w:val="0"/>
          <w:i w:val="0"/>
          <w:szCs w:val="22"/>
          <w:lang w:val="cs-CZ"/>
        </w:rPr>
        <w:t>zasílá k </w:t>
      </w:r>
      <w:r w:rsidR="00707224" w:rsidRPr="00AD17DF">
        <w:rPr>
          <w:rFonts w:ascii="Times New Roman" w:hAnsi="Times New Roman"/>
          <w:b w:val="0"/>
          <w:i w:val="0"/>
          <w:szCs w:val="22"/>
          <w:lang w:val="cs-CZ"/>
        </w:rPr>
        <w:t>z</w:t>
      </w:r>
      <w:r w:rsidR="00F24E9E" w:rsidRPr="00AD17DF">
        <w:rPr>
          <w:rFonts w:ascii="Times New Roman" w:hAnsi="Times New Roman"/>
          <w:b w:val="0"/>
          <w:i w:val="0"/>
          <w:szCs w:val="22"/>
          <w:lang w:val="cs-CZ"/>
        </w:rPr>
        <w:t>účtování Objednateli.</w:t>
      </w:r>
      <w:bookmarkEnd w:id="17"/>
      <w:r w:rsidR="001B1180">
        <w:rPr>
          <w:rFonts w:ascii="Times New Roman" w:hAnsi="Times New Roman"/>
          <w:b w:val="0"/>
          <w:i w:val="0"/>
          <w:szCs w:val="22"/>
          <w:lang w:val="cs-CZ"/>
        </w:rPr>
        <w:t xml:space="preserve"> </w:t>
      </w:r>
      <w:r w:rsidR="00DB525A">
        <w:rPr>
          <w:rFonts w:ascii="Times New Roman" w:hAnsi="Times New Roman"/>
          <w:b w:val="0"/>
          <w:i w:val="0"/>
          <w:szCs w:val="22"/>
          <w:lang w:val="cs-CZ"/>
        </w:rPr>
        <w:t xml:space="preserve">Dopravce je povinen do </w:t>
      </w:r>
      <w:r w:rsidR="00441158">
        <w:rPr>
          <w:rFonts w:ascii="Times New Roman" w:hAnsi="Times New Roman"/>
          <w:b w:val="0"/>
          <w:i w:val="0"/>
          <w:szCs w:val="22"/>
          <w:lang w:val="cs-CZ"/>
        </w:rPr>
        <w:t>31</w:t>
      </w:r>
      <w:r w:rsidR="00DB525A">
        <w:rPr>
          <w:rFonts w:ascii="Times New Roman" w:hAnsi="Times New Roman"/>
          <w:b w:val="0"/>
          <w:i w:val="0"/>
          <w:szCs w:val="22"/>
          <w:lang w:val="cs-CZ"/>
        </w:rPr>
        <w:t>.1. následujícího roku doložit veškeré podklady nutné k vyúčtování účelové dotace ze státního rozpočtu z předchozího roku.</w:t>
      </w:r>
    </w:p>
    <w:p w14:paraId="7A9BED42" w14:textId="6B1C6D28" w:rsidR="00264205" w:rsidRPr="00DB525A" w:rsidRDefault="00693EB2" w:rsidP="00162854">
      <w:pPr>
        <w:pStyle w:val="Clanek11"/>
        <w:widowControl/>
        <w:numPr>
          <w:ilvl w:val="0"/>
          <w:numId w:val="0"/>
        </w:numPr>
        <w:ind w:left="709"/>
        <w:rPr>
          <w:rFonts w:ascii="Times New Roman" w:hAnsi="Times New Roman"/>
          <w:b w:val="0"/>
          <w:i w:val="0"/>
          <w:szCs w:val="22"/>
          <w:lang w:val="cs-CZ"/>
        </w:rPr>
      </w:pPr>
      <w:r>
        <w:rPr>
          <w:rFonts w:ascii="Times New Roman" w:hAnsi="Times New Roman"/>
          <w:b w:val="0"/>
          <w:i w:val="0"/>
          <w:szCs w:val="22"/>
          <w:lang w:val="cs-CZ"/>
        </w:rPr>
        <w:t xml:space="preserve">Pokud </w:t>
      </w:r>
      <w:r w:rsidR="00C67B47">
        <w:rPr>
          <w:rFonts w:ascii="Times New Roman" w:hAnsi="Times New Roman"/>
          <w:b w:val="0"/>
          <w:i w:val="0"/>
          <w:szCs w:val="22"/>
          <w:lang w:val="cs-CZ"/>
        </w:rPr>
        <w:t xml:space="preserve">Dopravce </w:t>
      </w:r>
      <w:r>
        <w:rPr>
          <w:rFonts w:ascii="Times New Roman" w:hAnsi="Times New Roman"/>
          <w:b w:val="0"/>
          <w:i w:val="0"/>
          <w:szCs w:val="22"/>
          <w:lang w:val="cs-CZ"/>
        </w:rPr>
        <w:t xml:space="preserve">provozuje dopravu dle této smlouvy na území více vyšších územně samosprávných celků či států, </w:t>
      </w:r>
      <w:r w:rsidR="00C67B47">
        <w:rPr>
          <w:rFonts w:ascii="Times New Roman" w:hAnsi="Times New Roman"/>
          <w:b w:val="0"/>
          <w:i w:val="0"/>
          <w:szCs w:val="22"/>
          <w:lang w:val="cs-CZ"/>
        </w:rPr>
        <w:t xml:space="preserve">poskytne Objednateli </w:t>
      </w:r>
      <w:r>
        <w:rPr>
          <w:rFonts w:ascii="Times New Roman" w:hAnsi="Times New Roman"/>
          <w:b w:val="0"/>
          <w:i w:val="0"/>
          <w:szCs w:val="22"/>
          <w:lang w:val="cs-CZ"/>
        </w:rPr>
        <w:t>veškeré požadované podklady pro získání státní dotace na zajištění regionální železniční dopravy</w:t>
      </w:r>
      <w:r w:rsidR="00101594">
        <w:rPr>
          <w:rFonts w:ascii="Times New Roman" w:hAnsi="Times New Roman"/>
          <w:b w:val="0"/>
          <w:i w:val="0"/>
          <w:szCs w:val="22"/>
          <w:lang w:val="cs-CZ"/>
        </w:rPr>
        <w:t xml:space="preserve"> a její následné vyúčtování</w:t>
      </w:r>
      <w:r>
        <w:rPr>
          <w:rFonts w:ascii="Times New Roman" w:hAnsi="Times New Roman"/>
          <w:b w:val="0"/>
          <w:i w:val="0"/>
          <w:szCs w:val="22"/>
          <w:lang w:val="cs-CZ"/>
        </w:rPr>
        <w:t xml:space="preserve"> v </w:t>
      </w:r>
      <w:r w:rsidR="00C67B47">
        <w:rPr>
          <w:rFonts w:ascii="Times New Roman" w:hAnsi="Times New Roman"/>
          <w:b w:val="0"/>
          <w:i w:val="0"/>
          <w:szCs w:val="22"/>
          <w:lang w:val="cs-CZ"/>
        </w:rPr>
        <w:t xml:space="preserve"> členění respektujícím územní princip, tj. v rozdělení dle jednotlivých </w:t>
      </w:r>
      <w:r w:rsidR="00101594">
        <w:rPr>
          <w:rFonts w:ascii="Times New Roman" w:hAnsi="Times New Roman"/>
          <w:b w:val="0"/>
          <w:i w:val="0"/>
          <w:szCs w:val="22"/>
          <w:lang w:val="cs-CZ"/>
        </w:rPr>
        <w:t>vyšších územně samosprávných</w:t>
      </w:r>
      <w:r w:rsidR="00C67B47">
        <w:rPr>
          <w:rFonts w:ascii="Times New Roman" w:hAnsi="Times New Roman"/>
          <w:b w:val="0"/>
          <w:i w:val="0"/>
          <w:szCs w:val="22"/>
          <w:lang w:val="cs-CZ"/>
        </w:rPr>
        <w:t xml:space="preserve"> celků (okolní kraje</w:t>
      </w:r>
      <w:r w:rsidR="00101594">
        <w:rPr>
          <w:rFonts w:ascii="Times New Roman" w:hAnsi="Times New Roman"/>
          <w:b w:val="0"/>
          <w:i w:val="0"/>
          <w:szCs w:val="22"/>
          <w:lang w:val="cs-CZ"/>
        </w:rPr>
        <w:t>) a</w:t>
      </w:r>
      <w:r w:rsidR="00C67B47">
        <w:rPr>
          <w:rFonts w:ascii="Times New Roman" w:hAnsi="Times New Roman"/>
          <w:b w:val="0"/>
          <w:i w:val="0"/>
          <w:szCs w:val="22"/>
          <w:lang w:val="cs-CZ"/>
        </w:rPr>
        <w:t xml:space="preserve"> stát</w:t>
      </w:r>
      <w:r w:rsidR="00101594">
        <w:rPr>
          <w:rFonts w:ascii="Times New Roman" w:hAnsi="Times New Roman"/>
          <w:b w:val="0"/>
          <w:i w:val="0"/>
          <w:szCs w:val="22"/>
          <w:lang w:val="cs-CZ"/>
        </w:rPr>
        <w:t>ů</w:t>
      </w:r>
      <w:r w:rsidR="00C67B47">
        <w:rPr>
          <w:rFonts w:ascii="Times New Roman" w:hAnsi="Times New Roman"/>
          <w:b w:val="0"/>
          <w:i w:val="0"/>
          <w:szCs w:val="22"/>
          <w:lang w:val="cs-CZ"/>
        </w:rPr>
        <w:t>.</w:t>
      </w:r>
    </w:p>
    <w:p w14:paraId="4AE9E799" w14:textId="19CF2C33" w:rsidR="00264205" w:rsidRPr="00AD17DF" w:rsidRDefault="00F24E9E" w:rsidP="00C97F72">
      <w:pPr>
        <w:pStyle w:val="Clanek11"/>
        <w:widowControl/>
        <w:ind w:left="709" w:hanging="709"/>
        <w:rPr>
          <w:rFonts w:ascii="Times New Roman" w:hAnsi="Times New Roman"/>
          <w:b w:val="0"/>
          <w:i w:val="0"/>
          <w:szCs w:val="22"/>
          <w:lang w:val="cs-CZ"/>
        </w:rPr>
      </w:pPr>
      <w:bookmarkStart w:id="18" w:name="_Ref276467383"/>
      <w:r w:rsidRPr="00AD17DF">
        <w:rPr>
          <w:rFonts w:ascii="Times New Roman" w:hAnsi="Times New Roman"/>
          <w:b w:val="0"/>
          <w:i w:val="0"/>
          <w:szCs w:val="22"/>
          <w:lang w:val="cs-CZ"/>
        </w:rPr>
        <w:t>Objednatel je povinen na základě obdrženého vyúčtování odsouhlaseného Dopravcem v souladu se Smlouvou o podmínkách přepravy a odst</w:t>
      </w:r>
      <w:r w:rsidR="004E042E"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w:t>
      </w:r>
      <w:r w:rsidR="009E7DC0" w:rsidRPr="00AD17DF">
        <w:rPr>
          <w:rFonts w:ascii="Times New Roman" w:hAnsi="Times New Roman"/>
          <w:b w:val="0"/>
          <w:i w:val="0"/>
          <w:szCs w:val="22"/>
          <w:lang w:val="cs-CZ"/>
        </w:rPr>
        <w:fldChar w:fldCharType="begin"/>
      </w:r>
      <w:r w:rsidR="009E7DC0" w:rsidRPr="00AD17DF">
        <w:rPr>
          <w:rFonts w:ascii="Times New Roman" w:hAnsi="Times New Roman"/>
          <w:b w:val="0"/>
          <w:i w:val="0"/>
          <w:szCs w:val="22"/>
          <w:lang w:val="cs-CZ"/>
        </w:rPr>
        <w:instrText xml:space="preserve"> REF _Ref271622118 \r \h  \* MERGEFORMAT </w:instrText>
      </w:r>
      <w:r w:rsidR="009E7DC0" w:rsidRPr="00AD17DF">
        <w:rPr>
          <w:rFonts w:ascii="Times New Roman" w:hAnsi="Times New Roman"/>
          <w:b w:val="0"/>
          <w:i w:val="0"/>
          <w:szCs w:val="22"/>
          <w:lang w:val="cs-CZ"/>
        </w:rPr>
      </w:r>
      <w:r w:rsidR="009E7DC0"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4.5</w:t>
      </w:r>
      <w:r w:rsidR="009E7DC0" w:rsidRPr="00AD17DF">
        <w:rPr>
          <w:rFonts w:ascii="Times New Roman" w:hAnsi="Times New Roman"/>
          <w:b w:val="0"/>
          <w:i w:val="0"/>
          <w:szCs w:val="22"/>
          <w:lang w:val="cs-CZ"/>
        </w:rPr>
        <w:fldChar w:fldCharType="end"/>
      </w:r>
      <w:r w:rsidR="005B62E4"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této Smlouvy uhradit Dopravci </w:t>
      </w:r>
      <w:r w:rsidR="006870CA" w:rsidRPr="00AD17DF">
        <w:rPr>
          <w:rFonts w:ascii="Times New Roman" w:hAnsi="Times New Roman"/>
          <w:b w:val="0"/>
          <w:i w:val="0"/>
          <w:szCs w:val="22"/>
          <w:lang w:val="cs-CZ"/>
        </w:rPr>
        <w:t xml:space="preserve">Doplatek ve výši podle vzorce uvedeného </w:t>
      </w:r>
      <w:r w:rsidR="00D8512E" w:rsidRPr="00AD17DF">
        <w:rPr>
          <w:rFonts w:ascii="Times New Roman" w:hAnsi="Times New Roman"/>
          <w:b w:val="0"/>
          <w:i w:val="0"/>
          <w:szCs w:val="22"/>
          <w:lang w:val="cs-CZ"/>
        </w:rPr>
        <w:t>v</w:t>
      </w:r>
      <w:r w:rsidR="006870CA" w:rsidRPr="00AD17DF">
        <w:rPr>
          <w:rFonts w:ascii="Times New Roman" w:hAnsi="Times New Roman"/>
          <w:b w:val="0"/>
          <w:i w:val="0"/>
          <w:szCs w:val="22"/>
          <w:lang w:val="cs-CZ"/>
        </w:rPr>
        <w:t xml:space="preserve"> </w:t>
      </w:r>
      <w:r w:rsidR="004E042E" w:rsidRPr="00AD17DF">
        <w:rPr>
          <w:rFonts w:ascii="Times New Roman" w:hAnsi="Times New Roman"/>
          <w:b w:val="0"/>
          <w:i w:val="0"/>
          <w:szCs w:val="22"/>
          <w:lang w:val="cs-CZ"/>
        </w:rPr>
        <w:t xml:space="preserve">odst. </w:t>
      </w:r>
      <w:r w:rsidR="001B012F" w:rsidRPr="00AD17DF">
        <w:rPr>
          <w:lang w:val="cs-CZ"/>
        </w:rPr>
        <w:fldChar w:fldCharType="begin"/>
      </w:r>
      <w:r w:rsidR="001B012F" w:rsidRPr="00AD17DF">
        <w:rPr>
          <w:lang w:val="cs-CZ"/>
        </w:rPr>
        <w:instrText xml:space="preserve"> REF _Ref271622074 \r \h  \* MERGEFORMAT </w:instrText>
      </w:r>
      <w:r w:rsidR="001B012F" w:rsidRPr="00AD17DF">
        <w:rPr>
          <w:lang w:val="cs-CZ"/>
        </w:rPr>
      </w:r>
      <w:r w:rsidR="001B012F" w:rsidRPr="00AD17DF">
        <w:rPr>
          <w:lang w:val="cs-CZ"/>
        </w:rPr>
        <w:fldChar w:fldCharType="separate"/>
      </w:r>
      <w:r w:rsidR="00AB4BD3" w:rsidRPr="00AB4BD3">
        <w:rPr>
          <w:rFonts w:ascii="Times New Roman" w:hAnsi="Times New Roman"/>
          <w:b w:val="0"/>
          <w:i w:val="0"/>
          <w:szCs w:val="22"/>
          <w:lang w:val="cs-CZ"/>
        </w:rPr>
        <w:t>4.2</w:t>
      </w:r>
      <w:r w:rsidR="001B012F" w:rsidRPr="00AD17DF">
        <w:rPr>
          <w:lang w:val="cs-CZ"/>
        </w:rPr>
        <w:fldChar w:fldCharType="end"/>
      </w:r>
      <w:r w:rsidR="00A8139B">
        <w:rPr>
          <w:lang w:val="cs-CZ"/>
        </w:rPr>
        <w:t xml:space="preserve"> </w:t>
      </w:r>
      <w:r w:rsidR="00A8139B" w:rsidRPr="00AD17DF">
        <w:rPr>
          <w:rFonts w:ascii="Times New Roman" w:hAnsi="Times New Roman"/>
          <w:b w:val="0"/>
          <w:i w:val="0"/>
          <w:szCs w:val="22"/>
          <w:lang w:val="cs-CZ"/>
        </w:rPr>
        <w:t>této Smlouvy</w:t>
      </w:r>
      <w:r w:rsidR="00727EB0" w:rsidRPr="00AD17DF">
        <w:rPr>
          <w:rFonts w:ascii="Times New Roman" w:hAnsi="Times New Roman"/>
          <w:b w:val="0"/>
          <w:i w:val="0"/>
          <w:szCs w:val="22"/>
          <w:lang w:val="cs-CZ"/>
        </w:rPr>
        <w:t>, a to</w:t>
      </w:r>
      <w:r w:rsidRPr="00AD17DF">
        <w:rPr>
          <w:rFonts w:ascii="Times New Roman" w:hAnsi="Times New Roman"/>
          <w:b w:val="0"/>
          <w:i w:val="0"/>
          <w:szCs w:val="22"/>
          <w:lang w:val="cs-CZ"/>
        </w:rPr>
        <w:t xml:space="preserve"> bezhotovostním převodem na </w:t>
      </w:r>
      <w:r w:rsidRPr="00AD17DF">
        <w:rPr>
          <w:rFonts w:ascii="Times New Roman" w:hAnsi="Times New Roman"/>
          <w:b w:val="0"/>
          <w:i w:val="0"/>
          <w:szCs w:val="22"/>
          <w:lang w:val="cs-CZ"/>
        </w:rPr>
        <w:lastRenderedPageBreak/>
        <w:t>bankovní účet Dopravce</w:t>
      </w:r>
      <w:r w:rsidR="006870CA" w:rsidRPr="00AD17DF">
        <w:rPr>
          <w:rFonts w:ascii="Times New Roman" w:hAnsi="Times New Roman"/>
          <w:b w:val="0"/>
          <w:i w:val="0"/>
          <w:szCs w:val="22"/>
          <w:lang w:val="cs-CZ"/>
        </w:rPr>
        <w:t xml:space="preserve"> do 10 pracovních dní od </w:t>
      </w:r>
      <w:r w:rsidRPr="00AD17DF">
        <w:rPr>
          <w:rFonts w:ascii="Times New Roman" w:hAnsi="Times New Roman"/>
          <w:b w:val="0"/>
          <w:i w:val="0"/>
          <w:szCs w:val="22"/>
          <w:lang w:val="cs-CZ"/>
        </w:rPr>
        <w:t xml:space="preserve">obdržení odsouhlaseného </w:t>
      </w:r>
      <w:r w:rsidR="006870CA" w:rsidRPr="00AD17DF">
        <w:rPr>
          <w:rFonts w:ascii="Times New Roman" w:hAnsi="Times New Roman"/>
          <w:b w:val="0"/>
          <w:i w:val="0"/>
          <w:szCs w:val="22"/>
          <w:lang w:val="cs-CZ"/>
        </w:rPr>
        <w:t>vyúčtování</w:t>
      </w:r>
      <w:r w:rsidRPr="00AD17DF">
        <w:rPr>
          <w:rFonts w:ascii="Times New Roman" w:hAnsi="Times New Roman"/>
          <w:b w:val="0"/>
          <w:i w:val="0"/>
          <w:szCs w:val="22"/>
          <w:lang w:val="cs-CZ"/>
        </w:rPr>
        <w:t>.</w:t>
      </w:r>
      <w:bookmarkEnd w:id="18"/>
      <w:r w:rsidR="00D175CE" w:rsidRPr="00D175CE">
        <w:rPr>
          <w:rFonts w:ascii="Times New Roman" w:hAnsi="Times New Roman"/>
          <w:b w:val="0"/>
          <w:i w:val="0"/>
          <w:szCs w:val="22"/>
          <w:lang w:val="cs-CZ"/>
        </w:rPr>
        <w:t xml:space="preserve"> </w:t>
      </w:r>
      <w:r w:rsidR="00D175CE">
        <w:rPr>
          <w:rFonts w:ascii="Times New Roman" w:hAnsi="Times New Roman"/>
          <w:b w:val="0"/>
          <w:i w:val="0"/>
          <w:szCs w:val="22"/>
          <w:lang w:val="cs-CZ"/>
        </w:rPr>
        <w:t>Doplatek za měsíc listopad bude Dopravci zaplacen až na základě vyúčtování za měsíc prosinec.</w:t>
      </w:r>
    </w:p>
    <w:p w14:paraId="0A66C4B5" w14:textId="3F4022A7" w:rsidR="00264205" w:rsidRPr="00AD17DF" w:rsidRDefault="001B1B72" w:rsidP="001B1B72">
      <w:pPr>
        <w:pStyle w:val="Clanek11"/>
        <w:widowControl/>
        <w:ind w:left="709" w:hanging="709"/>
        <w:rPr>
          <w:rFonts w:ascii="Times New Roman" w:hAnsi="Times New Roman"/>
          <w:b w:val="0"/>
          <w:i w:val="0"/>
          <w:szCs w:val="22"/>
          <w:lang w:val="cs-CZ"/>
        </w:rPr>
      </w:pPr>
      <w:bookmarkStart w:id="19" w:name="_Ref150506046"/>
      <w:r w:rsidRPr="001B1B72">
        <w:rPr>
          <w:rFonts w:ascii="Times New Roman" w:hAnsi="Times New Roman"/>
          <w:b w:val="0"/>
          <w:i w:val="0"/>
          <w:szCs w:val="22"/>
          <w:lang w:val="cs-CZ"/>
        </w:rPr>
        <w:t>V případě, že Objednatel v některém měsíci zjistí, že Dopravci poskytl Přeplatek</w:t>
      </w:r>
      <w:r w:rsidR="00472BB6" w:rsidRPr="00472BB6">
        <w:t xml:space="preserve"> </w:t>
      </w:r>
      <w:r w:rsidR="00472BB6" w:rsidRPr="00472BB6">
        <w:rPr>
          <w:rFonts w:ascii="Times New Roman" w:hAnsi="Times New Roman"/>
          <w:b w:val="0"/>
          <w:i w:val="0"/>
          <w:szCs w:val="22"/>
          <w:lang w:val="cs-CZ"/>
        </w:rPr>
        <w:t xml:space="preserve">nebo Objednateli vznikl nárok na uhrazení smluvní pokuty vůči </w:t>
      </w:r>
      <w:r w:rsidR="00472BB6">
        <w:rPr>
          <w:rFonts w:ascii="Times New Roman" w:hAnsi="Times New Roman"/>
          <w:b w:val="0"/>
          <w:i w:val="0"/>
          <w:szCs w:val="22"/>
          <w:lang w:val="cs-CZ"/>
        </w:rPr>
        <w:t>D</w:t>
      </w:r>
      <w:r w:rsidR="00472BB6" w:rsidRPr="00472BB6">
        <w:rPr>
          <w:rFonts w:ascii="Times New Roman" w:hAnsi="Times New Roman"/>
          <w:b w:val="0"/>
          <w:i w:val="0"/>
          <w:szCs w:val="22"/>
          <w:lang w:val="cs-CZ"/>
        </w:rPr>
        <w:t>opravci</w:t>
      </w:r>
      <w:r w:rsidRPr="001B1B72">
        <w:rPr>
          <w:rFonts w:ascii="Times New Roman" w:hAnsi="Times New Roman"/>
          <w:b w:val="0"/>
          <w:i w:val="0"/>
          <w:szCs w:val="22"/>
          <w:lang w:val="cs-CZ"/>
        </w:rPr>
        <w:t xml:space="preserve">, </w:t>
      </w:r>
      <w:r w:rsidR="00472BB6" w:rsidRPr="001B1B72">
        <w:rPr>
          <w:rFonts w:ascii="Times New Roman" w:hAnsi="Times New Roman"/>
          <w:b w:val="0"/>
          <w:i w:val="0"/>
          <w:szCs w:val="22"/>
          <w:lang w:val="cs-CZ"/>
        </w:rPr>
        <w:t>bud</w:t>
      </w:r>
      <w:r w:rsidR="00472BB6">
        <w:rPr>
          <w:rFonts w:ascii="Times New Roman" w:hAnsi="Times New Roman"/>
          <w:b w:val="0"/>
          <w:i w:val="0"/>
          <w:szCs w:val="22"/>
          <w:lang w:val="cs-CZ"/>
        </w:rPr>
        <w:t>ou</w:t>
      </w:r>
      <w:r w:rsidRPr="001B1B72">
        <w:rPr>
          <w:rFonts w:ascii="Times New Roman" w:hAnsi="Times New Roman"/>
          <w:b w:val="0"/>
          <w:i w:val="0"/>
          <w:szCs w:val="22"/>
          <w:lang w:val="cs-CZ"/>
        </w:rPr>
        <w:t xml:space="preserve"> zjištěný Přeplatek </w:t>
      </w:r>
      <w:r w:rsidR="00472BB6">
        <w:rPr>
          <w:rFonts w:ascii="Times New Roman" w:hAnsi="Times New Roman"/>
          <w:b w:val="0"/>
          <w:i w:val="0"/>
          <w:szCs w:val="22"/>
          <w:lang w:val="cs-CZ"/>
        </w:rPr>
        <w:t xml:space="preserve">nebo smluvní pokuta </w:t>
      </w:r>
      <w:r w:rsidRPr="001B1B72">
        <w:rPr>
          <w:rFonts w:ascii="Times New Roman" w:hAnsi="Times New Roman"/>
          <w:b w:val="0"/>
          <w:i w:val="0"/>
          <w:szCs w:val="22"/>
          <w:lang w:val="cs-CZ"/>
        </w:rPr>
        <w:t xml:space="preserve">zúčtován v následujících měsících tak, že výše Přeplatku </w:t>
      </w:r>
      <w:r w:rsidR="00472BB6">
        <w:rPr>
          <w:rFonts w:ascii="Times New Roman" w:hAnsi="Times New Roman"/>
          <w:b w:val="0"/>
          <w:i w:val="0"/>
          <w:szCs w:val="22"/>
          <w:lang w:val="cs-CZ"/>
        </w:rPr>
        <w:t>nebo smluvní pokuty budou</w:t>
      </w:r>
      <w:r w:rsidR="00472BB6" w:rsidRPr="001B1B72">
        <w:rPr>
          <w:rFonts w:ascii="Times New Roman" w:hAnsi="Times New Roman"/>
          <w:b w:val="0"/>
          <w:i w:val="0"/>
          <w:szCs w:val="22"/>
          <w:lang w:val="cs-CZ"/>
        </w:rPr>
        <w:t xml:space="preserve"> započítán</w:t>
      </w:r>
      <w:r w:rsidR="00472BB6">
        <w:rPr>
          <w:rFonts w:ascii="Times New Roman" w:hAnsi="Times New Roman"/>
          <w:b w:val="0"/>
          <w:i w:val="0"/>
          <w:szCs w:val="22"/>
          <w:lang w:val="cs-CZ"/>
        </w:rPr>
        <w:t>y</w:t>
      </w:r>
      <w:r w:rsidRPr="001B1B72">
        <w:rPr>
          <w:rFonts w:ascii="Times New Roman" w:hAnsi="Times New Roman"/>
          <w:b w:val="0"/>
          <w:i w:val="0"/>
          <w:szCs w:val="22"/>
          <w:lang w:val="cs-CZ"/>
        </w:rPr>
        <w:t xml:space="preserve"> (a to případně i částečně) na jakoukoliv finanční pohledávku, na niž Dopravci vznikl v souladu s touto Smlouvou nárok. V případě ukončení platnosti této Smlouvy je Dopravce povinen Přeplatek </w:t>
      </w:r>
      <w:r w:rsidR="00472BB6" w:rsidRPr="00472BB6">
        <w:rPr>
          <w:rFonts w:ascii="Times New Roman" w:hAnsi="Times New Roman"/>
          <w:b w:val="0"/>
          <w:i w:val="0"/>
          <w:szCs w:val="22"/>
          <w:lang w:val="cs-CZ"/>
        </w:rPr>
        <w:t xml:space="preserve">nebo smluvní pokutu </w:t>
      </w:r>
      <w:r w:rsidRPr="001B1B72">
        <w:rPr>
          <w:rFonts w:ascii="Times New Roman" w:hAnsi="Times New Roman"/>
          <w:b w:val="0"/>
          <w:i w:val="0"/>
          <w:szCs w:val="22"/>
          <w:lang w:val="cs-CZ"/>
        </w:rPr>
        <w:t xml:space="preserve">či </w:t>
      </w:r>
      <w:r w:rsidR="00472BB6">
        <w:rPr>
          <w:rFonts w:ascii="Times New Roman" w:hAnsi="Times New Roman"/>
          <w:b w:val="0"/>
          <w:i w:val="0"/>
          <w:szCs w:val="22"/>
          <w:lang w:val="cs-CZ"/>
        </w:rPr>
        <w:t>jejich</w:t>
      </w:r>
      <w:r w:rsidRPr="001B1B72">
        <w:rPr>
          <w:rFonts w:ascii="Times New Roman" w:hAnsi="Times New Roman"/>
          <w:b w:val="0"/>
          <w:i w:val="0"/>
          <w:szCs w:val="22"/>
          <w:lang w:val="cs-CZ"/>
        </w:rPr>
        <w:t xml:space="preserve"> nezapočtenou část uhradit Objednateli ve lhůtě 10 dnů po obdržení výzvy Objednatele k </w:t>
      </w:r>
      <w:r w:rsidR="00472BB6" w:rsidRPr="00472BB6">
        <w:rPr>
          <w:rFonts w:ascii="Times New Roman" w:hAnsi="Times New Roman"/>
          <w:b w:val="0"/>
          <w:i w:val="0"/>
          <w:szCs w:val="22"/>
          <w:lang w:val="cs-CZ"/>
        </w:rPr>
        <w:t>jejich uhrazení</w:t>
      </w:r>
      <w:r>
        <w:rPr>
          <w:rFonts w:ascii="Times New Roman" w:hAnsi="Times New Roman"/>
          <w:b w:val="0"/>
          <w:i w:val="0"/>
          <w:szCs w:val="22"/>
          <w:lang w:val="cs-CZ"/>
        </w:rPr>
        <w:t>.</w:t>
      </w:r>
      <w:bookmarkEnd w:id="19"/>
    </w:p>
    <w:p w14:paraId="23950B5A" w14:textId="77777777" w:rsidR="00264205" w:rsidRPr="00AD17DF" w:rsidRDefault="00AC11ED" w:rsidP="001B1B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Objednatel je oprávněn</w:t>
      </w:r>
      <w:r w:rsidR="006870CA" w:rsidRPr="00AD17DF">
        <w:rPr>
          <w:rFonts w:ascii="Times New Roman" w:hAnsi="Times New Roman"/>
          <w:b w:val="0"/>
          <w:i w:val="0"/>
          <w:szCs w:val="22"/>
          <w:lang w:val="cs-CZ"/>
        </w:rPr>
        <w:t xml:space="preserve"> započítat jakékoliv vzájemné pohledávky, splatné i nesplatné, vzniklé na základě této </w:t>
      </w:r>
      <w:r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w:t>
      </w:r>
      <w:r w:rsidRPr="00AD17DF">
        <w:rPr>
          <w:rFonts w:ascii="Times New Roman" w:hAnsi="Times New Roman"/>
          <w:b w:val="0"/>
          <w:i w:val="0"/>
          <w:szCs w:val="22"/>
          <w:lang w:val="cs-CZ"/>
        </w:rPr>
        <w:t xml:space="preserve"> vůči pohledávkám Dopravce</w:t>
      </w:r>
      <w:r w:rsidR="006870CA" w:rsidRPr="00AD17DF">
        <w:rPr>
          <w:rFonts w:ascii="Times New Roman" w:hAnsi="Times New Roman"/>
          <w:b w:val="0"/>
          <w:i w:val="0"/>
          <w:szCs w:val="22"/>
          <w:lang w:val="cs-CZ"/>
        </w:rPr>
        <w:t>. K započtení dojde okamžikem, kdy oznámení o započtení dojde druhé smluvní straně.</w:t>
      </w:r>
    </w:p>
    <w:p w14:paraId="27E14CFF" w14:textId="3A171343" w:rsidR="00264205" w:rsidRPr="00AD17DF" w:rsidRDefault="001B5D3F" w:rsidP="001B1B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Objednatel</w:t>
      </w:r>
      <w:r w:rsidR="006870CA" w:rsidRPr="00AD17DF">
        <w:rPr>
          <w:rFonts w:ascii="Times New Roman" w:hAnsi="Times New Roman"/>
          <w:b w:val="0"/>
          <w:i w:val="0"/>
          <w:szCs w:val="22"/>
          <w:lang w:val="cs-CZ"/>
        </w:rPr>
        <w:t xml:space="preserve"> má právo pozastavit platbu </w:t>
      </w:r>
      <w:r w:rsidR="001D12FF" w:rsidRPr="00AD17DF">
        <w:rPr>
          <w:rFonts w:ascii="Times New Roman" w:hAnsi="Times New Roman"/>
          <w:b w:val="0"/>
          <w:i w:val="0"/>
          <w:szCs w:val="22"/>
          <w:lang w:val="cs-CZ"/>
        </w:rPr>
        <w:t xml:space="preserve">Odměny </w:t>
      </w:r>
      <w:r w:rsidR="006870CA" w:rsidRPr="00AD17DF">
        <w:rPr>
          <w:rFonts w:ascii="Times New Roman" w:hAnsi="Times New Roman"/>
          <w:b w:val="0"/>
          <w:i w:val="0"/>
          <w:szCs w:val="22"/>
          <w:lang w:val="cs-CZ"/>
        </w:rPr>
        <w:t xml:space="preserve">v případě, že </w:t>
      </w:r>
      <w:r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e </w:t>
      </w:r>
      <w:r w:rsidR="00513772" w:rsidRPr="00AD17DF">
        <w:rPr>
          <w:rFonts w:ascii="Times New Roman" w:hAnsi="Times New Roman"/>
          <w:b w:val="0"/>
          <w:i w:val="0"/>
          <w:szCs w:val="22"/>
          <w:lang w:val="cs-CZ"/>
        </w:rPr>
        <w:t>je v prodlení se splněním kterékoli své</w:t>
      </w:r>
      <w:r w:rsidR="006870CA" w:rsidRPr="00AD17DF">
        <w:rPr>
          <w:rFonts w:ascii="Times New Roman" w:hAnsi="Times New Roman"/>
          <w:b w:val="0"/>
          <w:i w:val="0"/>
          <w:szCs w:val="22"/>
          <w:lang w:val="cs-CZ"/>
        </w:rPr>
        <w:t xml:space="preserve"> povinnosti dle této </w:t>
      </w:r>
      <w:r w:rsidR="007C1EA2"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w:t>
      </w:r>
      <w:r w:rsidR="00F73105" w:rsidRPr="00AB4BD3">
        <w:rPr>
          <w:rFonts w:ascii="Times New Roman" w:hAnsi="Times New Roman"/>
          <w:b w:val="0"/>
          <w:i w:val="0"/>
          <w:szCs w:val="22"/>
          <w:lang w:val="cs-CZ"/>
        </w:rPr>
        <w:t>,</w:t>
      </w:r>
      <w:r w:rsidR="00F73105" w:rsidRPr="00AB4BD3">
        <w:rPr>
          <w:rFonts w:ascii="Calibri" w:eastAsia="Calibri" w:hAnsi="Calibri"/>
          <w:b w:val="0"/>
          <w:bCs w:val="0"/>
          <w:iCs w:val="0"/>
          <w:szCs w:val="22"/>
          <w:lang w:val="cs-CZ"/>
        </w:rPr>
        <w:t xml:space="preserve"> </w:t>
      </w:r>
      <w:r w:rsidR="00F73105" w:rsidRPr="00AB4BD3">
        <w:rPr>
          <w:rFonts w:ascii="Times New Roman" w:hAnsi="Times New Roman"/>
          <w:b w:val="0"/>
          <w:i w:val="0"/>
          <w:szCs w:val="22"/>
          <w:lang w:val="cs-CZ"/>
        </w:rPr>
        <w:t>a to i přes výzvu Objednatele ke splnění této povinnosti v přiměřené lhůtě</w:t>
      </w:r>
      <w:r w:rsidR="006870CA" w:rsidRPr="00AD17DF">
        <w:rPr>
          <w:rFonts w:ascii="Times New Roman" w:hAnsi="Times New Roman"/>
          <w:b w:val="0"/>
          <w:i w:val="0"/>
          <w:szCs w:val="22"/>
          <w:lang w:val="cs-CZ"/>
        </w:rPr>
        <w:t>.</w:t>
      </w:r>
      <w:r w:rsidR="0022268A" w:rsidRPr="00AD17DF">
        <w:rPr>
          <w:rFonts w:ascii="Times New Roman" w:hAnsi="Times New Roman"/>
          <w:b w:val="0"/>
          <w:i w:val="0"/>
          <w:szCs w:val="22"/>
          <w:lang w:val="cs-CZ"/>
        </w:rPr>
        <w:t xml:space="preserve"> Tím není dotčen nárok Objednatele na </w:t>
      </w:r>
      <w:r w:rsidR="00BC597B" w:rsidRPr="00AD17DF">
        <w:rPr>
          <w:rFonts w:ascii="Times New Roman" w:hAnsi="Times New Roman"/>
          <w:b w:val="0"/>
          <w:i w:val="0"/>
          <w:szCs w:val="22"/>
          <w:lang w:val="cs-CZ"/>
        </w:rPr>
        <w:t xml:space="preserve">uplatnění </w:t>
      </w:r>
      <w:r w:rsidR="0022268A" w:rsidRPr="00AD17DF">
        <w:rPr>
          <w:rFonts w:ascii="Times New Roman" w:hAnsi="Times New Roman"/>
          <w:b w:val="0"/>
          <w:i w:val="0"/>
          <w:szCs w:val="22"/>
          <w:lang w:val="cs-CZ"/>
        </w:rPr>
        <w:t>smluvních pokut dle této Smlouvy</w:t>
      </w:r>
      <w:r w:rsidR="00BC597B" w:rsidRPr="00AD17DF">
        <w:rPr>
          <w:rFonts w:ascii="Times New Roman" w:hAnsi="Times New Roman"/>
          <w:b w:val="0"/>
          <w:i w:val="0"/>
          <w:szCs w:val="22"/>
          <w:lang w:val="cs-CZ"/>
        </w:rPr>
        <w:t xml:space="preserve"> a jejich započtení vůči Odměně</w:t>
      </w:r>
      <w:r w:rsidR="0022268A" w:rsidRPr="00AD17DF">
        <w:rPr>
          <w:rFonts w:ascii="Times New Roman" w:hAnsi="Times New Roman"/>
          <w:b w:val="0"/>
          <w:i w:val="0"/>
          <w:szCs w:val="22"/>
          <w:lang w:val="cs-CZ"/>
        </w:rPr>
        <w:t>.</w:t>
      </w:r>
      <w:r w:rsidR="00342508" w:rsidRPr="00AD17DF">
        <w:rPr>
          <w:rFonts w:ascii="Times New Roman" w:hAnsi="Times New Roman"/>
          <w:b w:val="0"/>
          <w:i w:val="0"/>
          <w:szCs w:val="22"/>
          <w:lang w:val="cs-CZ"/>
        </w:rPr>
        <w:t xml:space="preserve"> Objednatel má dále právo pozastavit platbu </w:t>
      </w:r>
      <w:r w:rsidR="00A506B6" w:rsidRPr="00AD17DF">
        <w:rPr>
          <w:rFonts w:ascii="Times New Roman" w:hAnsi="Times New Roman"/>
          <w:b w:val="0"/>
          <w:i w:val="0"/>
          <w:szCs w:val="22"/>
          <w:lang w:val="cs-CZ"/>
        </w:rPr>
        <w:t>Odměny</w:t>
      </w:r>
      <w:r w:rsidR="00342508" w:rsidRPr="00AD17DF">
        <w:rPr>
          <w:rFonts w:ascii="Times New Roman" w:hAnsi="Times New Roman"/>
          <w:b w:val="0"/>
          <w:i w:val="0"/>
          <w:szCs w:val="22"/>
          <w:lang w:val="cs-CZ"/>
        </w:rPr>
        <w:t xml:space="preserve"> v případech stanovených ve Smlouvě o podmínkách přepravy.</w:t>
      </w:r>
      <w:r w:rsidR="000E592E" w:rsidRPr="00AD17DF">
        <w:rPr>
          <w:rFonts w:ascii="Times New Roman" w:hAnsi="Times New Roman"/>
          <w:b w:val="0"/>
          <w:i w:val="0"/>
          <w:szCs w:val="22"/>
          <w:lang w:val="cs-CZ"/>
        </w:rPr>
        <w:t xml:space="preserve"> </w:t>
      </w:r>
    </w:p>
    <w:p w14:paraId="5EBFDDFB" w14:textId="6546A41B" w:rsidR="00DB364D" w:rsidRPr="00AD17DF" w:rsidRDefault="00B55AF8" w:rsidP="00C97F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výslovně prohlašuje, že </w:t>
      </w:r>
      <w:r w:rsidR="002C675D">
        <w:rPr>
          <w:rFonts w:ascii="Times New Roman" w:hAnsi="Times New Roman"/>
          <w:b w:val="0"/>
          <w:i w:val="0"/>
          <w:szCs w:val="22"/>
          <w:lang w:val="cs-CZ"/>
        </w:rPr>
        <w:t>J</w:t>
      </w:r>
      <w:r w:rsidR="00CA18EA" w:rsidRPr="00AD17DF">
        <w:rPr>
          <w:rFonts w:ascii="Times New Roman" w:hAnsi="Times New Roman"/>
          <w:b w:val="0"/>
          <w:i w:val="0"/>
          <w:szCs w:val="22"/>
          <w:lang w:val="cs-CZ"/>
        </w:rPr>
        <w:t xml:space="preserve">ednotkové ceny </w:t>
      </w:r>
      <w:r w:rsidRPr="00AD17DF">
        <w:rPr>
          <w:rFonts w:ascii="Times New Roman" w:hAnsi="Times New Roman"/>
          <w:b w:val="0"/>
          <w:i w:val="0"/>
          <w:szCs w:val="22"/>
          <w:lang w:val="cs-CZ"/>
        </w:rPr>
        <w:t xml:space="preserve">v plné míře </w:t>
      </w:r>
      <w:r w:rsidR="00CA18EA" w:rsidRPr="00AD17DF">
        <w:rPr>
          <w:rFonts w:ascii="Times New Roman" w:hAnsi="Times New Roman"/>
          <w:b w:val="0"/>
          <w:i w:val="0"/>
          <w:szCs w:val="22"/>
          <w:lang w:val="cs-CZ"/>
        </w:rPr>
        <w:t xml:space="preserve">kryjí </w:t>
      </w:r>
      <w:r w:rsidRPr="00AD17DF">
        <w:rPr>
          <w:rFonts w:ascii="Times New Roman" w:hAnsi="Times New Roman"/>
          <w:b w:val="0"/>
          <w:i w:val="0"/>
          <w:szCs w:val="22"/>
          <w:lang w:val="cs-CZ"/>
        </w:rPr>
        <w:t>veškeré jeho náklady nutné pro zajištěn</w:t>
      </w:r>
      <w:r w:rsidR="005D7258" w:rsidRPr="00AD17DF">
        <w:rPr>
          <w:rFonts w:ascii="Times New Roman" w:hAnsi="Times New Roman"/>
          <w:b w:val="0"/>
          <w:i w:val="0"/>
          <w:szCs w:val="22"/>
          <w:lang w:val="cs-CZ"/>
        </w:rPr>
        <w:t>í</w:t>
      </w:r>
      <w:r w:rsidRPr="00AD17DF">
        <w:rPr>
          <w:rFonts w:ascii="Times New Roman" w:hAnsi="Times New Roman"/>
          <w:b w:val="0"/>
          <w:i w:val="0"/>
          <w:szCs w:val="22"/>
          <w:lang w:val="cs-CZ"/>
        </w:rPr>
        <w:t xml:space="preserve"> Závazku veřejné služby v souladu s touto Smlouvou</w:t>
      </w:r>
      <w:r w:rsidR="00DB364D" w:rsidRPr="00AD17DF">
        <w:rPr>
          <w:rFonts w:ascii="Times New Roman" w:hAnsi="Times New Roman"/>
          <w:b w:val="0"/>
          <w:i w:val="0"/>
          <w:szCs w:val="22"/>
          <w:lang w:val="cs-CZ"/>
        </w:rPr>
        <w:t xml:space="preserve"> a dále též zisk</w:t>
      </w:r>
      <w:r w:rsidR="00BF6C1F"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w:t>
      </w:r>
      <w:r w:rsidR="00F402CE">
        <w:rPr>
          <w:rFonts w:ascii="Times New Roman" w:hAnsi="Times New Roman"/>
          <w:b w:val="0"/>
          <w:i w:val="0"/>
          <w:szCs w:val="22"/>
          <w:lang w:val="cs-CZ"/>
        </w:rPr>
        <w:t>kromě</w:t>
      </w:r>
      <w:r w:rsidR="00F402CE" w:rsidRPr="00AD17DF">
        <w:rPr>
          <w:rFonts w:ascii="Times New Roman" w:hAnsi="Times New Roman"/>
          <w:b w:val="0"/>
          <w:i w:val="0"/>
          <w:szCs w:val="22"/>
          <w:lang w:val="cs-CZ"/>
        </w:rPr>
        <w:t xml:space="preserve"> </w:t>
      </w:r>
      <w:r w:rsidR="00C535E5" w:rsidRPr="00AD17DF">
        <w:rPr>
          <w:rFonts w:ascii="Times New Roman" w:hAnsi="Times New Roman"/>
          <w:b w:val="0"/>
          <w:i w:val="0"/>
          <w:szCs w:val="22"/>
          <w:lang w:val="cs-CZ"/>
        </w:rPr>
        <w:t>nákladů dle odst.</w:t>
      </w:r>
      <w:r w:rsidR="000B5C73">
        <w:rPr>
          <w:rFonts w:ascii="Times New Roman" w:hAnsi="Times New Roman"/>
          <w:b w:val="0"/>
          <w:i w:val="0"/>
          <w:szCs w:val="22"/>
          <w:lang w:val="cs-CZ"/>
        </w:rPr>
        <w:t>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_Ref143450228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4.11</w:t>
      </w:r>
      <w:r w:rsidR="006C6092">
        <w:rPr>
          <w:rFonts w:ascii="Times New Roman" w:hAnsi="Times New Roman"/>
          <w:b w:val="0"/>
          <w:i w:val="0"/>
          <w:szCs w:val="22"/>
          <w:lang w:val="cs-CZ"/>
        </w:rPr>
        <w:fldChar w:fldCharType="end"/>
      </w:r>
      <w:r w:rsidR="00EA2BA1">
        <w:rPr>
          <w:rFonts w:ascii="Times New Roman" w:hAnsi="Times New Roman"/>
          <w:b w:val="0"/>
          <w:i w:val="0"/>
          <w:szCs w:val="22"/>
          <w:lang w:val="cs-CZ"/>
        </w:rPr>
        <w:t xml:space="preserve">,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_Ref143450236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4.12</w:t>
      </w:r>
      <w:r w:rsidR="006C6092">
        <w:rPr>
          <w:rFonts w:ascii="Times New Roman" w:hAnsi="Times New Roman"/>
          <w:b w:val="0"/>
          <w:i w:val="0"/>
          <w:szCs w:val="22"/>
          <w:lang w:val="cs-CZ"/>
        </w:rPr>
        <w:fldChar w:fldCharType="end"/>
      </w:r>
      <w:r w:rsidR="00427816">
        <w:rPr>
          <w:rFonts w:ascii="Times New Roman" w:hAnsi="Times New Roman"/>
          <w:b w:val="0"/>
          <w:i w:val="0"/>
          <w:szCs w:val="22"/>
          <w:lang w:val="cs-CZ"/>
        </w:rPr>
        <w:t xml:space="preserve">,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_Ref499715968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4.13</w:t>
      </w:r>
      <w:r w:rsidR="006C6092">
        <w:rPr>
          <w:rFonts w:ascii="Times New Roman" w:hAnsi="Times New Roman"/>
          <w:b w:val="0"/>
          <w:i w:val="0"/>
          <w:szCs w:val="22"/>
          <w:lang w:val="cs-CZ"/>
        </w:rPr>
        <w:fldChar w:fldCharType="end"/>
      </w:r>
      <w:r w:rsidR="003866F5">
        <w:rPr>
          <w:rFonts w:ascii="Times New Roman" w:hAnsi="Times New Roman"/>
          <w:b w:val="0"/>
          <w:i w:val="0"/>
          <w:szCs w:val="22"/>
          <w:lang w:val="cs-CZ"/>
        </w:rPr>
        <w:t xml:space="preserve">,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_Ref143450258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4.14</w:t>
      </w:r>
      <w:r w:rsidR="006C6092">
        <w:rPr>
          <w:rFonts w:ascii="Times New Roman" w:hAnsi="Times New Roman"/>
          <w:b w:val="0"/>
          <w:i w:val="0"/>
          <w:szCs w:val="22"/>
          <w:lang w:val="cs-CZ"/>
        </w:rPr>
        <w:fldChar w:fldCharType="end"/>
      </w:r>
      <w:r w:rsidR="006C6092">
        <w:rPr>
          <w:rFonts w:ascii="Times New Roman" w:hAnsi="Times New Roman"/>
          <w:b w:val="0"/>
          <w:i w:val="0"/>
          <w:szCs w:val="22"/>
          <w:lang w:val="cs-CZ"/>
        </w:rPr>
        <w:t xml:space="preserve">,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_Ref142986535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4.15</w:t>
      </w:r>
      <w:r w:rsidR="006C6092">
        <w:rPr>
          <w:rFonts w:ascii="Times New Roman" w:hAnsi="Times New Roman"/>
          <w:b w:val="0"/>
          <w:i w:val="0"/>
          <w:szCs w:val="22"/>
          <w:lang w:val="cs-CZ"/>
        </w:rPr>
        <w:fldChar w:fldCharType="end"/>
      </w:r>
      <w:r w:rsidR="003866F5">
        <w:rPr>
          <w:rFonts w:ascii="Times New Roman" w:hAnsi="Times New Roman"/>
          <w:b w:val="0"/>
          <w:i w:val="0"/>
          <w:szCs w:val="22"/>
          <w:lang w:val="cs-CZ"/>
        </w:rPr>
        <w:t xml:space="preserve"> a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_Ref143450275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4.16</w:t>
      </w:r>
      <w:r w:rsidR="006C6092">
        <w:rPr>
          <w:rFonts w:ascii="Times New Roman" w:hAnsi="Times New Roman"/>
          <w:b w:val="0"/>
          <w:i w:val="0"/>
          <w:szCs w:val="22"/>
          <w:lang w:val="cs-CZ"/>
        </w:rPr>
        <w:fldChar w:fldCharType="end"/>
      </w:r>
      <w:r w:rsidR="00427816">
        <w:rPr>
          <w:rFonts w:ascii="Times New Roman" w:hAnsi="Times New Roman"/>
          <w:b w:val="0"/>
          <w:i w:val="0"/>
          <w:szCs w:val="22"/>
          <w:lang w:val="cs-CZ"/>
        </w:rPr>
        <w:t xml:space="preserve"> </w:t>
      </w:r>
      <w:r w:rsidR="00FA6958">
        <w:rPr>
          <w:rFonts w:ascii="Times New Roman" w:hAnsi="Times New Roman"/>
          <w:b w:val="0"/>
          <w:i w:val="0"/>
          <w:szCs w:val="22"/>
          <w:lang w:val="cs-CZ"/>
        </w:rPr>
        <w:t>této S</w:t>
      </w:r>
      <w:r w:rsidR="00F402CE">
        <w:rPr>
          <w:rFonts w:ascii="Times New Roman" w:hAnsi="Times New Roman"/>
          <w:b w:val="0"/>
          <w:i w:val="0"/>
          <w:szCs w:val="22"/>
          <w:lang w:val="cs-CZ"/>
        </w:rPr>
        <w:t>m</w:t>
      </w:r>
      <w:r w:rsidR="00FA6958">
        <w:rPr>
          <w:rFonts w:ascii="Times New Roman" w:hAnsi="Times New Roman"/>
          <w:b w:val="0"/>
          <w:i w:val="0"/>
          <w:szCs w:val="22"/>
          <w:lang w:val="cs-CZ"/>
        </w:rPr>
        <w:t>louvy</w:t>
      </w:r>
      <w:r w:rsidR="00FC304C" w:rsidRPr="00AD17DF">
        <w:rPr>
          <w:rFonts w:ascii="Times New Roman" w:hAnsi="Times New Roman"/>
          <w:b w:val="0"/>
          <w:i w:val="0"/>
          <w:szCs w:val="22"/>
          <w:lang w:val="cs-CZ"/>
        </w:rPr>
        <w:t>.</w:t>
      </w:r>
      <w:r w:rsidR="00BF6C1F"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Výnosové riziko je po celou dobu platnosti Smlouvy na straně Objednatele, Dopravce nenese riziko výše tržeb. Dopravce má povinnost odvést DPH z vybraného jízdného. </w:t>
      </w:r>
    </w:p>
    <w:p w14:paraId="600922A5" w14:textId="19BA8A5E" w:rsidR="00E07816" w:rsidRPr="00CE783C" w:rsidRDefault="00E07816" w:rsidP="00CE783C">
      <w:pPr>
        <w:pStyle w:val="Clanek11"/>
        <w:widowControl/>
        <w:ind w:left="709" w:hanging="709"/>
        <w:rPr>
          <w:rFonts w:ascii="Times New Roman" w:hAnsi="Times New Roman"/>
          <w:b w:val="0"/>
          <w:i w:val="0"/>
          <w:szCs w:val="22"/>
          <w:lang w:val="cs-CZ"/>
        </w:rPr>
      </w:pPr>
      <w:bookmarkStart w:id="20" w:name="_Ref141951750"/>
      <w:bookmarkStart w:id="21" w:name="_Ref143450228"/>
      <w:bookmarkStart w:id="22" w:name="_Ref499715957"/>
      <w:r w:rsidRPr="00CE783C">
        <w:rPr>
          <w:rFonts w:ascii="Times New Roman" w:hAnsi="Times New Roman"/>
          <w:b w:val="0"/>
          <w:i w:val="0"/>
          <w:szCs w:val="22"/>
          <w:lang w:val="cs-CZ"/>
        </w:rPr>
        <w:t xml:space="preserve">Dopravce má dále nárok na úhradu nákladů </w:t>
      </w:r>
      <w:r w:rsidR="00D82548" w:rsidRPr="00CE783C">
        <w:rPr>
          <w:rFonts w:ascii="Times New Roman" w:hAnsi="Times New Roman"/>
          <w:b w:val="0"/>
          <w:i w:val="0"/>
          <w:szCs w:val="22"/>
          <w:lang w:val="cs-CZ"/>
        </w:rPr>
        <w:t xml:space="preserve">na trakční </w:t>
      </w:r>
      <w:r w:rsidRPr="00CE783C">
        <w:rPr>
          <w:rFonts w:ascii="Times New Roman" w:hAnsi="Times New Roman"/>
          <w:b w:val="0"/>
          <w:i w:val="0"/>
          <w:szCs w:val="22"/>
          <w:lang w:val="cs-CZ"/>
        </w:rPr>
        <w:t>elektrickou energii</w:t>
      </w:r>
      <w:r w:rsidR="008D5E96" w:rsidRPr="00CE783C">
        <w:rPr>
          <w:rFonts w:ascii="Times New Roman" w:hAnsi="Times New Roman"/>
          <w:b w:val="0"/>
          <w:i w:val="0"/>
          <w:szCs w:val="22"/>
          <w:lang w:val="cs-CZ"/>
        </w:rPr>
        <w:t xml:space="preserve"> se zohledněním rekuperované energie zpět do sítě</w:t>
      </w:r>
      <w:r w:rsidRPr="00CE783C">
        <w:rPr>
          <w:rFonts w:ascii="Times New Roman" w:hAnsi="Times New Roman"/>
          <w:b w:val="0"/>
          <w:i w:val="0"/>
          <w:szCs w:val="22"/>
          <w:lang w:val="cs-CZ"/>
        </w:rPr>
        <w:t xml:space="preserve"> </w:t>
      </w:r>
      <w:r w:rsidR="0060409D">
        <w:rPr>
          <w:rFonts w:ascii="Times New Roman" w:hAnsi="Times New Roman"/>
          <w:b w:val="0"/>
          <w:i w:val="0"/>
          <w:szCs w:val="22"/>
          <w:lang w:val="cs-CZ"/>
        </w:rPr>
        <w:t xml:space="preserve">v souvislosti s provozem Vlaků dle této Smlouvy (tj. vč. </w:t>
      </w:r>
      <w:proofErr w:type="spellStart"/>
      <w:r w:rsidR="0060409D">
        <w:rPr>
          <w:rFonts w:ascii="Times New Roman" w:hAnsi="Times New Roman"/>
          <w:b w:val="0"/>
          <w:i w:val="0"/>
          <w:szCs w:val="22"/>
          <w:lang w:val="cs-CZ"/>
        </w:rPr>
        <w:t>soupravových</w:t>
      </w:r>
      <w:proofErr w:type="spellEnd"/>
      <w:r w:rsidR="0060409D">
        <w:rPr>
          <w:rFonts w:ascii="Times New Roman" w:hAnsi="Times New Roman"/>
          <w:b w:val="0"/>
          <w:i w:val="0"/>
          <w:szCs w:val="22"/>
          <w:lang w:val="cs-CZ"/>
        </w:rPr>
        <w:t xml:space="preserve"> jízd)</w:t>
      </w:r>
      <w:r w:rsidRPr="00CE783C">
        <w:rPr>
          <w:rFonts w:ascii="Times New Roman" w:hAnsi="Times New Roman"/>
          <w:b w:val="0"/>
          <w:i w:val="0"/>
          <w:szCs w:val="22"/>
          <w:lang w:val="cs-CZ"/>
        </w:rPr>
        <w:t xml:space="preserve">. Dopravce </w:t>
      </w:r>
      <w:proofErr w:type="gramStart"/>
      <w:r w:rsidRPr="00CE783C">
        <w:rPr>
          <w:rFonts w:ascii="Times New Roman" w:hAnsi="Times New Roman"/>
          <w:b w:val="0"/>
          <w:i w:val="0"/>
          <w:szCs w:val="22"/>
          <w:lang w:val="cs-CZ"/>
        </w:rPr>
        <w:t>doloží</w:t>
      </w:r>
      <w:proofErr w:type="gramEnd"/>
      <w:r w:rsidRPr="00CE783C">
        <w:rPr>
          <w:rFonts w:ascii="Times New Roman" w:hAnsi="Times New Roman"/>
          <w:b w:val="0"/>
          <w:i w:val="0"/>
          <w:szCs w:val="22"/>
          <w:lang w:val="cs-CZ"/>
        </w:rPr>
        <w:t xml:space="preserve"> </w:t>
      </w:r>
      <w:r w:rsidR="00EC369C" w:rsidRPr="00CE783C">
        <w:rPr>
          <w:rFonts w:ascii="Times New Roman" w:hAnsi="Times New Roman"/>
          <w:b w:val="0"/>
          <w:i w:val="0"/>
          <w:szCs w:val="22"/>
          <w:lang w:val="cs-CZ"/>
        </w:rPr>
        <w:t>sk</w:t>
      </w:r>
      <w:r w:rsidR="00A50E75" w:rsidRPr="00CE783C">
        <w:rPr>
          <w:rFonts w:ascii="Times New Roman" w:hAnsi="Times New Roman"/>
          <w:b w:val="0"/>
          <w:i w:val="0"/>
          <w:szCs w:val="22"/>
          <w:lang w:val="cs-CZ"/>
        </w:rPr>
        <w:t xml:space="preserve">utečně uhrazené náklady na elektrickou trakční energii </w:t>
      </w:r>
      <w:r w:rsidR="008727EF">
        <w:rPr>
          <w:rFonts w:ascii="Times New Roman" w:hAnsi="Times New Roman"/>
          <w:b w:val="0"/>
          <w:i w:val="0"/>
          <w:szCs w:val="22"/>
          <w:lang w:val="cs-CZ"/>
        </w:rPr>
        <w:t>vč. úspor z rekuperace zpět do sítě</w:t>
      </w:r>
      <w:r w:rsidR="008D5E96" w:rsidRPr="00CE783C">
        <w:rPr>
          <w:rFonts w:ascii="Times New Roman" w:hAnsi="Times New Roman"/>
          <w:b w:val="0"/>
          <w:i w:val="0"/>
          <w:szCs w:val="22"/>
          <w:lang w:val="cs-CZ"/>
        </w:rPr>
        <w:t xml:space="preserve"> </w:t>
      </w:r>
      <w:r w:rsidR="0060409D">
        <w:rPr>
          <w:rFonts w:ascii="Times New Roman" w:hAnsi="Times New Roman"/>
          <w:b w:val="0"/>
          <w:i w:val="0"/>
          <w:szCs w:val="22"/>
          <w:lang w:val="cs-CZ"/>
        </w:rPr>
        <w:t>v souvislosti s provozem Vlaků</w:t>
      </w:r>
      <w:r w:rsidR="00A50E75" w:rsidRPr="00CE783C">
        <w:rPr>
          <w:rFonts w:ascii="Times New Roman" w:hAnsi="Times New Roman"/>
          <w:b w:val="0"/>
          <w:i w:val="0"/>
          <w:szCs w:val="22"/>
          <w:lang w:val="cs-CZ"/>
        </w:rPr>
        <w:t xml:space="preserve"> dle </w:t>
      </w:r>
      <w:r w:rsidR="0060409D">
        <w:rPr>
          <w:rFonts w:ascii="Times New Roman" w:hAnsi="Times New Roman"/>
          <w:b w:val="0"/>
          <w:i w:val="0"/>
          <w:szCs w:val="22"/>
          <w:lang w:val="cs-CZ"/>
        </w:rPr>
        <w:t xml:space="preserve">této </w:t>
      </w:r>
      <w:r w:rsidR="00A50E75" w:rsidRPr="00CE783C">
        <w:rPr>
          <w:rFonts w:ascii="Times New Roman" w:hAnsi="Times New Roman"/>
          <w:b w:val="0"/>
          <w:i w:val="0"/>
          <w:szCs w:val="22"/>
          <w:lang w:val="cs-CZ"/>
        </w:rPr>
        <w:t>Smlo</w:t>
      </w:r>
      <w:r w:rsidR="0098768E">
        <w:rPr>
          <w:rFonts w:ascii="Times New Roman" w:hAnsi="Times New Roman"/>
          <w:b w:val="0"/>
          <w:i w:val="0"/>
          <w:szCs w:val="22"/>
          <w:lang w:val="cs-CZ"/>
        </w:rPr>
        <w:t>uvy</w:t>
      </w:r>
      <w:r w:rsidR="0060409D">
        <w:rPr>
          <w:rFonts w:ascii="Times New Roman" w:hAnsi="Times New Roman"/>
          <w:b w:val="0"/>
          <w:i w:val="0"/>
          <w:szCs w:val="22"/>
          <w:lang w:val="cs-CZ"/>
        </w:rPr>
        <w:t xml:space="preserve"> (tj. vč. </w:t>
      </w:r>
      <w:proofErr w:type="spellStart"/>
      <w:r w:rsidR="0060409D">
        <w:rPr>
          <w:rFonts w:ascii="Times New Roman" w:hAnsi="Times New Roman"/>
          <w:b w:val="0"/>
          <w:i w:val="0"/>
          <w:szCs w:val="22"/>
          <w:lang w:val="cs-CZ"/>
        </w:rPr>
        <w:t>soupravových</w:t>
      </w:r>
      <w:proofErr w:type="spellEnd"/>
      <w:r w:rsidR="0060409D">
        <w:rPr>
          <w:rFonts w:ascii="Times New Roman" w:hAnsi="Times New Roman"/>
          <w:b w:val="0"/>
          <w:i w:val="0"/>
          <w:szCs w:val="22"/>
          <w:lang w:val="cs-CZ"/>
        </w:rPr>
        <w:t xml:space="preserve"> jízd)</w:t>
      </w:r>
      <w:r w:rsidR="0098768E">
        <w:rPr>
          <w:rFonts w:ascii="Times New Roman" w:hAnsi="Times New Roman"/>
          <w:b w:val="0"/>
          <w:i w:val="0"/>
          <w:szCs w:val="22"/>
          <w:lang w:val="cs-CZ"/>
        </w:rPr>
        <w:t>, a to nejlépe samostatně</w:t>
      </w:r>
      <w:r w:rsidR="00681A32" w:rsidRPr="00CE783C">
        <w:rPr>
          <w:rFonts w:ascii="Times New Roman" w:hAnsi="Times New Roman"/>
          <w:b w:val="0"/>
          <w:i w:val="0"/>
          <w:szCs w:val="22"/>
          <w:lang w:val="cs-CZ"/>
        </w:rPr>
        <w:t xml:space="preserve"> za </w:t>
      </w:r>
      <w:r w:rsidR="00D97AB0">
        <w:rPr>
          <w:rFonts w:ascii="Times New Roman" w:hAnsi="Times New Roman"/>
          <w:b w:val="0"/>
          <w:i w:val="0"/>
          <w:szCs w:val="22"/>
          <w:lang w:val="cs-CZ"/>
        </w:rPr>
        <w:t>každou</w:t>
      </w:r>
      <w:r w:rsidR="00D97AB0" w:rsidRPr="00CE783C">
        <w:rPr>
          <w:rFonts w:ascii="Times New Roman" w:hAnsi="Times New Roman"/>
          <w:b w:val="0"/>
          <w:i w:val="0"/>
          <w:szCs w:val="22"/>
          <w:lang w:val="cs-CZ"/>
        </w:rPr>
        <w:t xml:space="preserve"> Jednot</w:t>
      </w:r>
      <w:r w:rsidR="00D97AB0">
        <w:rPr>
          <w:rFonts w:ascii="Times New Roman" w:hAnsi="Times New Roman"/>
          <w:b w:val="0"/>
          <w:i w:val="0"/>
          <w:szCs w:val="22"/>
          <w:lang w:val="cs-CZ"/>
        </w:rPr>
        <w:t>ku</w:t>
      </w:r>
      <w:r w:rsidR="009344D6" w:rsidRPr="00CE783C">
        <w:rPr>
          <w:rFonts w:ascii="Times New Roman" w:hAnsi="Times New Roman"/>
          <w:b w:val="0"/>
          <w:i w:val="0"/>
          <w:szCs w:val="22"/>
          <w:lang w:val="cs-CZ"/>
        </w:rPr>
        <w:t xml:space="preserve">. V případě, že náklady </w:t>
      </w:r>
      <w:r w:rsidR="00E961F4" w:rsidRPr="00CE783C">
        <w:rPr>
          <w:rFonts w:ascii="Times New Roman" w:hAnsi="Times New Roman"/>
          <w:b w:val="0"/>
          <w:i w:val="0"/>
          <w:szCs w:val="22"/>
          <w:lang w:val="cs-CZ"/>
        </w:rPr>
        <w:t xml:space="preserve">za </w:t>
      </w:r>
      <w:r w:rsidR="009344D6" w:rsidRPr="00CE783C">
        <w:rPr>
          <w:rFonts w:ascii="Times New Roman" w:hAnsi="Times New Roman"/>
          <w:b w:val="0"/>
          <w:i w:val="0"/>
          <w:szCs w:val="22"/>
          <w:lang w:val="cs-CZ"/>
        </w:rPr>
        <w:t>elektrick</w:t>
      </w:r>
      <w:r w:rsidR="00E961F4" w:rsidRPr="00CE783C">
        <w:rPr>
          <w:rFonts w:ascii="Times New Roman" w:hAnsi="Times New Roman"/>
          <w:b w:val="0"/>
          <w:i w:val="0"/>
          <w:szCs w:val="22"/>
          <w:lang w:val="cs-CZ"/>
        </w:rPr>
        <w:t>ou</w:t>
      </w:r>
      <w:r w:rsidR="009344D6" w:rsidRPr="00CE783C">
        <w:rPr>
          <w:rFonts w:ascii="Times New Roman" w:hAnsi="Times New Roman"/>
          <w:b w:val="0"/>
          <w:i w:val="0"/>
          <w:szCs w:val="22"/>
          <w:lang w:val="cs-CZ"/>
        </w:rPr>
        <w:t xml:space="preserve"> energi</w:t>
      </w:r>
      <w:r w:rsidR="00E961F4" w:rsidRPr="00CE783C">
        <w:rPr>
          <w:rFonts w:ascii="Times New Roman" w:hAnsi="Times New Roman"/>
          <w:b w:val="0"/>
          <w:i w:val="0"/>
          <w:szCs w:val="22"/>
          <w:lang w:val="cs-CZ"/>
        </w:rPr>
        <w:t>i</w:t>
      </w:r>
      <w:r w:rsidR="009344D6" w:rsidRPr="00CE783C">
        <w:rPr>
          <w:rFonts w:ascii="Times New Roman" w:hAnsi="Times New Roman"/>
          <w:b w:val="0"/>
          <w:i w:val="0"/>
          <w:szCs w:val="22"/>
          <w:lang w:val="cs-CZ"/>
        </w:rPr>
        <w:t xml:space="preserve"> </w:t>
      </w:r>
      <w:r w:rsidR="0098768E">
        <w:rPr>
          <w:rFonts w:ascii="Times New Roman" w:hAnsi="Times New Roman"/>
          <w:b w:val="0"/>
          <w:i w:val="0"/>
          <w:szCs w:val="22"/>
          <w:lang w:val="cs-CZ"/>
        </w:rPr>
        <w:t xml:space="preserve">a úspory z rekuperace </w:t>
      </w:r>
      <w:r w:rsidR="008D5E96" w:rsidRPr="00CE783C">
        <w:rPr>
          <w:rFonts w:ascii="Times New Roman" w:hAnsi="Times New Roman"/>
          <w:b w:val="0"/>
          <w:i w:val="0"/>
          <w:szCs w:val="22"/>
          <w:lang w:val="cs-CZ"/>
        </w:rPr>
        <w:t xml:space="preserve">zpět do sítě </w:t>
      </w:r>
      <w:r w:rsidR="00E961F4" w:rsidRPr="00CE783C">
        <w:rPr>
          <w:rFonts w:ascii="Times New Roman" w:hAnsi="Times New Roman"/>
          <w:b w:val="0"/>
          <w:i w:val="0"/>
          <w:szCs w:val="22"/>
          <w:lang w:val="cs-CZ"/>
        </w:rPr>
        <w:t>nebud</w:t>
      </w:r>
      <w:r w:rsidR="008D5E96" w:rsidRPr="00CE783C">
        <w:rPr>
          <w:rFonts w:ascii="Times New Roman" w:hAnsi="Times New Roman"/>
          <w:b w:val="0"/>
          <w:i w:val="0"/>
          <w:szCs w:val="22"/>
          <w:lang w:val="cs-CZ"/>
        </w:rPr>
        <w:t xml:space="preserve">e možné samostatně </w:t>
      </w:r>
      <w:r w:rsidR="0098768E">
        <w:rPr>
          <w:rFonts w:ascii="Times New Roman" w:hAnsi="Times New Roman"/>
          <w:b w:val="0"/>
          <w:i w:val="0"/>
          <w:szCs w:val="22"/>
          <w:lang w:val="cs-CZ"/>
        </w:rPr>
        <w:t>doložit</w:t>
      </w:r>
      <w:r w:rsidR="00E961F4" w:rsidRPr="00CE783C">
        <w:rPr>
          <w:rFonts w:ascii="Times New Roman" w:hAnsi="Times New Roman"/>
          <w:b w:val="0"/>
          <w:i w:val="0"/>
          <w:szCs w:val="22"/>
          <w:lang w:val="cs-CZ"/>
        </w:rPr>
        <w:t xml:space="preserve">, </w:t>
      </w:r>
      <w:r w:rsidR="003106E2" w:rsidRPr="003106E2">
        <w:rPr>
          <w:rFonts w:ascii="Times New Roman" w:hAnsi="Times New Roman"/>
          <w:b w:val="0"/>
          <w:i w:val="0"/>
          <w:szCs w:val="22"/>
          <w:lang w:val="cs-CZ"/>
        </w:rPr>
        <w:t xml:space="preserve">zejména z technických důvodů měření spotřeby el. </w:t>
      </w:r>
      <w:r w:rsidR="005B31FE">
        <w:rPr>
          <w:rFonts w:ascii="Times New Roman" w:hAnsi="Times New Roman"/>
          <w:b w:val="0"/>
          <w:i w:val="0"/>
          <w:szCs w:val="22"/>
          <w:lang w:val="cs-CZ"/>
        </w:rPr>
        <w:t>e</w:t>
      </w:r>
      <w:r w:rsidR="003106E2" w:rsidRPr="003106E2">
        <w:rPr>
          <w:rFonts w:ascii="Times New Roman" w:hAnsi="Times New Roman"/>
          <w:b w:val="0"/>
          <w:i w:val="0"/>
          <w:szCs w:val="22"/>
          <w:lang w:val="cs-CZ"/>
        </w:rPr>
        <w:t>nergie</w:t>
      </w:r>
      <w:r w:rsidR="005B31FE">
        <w:rPr>
          <w:rFonts w:ascii="Times New Roman" w:hAnsi="Times New Roman"/>
          <w:b w:val="0"/>
          <w:i w:val="0"/>
          <w:szCs w:val="22"/>
          <w:lang w:val="cs-CZ"/>
        </w:rPr>
        <w:t xml:space="preserve">, </w:t>
      </w:r>
      <w:r w:rsidR="005B31FE" w:rsidRPr="003106E2">
        <w:rPr>
          <w:rFonts w:ascii="Times New Roman" w:hAnsi="Times New Roman"/>
          <w:b w:val="0"/>
          <w:i w:val="0"/>
          <w:szCs w:val="22"/>
          <w:lang w:val="cs-CZ"/>
        </w:rPr>
        <w:t xml:space="preserve">má Dopravce nárok na úhradu </w:t>
      </w:r>
      <w:r w:rsidR="005B31FE">
        <w:rPr>
          <w:rFonts w:ascii="Times New Roman" w:hAnsi="Times New Roman"/>
          <w:b w:val="0"/>
          <w:i w:val="0"/>
          <w:szCs w:val="22"/>
          <w:lang w:val="cs-CZ"/>
        </w:rPr>
        <w:t xml:space="preserve">nákladů na </w:t>
      </w:r>
      <w:r w:rsidR="005B31FE" w:rsidRPr="003106E2">
        <w:rPr>
          <w:rFonts w:ascii="Times New Roman" w:hAnsi="Times New Roman"/>
          <w:b w:val="0"/>
          <w:i w:val="0"/>
          <w:szCs w:val="22"/>
          <w:lang w:val="cs-CZ"/>
        </w:rPr>
        <w:t>el. energi</w:t>
      </w:r>
      <w:r w:rsidR="005B31FE">
        <w:rPr>
          <w:rFonts w:ascii="Times New Roman" w:hAnsi="Times New Roman"/>
          <w:b w:val="0"/>
          <w:i w:val="0"/>
          <w:szCs w:val="22"/>
          <w:lang w:val="cs-CZ"/>
        </w:rPr>
        <w:t>i</w:t>
      </w:r>
      <w:r w:rsidR="005B31FE" w:rsidRPr="003106E2">
        <w:rPr>
          <w:rFonts w:ascii="Times New Roman" w:hAnsi="Times New Roman"/>
          <w:b w:val="0"/>
          <w:i w:val="0"/>
          <w:szCs w:val="22"/>
          <w:lang w:val="cs-CZ"/>
        </w:rPr>
        <w:t xml:space="preserve"> </w:t>
      </w:r>
      <w:r w:rsidR="005B31FE" w:rsidRPr="00CE783C">
        <w:rPr>
          <w:rFonts w:ascii="Times New Roman" w:hAnsi="Times New Roman"/>
          <w:b w:val="0"/>
          <w:i w:val="0"/>
          <w:szCs w:val="22"/>
          <w:lang w:val="cs-CZ"/>
        </w:rPr>
        <w:t>se zohledněním rekuperované energie zpět do sítě</w:t>
      </w:r>
      <w:r w:rsidR="005B31FE" w:rsidRPr="003106E2">
        <w:rPr>
          <w:rFonts w:ascii="Times New Roman" w:hAnsi="Times New Roman"/>
          <w:b w:val="0"/>
          <w:i w:val="0"/>
          <w:szCs w:val="22"/>
          <w:lang w:val="cs-CZ"/>
        </w:rPr>
        <w:t xml:space="preserve"> ve výši účtované </w:t>
      </w:r>
      <w:r w:rsidR="00A27975">
        <w:rPr>
          <w:rFonts w:ascii="Times New Roman" w:hAnsi="Times New Roman"/>
          <w:b w:val="0"/>
          <w:i w:val="0"/>
          <w:szCs w:val="22"/>
          <w:lang w:val="cs-CZ"/>
        </w:rPr>
        <w:t>Provozovatelem dráhy</w:t>
      </w:r>
      <w:r w:rsidR="005B31FE" w:rsidRPr="003106E2">
        <w:rPr>
          <w:rFonts w:ascii="Times New Roman" w:hAnsi="Times New Roman"/>
          <w:b w:val="0"/>
          <w:i w:val="0"/>
          <w:szCs w:val="22"/>
          <w:lang w:val="cs-CZ"/>
        </w:rPr>
        <w:t xml:space="preserve"> pro tyto případy</w:t>
      </w:r>
      <w:r w:rsidR="005B31FE">
        <w:rPr>
          <w:rFonts w:ascii="Times New Roman" w:hAnsi="Times New Roman"/>
          <w:b w:val="0"/>
          <w:i w:val="0"/>
          <w:szCs w:val="22"/>
          <w:lang w:val="cs-CZ"/>
        </w:rPr>
        <w:t xml:space="preserve">. Pokud nebude možné náklady </w:t>
      </w:r>
      <w:r w:rsidR="005B31FE" w:rsidRPr="00CE783C">
        <w:rPr>
          <w:rFonts w:ascii="Times New Roman" w:hAnsi="Times New Roman"/>
          <w:b w:val="0"/>
          <w:i w:val="0"/>
          <w:szCs w:val="22"/>
          <w:lang w:val="cs-CZ"/>
        </w:rPr>
        <w:t xml:space="preserve">za elektrickou energii </w:t>
      </w:r>
      <w:r w:rsidR="005B31FE">
        <w:rPr>
          <w:rFonts w:ascii="Times New Roman" w:hAnsi="Times New Roman"/>
          <w:b w:val="0"/>
          <w:i w:val="0"/>
          <w:szCs w:val="22"/>
          <w:lang w:val="cs-CZ"/>
        </w:rPr>
        <w:t xml:space="preserve">a úspory z rekuperace </w:t>
      </w:r>
      <w:r w:rsidR="005B31FE" w:rsidRPr="00CE783C">
        <w:rPr>
          <w:rFonts w:ascii="Times New Roman" w:hAnsi="Times New Roman"/>
          <w:b w:val="0"/>
          <w:i w:val="0"/>
          <w:szCs w:val="22"/>
          <w:lang w:val="cs-CZ"/>
        </w:rPr>
        <w:t xml:space="preserve">zpět do sítě </w:t>
      </w:r>
      <w:r w:rsidR="005B31FE">
        <w:rPr>
          <w:rFonts w:ascii="Times New Roman" w:hAnsi="Times New Roman"/>
          <w:b w:val="0"/>
          <w:i w:val="0"/>
          <w:szCs w:val="22"/>
          <w:lang w:val="cs-CZ"/>
        </w:rPr>
        <w:t xml:space="preserve">doložit ani způsobem podle předchozí věty, </w:t>
      </w:r>
      <w:r w:rsidR="009344D6" w:rsidRPr="00CE783C">
        <w:rPr>
          <w:rFonts w:ascii="Times New Roman" w:hAnsi="Times New Roman"/>
          <w:b w:val="0"/>
          <w:i w:val="0"/>
          <w:szCs w:val="22"/>
          <w:lang w:val="cs-CZ"/>
        </w:rPr>
        <w:t>bud</w:t>
      </w:r>
      <w:r w:rsidR="0098768E">
        <w:rPr>
          <w:rFonts w:ascii="Times New Roman" w:hAnsi="Times New Roman"/>
          <w:b w:val="0"/>
          <w:i w:val="0"/>
          <w:szCs w:val="22"/>
          <w:lang w:val="cs-CZ"/>
        </w:rPr>
        <w:t>ou</w:t>
      </w:r>
      <w:r w:rsidR="008727EF">
        <w:rPr>
          <w:rFonts w:ascii="Times New Roman" w:hAnsi="Times New Roman"/>
          <w:b w:val="0"/>
          <w:i w:val="0"/>
          <w:szCs w:val="22"/>
          <w:lang w:val="cs-CZ"/>
        </w:rPr>
        <w:t xml:space="preserve"> </w:t>
      </w:r>
      <w:r w:rsidR="0098768E">
        <w:rPr>
          <w:rFonts w:ascii="Times New Roman" w:hAnsi="Times New Roman"/>
          <w:b w:val="0"/>
          <w:i w:val="0"/>
          <w:szCs w:val="22"/>
          <w:lang w:val="cs-CZ"/>
        </w:rPr>
        <w:t>náklady</w:t>
      </w:r>
      <w:r w:rsidR="009344D6" w:rsidRPr="00CE783C">
        <w:rPr>
          <w:rFonts w:ascii="Times New Roman" w:hAnsi="Times New Roman"/>
          <w:b w:val="0"/>
          <w:i w:val="0"/>
          <w:szCs w:val="22"/>
          <w:lang w:val="cs-CZ"/>
        </w:rPr>
        <w:t xml:space="preserve"> el. energie uhrazen</w:t>
      </w:r>
      <w:r w:rsidR="0098768E">
        <w:rPr>
          <w:rFonts w:ascii="Times New Roman" w:hAnsi="Times New Roman"/>
          <w:b w:val="0"/>
          <w:i w:val="0"/>
          <w:szCs w:val="22"/>
          <w:lang w:val="cs-CZ"/>
        </w:rPr>
        <w:t>y</w:t>
      </w:r>
      <w:r w:rsidR="009344D6" w:rsidRPr="00CE783C">
        <w:rPr>
          <w:rFonts w:ascii="Times New Roman" w:hAnsi="Times New Roman"/>
          <w:b w:val="0"/>
          <w:i w:val="0"/>
          <w:szCs w:val="22"/>
          <w:lang w:val="cs-CZ"/>
        </w:rPr>
        <w:t xml:space="preserve"> v</w:t>
      </w:r>
      <w:r w:rsidR="00E961F4" w:rsidRPr="00CE783C">
        <w:rPr>
          <w:rFonts w:ascii="Times New Roman" w:hAnsi="Times New Roman"/>
          <w:b w:val="0"/>
          <w:i w:val="0"/>
          <w:szCs w:val="22"/>
          <w:lang w:val="cs-CZ"/>
        </w:rPr>
        <w:t xml:space="preserve">e výši součinu </w:t>
      </w:r>
      <w:r w:rsidR="008D5E96" w:rsidRPr="00CE783C">
        <w:rPr>
          <w:rFonts w:ascii="Times New Roman" w:hAnsi="Times New Roman"/>
          <w:b w:val="0"/>
          <w:i w:val="0"/>
          <w:szCs w:val="22"/>
          <w:lang w:val="cs-CZ"/>
        </w:rPr>
        <w:t>prokazatelně</w:t>
      </w:r>
      <w:r w:rsidR="00E961F4" w:rsidRPr="00CE783C">
        <w:rPr>
          <w:rFonts w:ascii="Times New Roman" w:hAnsi="Times New Roman"/>
          <w:b w:val="0"/>
          <w:i w:val="0"/>
          <w:szCs w:val="22"/>
          <w:lang w:val="cs-CZ"/>
        </w:rPr>
        <w:t xml:space="preserve"> </w:t>
      </w:r>
      <w:r w:rsidR="0098768E">
        <w:rPr>
          <w:rFonts w:ascii="Times New Roman" w:hAnsi="Times New Roman"/>
          <w:b w:val="0"/>
          <w:i w:val="0"/>
          <w:szCs w:val="22"/>
          <w:lang w:val="cs-CZ"/>
        </w:rPr>
        <w:t>odebrané trakční el. energie z vozidlových elektroměrů</w:t>
      </w:r>
      <w:r w:rsidR="00E961F4" w:rsidRPr="00CE783C">
        <w:rPr>
          <w:rFonts w:ascii="Times New Roman" w:hAnsi="Times New Roman"/>
          <w:b w:val="0"/>
          <w:i w:val="0"/>
          <w:szCs w:val="22"/>
          <w:lang w:val="cs-CZ"/>
        </w:rPr>
        <w:t xml:space="preserve"> a</w:t>
      </w:r>
      <w:r w:rsidR="008D5E96" w:rsidRPr="00CE783C">
        <w:rPr>
          <w:rFonts w:ascii="Times New Roman" w:hAnsi="Times New Roman"/>
          <w:b w:val="0"/>
          <w:i w:val="0"/>
          <w:szCs w:val="22"/>
          <w:lang w:val="cs-CZ"/>
        </w:rPr>
        <w:t xml:space="preserve"> </w:t>
      </w:r>
      <w:r w:rsidR="00E961F4" w:rsidRPr="00CE783C">
        <w:rPr>
          <w:rFonts w:ascii="Times New Roman" w:hAnsi="Times New Roman"/>
          <w:b w:val="0"/>
          <w:i w:val="0"/>
          <w:szCs w:val="22"/>
          <w:lang w:val="cs-CZ"/>
        </w:rPr>
        <w:t>doložené jednotkové cen</w:t>
      </w:r>
      <w:r w:rsidR="008727EF">
        <w:rPr>
          <w:rFonts w:ascii="Times New Roman" w:hAnsi="Times New Roman"/>
          <w:b w:val="0"/>
          <w:i w:val="0"/>
          <w:szCs w:val="22"/>
          <w:lang w:val="cs-CZ"/>
        </w:rPr>
        <w:t>y</w:t>
      </w:r>
      <w:r w:rsidR="00E961F4" w:rsidRPr="00CE783C">
        <w:rPr>
          <w:rFonts w:ascii="Times New Roman" w:hAnsi="Times New Roman"/>
          <w:b w:val="0"/>
          <w:i w:val="0"/>
          <w:szCs w:val="22"/>
          <w:lang w:val="cs-CZ"/>
        </w:rPr>
        <w:t xml:space="preserve"> el. energie</w:t>
      </w:r>
      <w:r w:rsidR="008D5E96" w:rsidRPr="00CE783C">
        <w:rPr>
          <w:rFonts w:ascii="Times New Roman" w:hAnsi="Times New Roman"/>
          <w:b w:val="0"/>
          <w:i w:val="0"/>
          <w:szCs w:val="22"/>
          <w:lang w:val="cs-CZ"/>
        </w:rPr>
        <w:t xml:space="preserve"> </w:t>
      </w:r>
      <w:r w:rsidR="0098768E">
        <w:rPr>
          <w:rFonts w:ascii="Times New Roman" w:hAnsi="Times New Roman"/>
          <w:b w:val="0"/>
          <w:i w:val="0"/>
          <w:szCs w:val="22"/>
          <w:lang w:val="cs-CZ"/>
        </w:rPr>
        <w:t>(v Kč/kWh</w:t>
      </w:r>
      <w:r w:rsidR="008727EF">
        <w:rPr>
          <w:rFonts w:ascii="Times New Roman" w:hAnsi="Times New Roman"/>
          <w:b w:val="0"/>
          <w:i w:val="0"/>
          <w:szCs w:val="22"/>
          <w:lang w:val="cs-CZ"/>
        </w:rPr>
        <w:t xml:space="preserve"> vč. zahrnutí všech souvisejících poplatků</w:t>
      </w:r>
      <w:r w:rsidR="0098768E">
        <w:rPr>
          <w:rFonts w:ascii="Times New Roman" w:hAnsi="Times New Roman"/>
          <w:b w:val="0"/>
          <w:i w:val="0"/>
          <w:szCs w:val="22"/>
          <w:lang w:val="cs-CZ"/>
        </w:rPr>
        <w:t>)</w:t>
      </w:r>
      <w:r w:rsidR="008D5E96" w:rsidRPr="00CE783C">
        <w:rPr>
          <w:rFonts w:ascii="Times New Roman" w:hAnsi="Times New Roman"/>
          <w:b w:val="0"/>
          <w:i w:val="0"/>
          <w:szCs w:val="22"/>
          <w:lang w:val="cs-CZ"/>
        </w:rPr>
        <w:t>, kterou</w:t>
      </w:r>
      <w:r w:rsidR="00E961F4" w:rsidRPr="00CE783C">
        <w:rPr>
          <w:rFonts w:ascii="Times New Roman" w:hAnsi="Times New Roman"/>
          <w:b w:val="0"/>
          <w:i w:val="0"/>
          <w:szCs w:val="22"/>
          <w:lang w:val="cs-CZ"/>
        </w:rPr>
        <w:t xml:space="preserve"> Dopravce</w:t>
      </w:r>
      <w:r w:rsidR="008D5E96" w:rsidRPr="00CE783C">
        <w:rPr>
          <w:rFonts w:ascii="Times New Roman" w:hAnsi="Times New Roman"/>
          <w:b w:val="0"/>
          <w:i w:val="0"/>
          <w:szCs w:val="22"/>
          <w:lang w:val="cs-CZ"/>
        </w:rPr>
        <w:t xml:space="preserve"> platí</w:t>
      </w:r>
      <w:r w:rsidR="00E961F4" w:rsidRPr="00CE783C">
        <w:rPr>
          <w:rFonts w:ascii="Times New Roman" w:hAnsi="Times New Roman"/>
          <w:b w:val="0"/>
          <w:i w:val="0"/>
          <w:szCs w:val="22"/>
          <w:lang w:val="cs-CZ"/>
        </w:rPr>
        <w:t xml:space="preserve"> za osobní vlaky na střídavé trakční soustavě.</w:t>
      </w:r>
      <w:bookmarkEnd w:id="20"/>
      <w:r w:rsidR="0098768E" w:rsidRPr="0098768E">
        <w:rPr>
          <w:rFonts w:ascii="Times New Roman" w:hAnsi="Times New Roman"/>
          <w:b w:val="0"/>
          <w:i w:val="0"/>
          <w:szCs w:val="22"/>
          <w:lang w:val="cs-CZ"/>
        </w:rPr>
        <w:t xml:space="preserve"> </w:t>
      </w:r>
      <w:r w:rsidR="00D97AB0">
        <w:rPr>
          <w:rFonts w:ascii="Times New Roman" w:hAnsi="Times New Roman"/>
          <w:b w:val="0"/>
          <w:i w:val="0"/>
          <w:szCs w:val="22"/>
          <w:lang w:val="cs-CZ"/>
        </w:rPr>
        <w:t xml:space="preserve">Úspory za el. energii rekuperovanou z Jednotek zpět do sítě budou vypočteny a doloženy obdobným způsobem. </w:t>
      </w:r>
      <w:r w:rsidR="0098768E" w:rsidRPr="00CE783C">
        <w:rPr>
          <w:rFonts w:ascii="Times New Roman" w:hAnsi="Times New Roman"/>
          <w:b w:val="0"/>
          <w:i w:val="0"/>
          <w:szCs w:val="22"/>
          <w:lang w:val="cs-CZ"/>
        </w:rPr>
        <w:t>V případě Vlaků vedených Náhradní soupravou</w:t>
      </w:r>
      <w:r w:rsidR="008727EF">
        <w:rPr>
          <w:rFonts w:ascii="Times New Roman" w:hAnsi="Times New Roman"/>
          <w:b w:val="0"/>
          <w:i w:val="0"/>
          <w:szCs w:val="22"/>
          <w:lang w:val="cs-CZ"/>
        </w:rPr>
        <w:t xml:space="preserve">, u </w:t>
      </w:r>
      <w:r w:rsidR="0098768E">
        <w:rPr>
          <w:rFonts w:ascii="Times New Roman" w:hAnsi="Times New Roman"/>
          <w:b w:val="0"/>
          <w:i w:val="0"/>
          <w:szCs w:val="22"/>
          <w:lang w:val="cs-CZ"/>
        </w:rPr>
        <w:t>kter</w:t>
      </w:r>
      <w:r w:rsidR="008727EF">
        <w:rPr>
          <w:rFonts w:ascii="Times New Roman" w:hAnsi="Times New Roman"/>
          <w:b w:val="0"/>
          <w:i w:val="0"/>
          <w:szCs w:val="22"/>
          <w:lang w:val="cs-CZ"/>
        </w:rPr>
        <w:t>ých</w:t>
      </w:r>
      <w:r w:rsidR="0098768E">
        <w:rPr>
          <w:rFonts w:ascii="Times New Roman" w:hAnsi="Times New Roman"/>
          <w:b w:val="0"/>
          <w:i w:val="0"/>
          <w:szCs w:val="22"/>
          <w:lang w:val="cs-CZ"/>
        </w:rPr>
        <w:t xml:space="preserve"> nebude možné přímo zjistit množství odebrané a rekuperované el. energie</w:t>
      </w:r>
      <w:r w:rsidR="0098768E" w:rsidRPr="00CE783C">
        <w:rPr>
          <w:rFonts w:ascii="Times New Roman" w:hAnsi="Times New Roman"/>
          <w:b w:val="0"/>
          <w:i w:val="0"/>
          <w:szCs w:val="22"/>
          <w:lang w:val="cs-CZ"/>
        </w:rPr>
        <w:t xml:space="preserve"> zpět do</w:t>
      </w:r>
      <w:r w:rsidR="0098768E">
        <w:rPr>
          <w:rFonts w:ascii="Times New Roman" w:hAnsi="Times New Roman"/>
          <w:b w:val="0"/>
          <w:i w:val="0"/>
          <w:szCs w:val="22"/>
          <w:lang w:val="cs-CZ"/>
        </w:rPr>
        <w:t xml:space="preserve"> sítě</w:t>
      </w:r>
      <w:r w:rsidR="005B31FE">
        <w:rPr>
          <w:rFonts w:ascii="Times New Roman" w:hAnsi="Times New Roman"/>
          <w:b w:val="0"/>
          <w:i w:val="0"/>
          <w:szCs w:val="22"/>
          <w:lang w:val="cs-CZ"/>
        </w:rPr>
        <w:t xml:space="preserve"> ani nebude možné postupovat podle způsobu účtování </w:t>
      </w:r>
      <w:r w:rsidR="00A27975">
        <w:rPr>
          <w:rFonts w:ascii="Times New Roman" w:hAnsi="Times New Roman"/>
          <w:b w:val="0"/>
          <w:i w:val="0"/>
          <w:szCs w:val="22"/>
          <w:lang w:val="cs-CZ"/>
        </w:rPr>
        <w:t>Provozovatele dráhy</w:t>
      </w:r>
      <w:r w:rsidR="005B31FE">
        <w:rPr>
          <w:rFonts w:ascii="Times New Roman" w:hAnsi="Times New Roman"/>
          <w:b w:val="0"/>
          <w:i w:val="0"/>
          <w:szCs w:val="22"/>
          <w:lang w:val="cs-CZ"/>
        </w:rPr>
        <w:t xml:space="preserve"> uvedeného výše</w:t>
      </w:r>
      <w:r w:rsidR="0098768E" w:rsidRPr="00CE783C">
        <w:rPr>
          <w:rFonts w:ascii="Times New Roman" w:hAnsi="Times New Roman"/>
          <w:b w:val="0"/>
          <w:i w:val="0"/>
          <w:szCs w:val="22"/>
          <w:lang w:val="cs-CZ"/>
        </w:rPr>
        <w:t>, bude el. energie uhrazena ve výši součinu prokazatelně</w:t>
      </w:r>
      <w:r w:rsidR="0098768E">
        <w:rPr>
          <w:rFonts w:ascii="Times New Roman" w:hAnsi="Times New Roman"/>
          <w:b w:val="0"/>
          <w:i w:val="0"/>
          <w:szCs w:val="22"/>
          <w:lang w:val="cs-CZ"/>
        </w:rPr>
        <w:t xml:space="preserve"> ujetých jednotkokilometrů Náhradní soupravy</w:t>
      </w:r>
      <w:r w:rsidR="0098768E" w:rsidRPr="00CE783C">
        <w:rPr>
          <w:rFonts w:ascii="Times New Roman" w:hAnsi="Times New Roman"/>
          <w:b w:val="0"/>
          <w:i w:val="0"/>
          <w:szCs w:val="22"/>
          <w:lang w:val="cs-CZ"/>
        </w:rPr>
        <w:t xml:space="preserve"> a </w:t>
      </w:r>
      <w:r w:rsidR="0098768E">
        <w:rPr>
          <w:rFonts w:ascii="Times New Roman" w:hAnsi="Times New Roman"/>
          <w:b w:val="0"/>
          <w:i w:val="0"/>
          <w:szCs w:val="22"/>
          <w:lang w:val="cs-CZ"/>
        </w:rPr>
        <w:t>doložené průměrné</w:t>
      </w:r>
      <w:r w:rsidR="0098768E" w:rsidRPr="00CE783C">
        <w:rPr>
          <w:rFonts w:ascii="Times New Roman" w:hAnsi="Times New Roman"/>
          <w:b w:val="0"/>
          <w:i w:val="0"/>
          <w:szCs w:val="22"/>
          <w:lang w:val="cs-CZ"/>
        </w:rPr>
        <w:t xml:space="preserve"> </w:t>
      </w:r>
      <w:r w:rsidR="0098768E">
        <w:rPr>
          <w:rFonts w:ascii="Times New Roman" w:hAnsi="Times New Roman"/>
          <w:b w:val="0"/>
          <w:i w:val="0"/>
          <w:szCs w:val="22"/>
          <w:lang w:val="cs-CZ"/>
        </w:rPr>
        <w:t xml:space="preserve">jednotkové </w:t>
      </w:r>
      <w:r w:rsidR="008839D8">
        <w:rPr>
          <w:rFonts w:ascii="Times New Roman" w:hAnsi="Times New Roman"/>
          <w:b w:val="0"/>
          <w:i w:val="0"/>
          <w:szCs w:val="22"/>
          <w:lang w:val="cs-CZ"/>
        </w:rPr>
        <w:t>ceny</w:t>
      </w:r>
      <w:r w:rsidR="0098768E" w:rsidRPr="00CE783C">
        <w:rPr>
          <w:rFonts w:ascii="Times New Roman" w:hAnsi="Times New Roman"/>
          <w:b w:val="0"/>
          <w:i w:val="0"/>
          <w:szCs w:val="22"/>
          <w:lang w:val="cs-CZ"/>
        </w:rPr>
        <w:t xml:space="preserve"> el. energie</w:t>
      </w:r>
      <w:r w:rsidR="008727EF">
        <w:rPr>
          <w:rFonts w:ascii="Times New Roman" w:hAnsi="Times New Roman"/>
          <w:b w:val="0"/>
          <w:i w:val="0"/>
          <w:szCs w:val="22"/>
          <w:lang w:val="cs-CZ"/>
        </w:rPr>
        <w:t xml:space="preserve"> (na vlakový km)</w:t>
      </w:r>
      <w:r w:rsidR="0098768E" w:rsidRPr="00CE783C">
        <w:rPr>
          <w:rFonts w:ascii="Times New Roman" w:hAnsi="Times New Roman"/>
          <w:b w:val="0"/>
          <w:i w:val="0"/>
          <w:szCs w:val="22"/>
          <w:lang w:val="cs-CZ"/>
        </w:rPr>
        <w:t xml:space="preserve">, kterou Dopravce platí </w:t>
      </w:r>
      <w:r w:rsidR="008839D8">
        <w:rPr>
          <w:rFonts w:ascii="Times New Roman" w:hAnsi="Times New Roman"/>
          <w:b w:val="0"/>
          <w:i w:val="0"/>
          <w:szCs w:val="22"/>
          <w:lang w:val="cs-CZ"/>
        </w:rPr>
        <w:t xml:space="preserve">v daném období </w:t>
      </w:r>
      <w:r w:rsidR="00D97AB0">
        <w:rPr>
          <w:rFonts w:ascii="Times New Roman" w:hAnsi="Times New Roman"/>
          <w:b w:val="0"/>
          <w:i w:val="0"/>
          <w:szCs w:val="22"/>
          <w:lang w:val="cs-CZ"/>
        </w:rPr>
        <w:t xml:space="preserve">za </w:t>
      </w:r>
      <w:r w:rsidR="008839D8">
        <w:rPr>
          <w:rFonts w:ascii="Times New Roman" w:hAnsi="Times New Roman"/>
          <w:b w:val="0"/>
          <w:i w:val="0"/>
          <w:szCs w:val="22"/>
          <w:lang w:val="cs-CZ"/>
        </w:rPr>
        <w:t>Jednotky</w:t>
      </w:r>
      <w:r w:rsidR="0098768E" w:rsidRPr="00CE783C">
        <w:rPr>
          <w:rFonts w:ascii="Times New Roman" w:hAnsi="Times New Roman"/>
          <w:b w:val="0"/>
          <w:i w:val="0"/>
          <w:szCs w:val="22"/>
          <w:lang w:val="cs-CZ"/>
        </w:rPr>
        <w:t xml:space="preserve"> </w:t>
      </w:r>
      <w:r w:rsidR="008839D8">
        <w:rPr>
          <w:rFonts w:ascii="Times New Roman" w:hAnsi="Times New Roman"/>
          <w:b w:val="0"/>
          <w:i w:val="0"/>
          <w:szCs w:val="22"/>
          <w:lang w:val="cs-CZ"/>
        </w:rPr>
        <w:t>v majetku Objednatele</w:t>
      </w:r>
      <w:r w:rsidR="0098768E" w:rsidRPr="00CE783C">
        <w:rPr>
          <w:rFonts w:ascii="Times New Roman" w:hAnsi="Times New Roman"/>
          <w:b w:val="0"/>
          <w:i w:val="0"/>
          <w:szCs w:val="22"/>
          <w:lang w:val="cs-CZ"/>
        </w:rPr>
        <w:t>.</w:t>
      </w:r>
      <w:r w:rsidR="008727EF">
        <w:rPr>
          <w:rFonts w:ascii="Times New Roman" w:hAnsi="Times New Roman"/>
          <w:b w:val="0"/>
          <w:i w:val="0"/>
          <w:szCs w:val="22"/>
          <w:lang w:val="cs-CZ"/>
        </w:rPr>
        <w:t xml:space="preserve"> Úspory za el. energii rekuperovanou z Jednotek zpět do sítě budou vypočteny a doloženy obdobným způsobem.</w:t>
      </w:r>
      <w:bookmarkEnd w:id="21"/>
      <w:r w:rsidR="008727EF">
        <w:rPr>
          <w:rFonts w:ascii="Times New Roman" w:hAnsi="Times New Roman"/>
          <w:b w:val="0"/>
          <w:i w:val="0"/>
          <w:szCs w:val="22"/>
          <w:lang w:val="cs-CZ"/>
        </w:rPr>
        <w:t xml:space="preserve"> </w:t>
      </w:r>
    </w:p>
    <w:p w14:paraId="05CF62B0" w14:textId="5F9A0A78" w:rsidR="00BE2FB0" w:rsidRPr="00AD17DF" w:rsidRDefault="00FC304C" w:rsidP="00C97F72">
      <w:pPr>
        <w:pStyle w:val="Clanek11"/>
        <w:widowControl/>
        <w:ind w:left="709" w:hanging="709"/>
        <w:rPr>
          <w:rFonts w:ascii="Times New Roman" w:hAnsi="Times New Roman"/>
          <w:b w:val="0"/>
          <w:i w:val="0"/>
          <w:szCs w:val="22"/>
          <w:lang w:val="cs-CZ"/>
        </w:rPr>
      </w:pPr>
      <w:bookmarkStart w:id="23" w:name="_Ref143450236"/>
      <w:r w:rsidRPr="00AD17DF">
        <w:rPr>
          <w:rFonts w:ascii="Times New Roman" w:hAnsi="Times New Roman"/>
          <w:b w:val="0"/>
          <w:i w:val="0"/>
          <w:szCs w:val="22"/>
          <w:lang w:val="cs-CZ"/>
        </w:rPr>
        <w:t xml:space="preserve">Objednatel se zavazuje Dopravci uhradit </w:t>
      </w:r>
      <w:r w:rsidR="009132D9" w:rsidRPr="009132D9">
        <w:rPr>
          <w:rFonts w:ascii="Times New Roman" w:hAnsi="Times New Roman"/>
          <w:b w:val="0"/>
          <w:i w:val="0"/>
          <w:szCs w:val="22"/>
          <w:lang w:val="cs-CZ"/>
        </w:rPr>
        <w:t>stávající i v budoucnu zavedené poplatky stanovené Prohlášením o dráze vydaným Provozovatelem dráhy (dále jen „</w:t>
      </w:r>
      <w:r w:rsidR="009132D9" w:rsidRPr="009132D9">
        <w:rPr>
          <w:rFonts w:ascii="Times New Roman" w:hAnsi="Times New Roman"/>
          <w:bCs w:val="0"/>
          <w:iCs w:val="0"/>
          <w:szCs w:val="22"/>
          <w:lang w:val="cs-CZ"/>
        </w:rPr>
        <w:t>Poplatky za infrastrukturu</w:t>
      </w:r>
      <w:r w:rsidR="009132D9" w:rsidRPr="009132D9">
        <w:rPr>
          <w:rFonts w:ascii="Times New Roman" w:hAnsi="Times New Roman"/>
          <w:b w:val="0"/>
          <w:i w:val="0"/>
          <w:szCs w:val="22"/>
          <w:lang w:val="cs-CZ"/>
        </w:rPr>
        <w:t>“)</w:t>
      </w:r>
      <w:r w:rsidR="00DB364D" w:rsidRPr="00AD17DF">
        <w:rPr>
          <w:rFonts w:ascii="Times New Roman" w:hAnsi="Times New Roman"/>
          <w:b w:val="0"/>
          <w:i w:val="0"/>
          <w:szCs w:val="22"/>
          <w:lang w:val="cs-CZ"/>
        </w:rPr>
        <w:t>. Poplatky za infrastrukturu</w:t>
      </w:r>
      <w:r w:rsidR="00DB364D" w:rsidRPr="00AD17DF">
        <w:rPr>
          <w:rFonts w:ascii="Times New Roman" w:hAnsi="Times New Roman"/>
          <w:b w:val="0"/>
          <w:bCs w:val="0"/>
          <w:i w:val="0"/>
          <w:iCs w:val="0"/>
          <w:lang w:val="cs-CZ"/>
        </w:rPr>
        <w:t xml:space="preserve"> Objednatel </w:t>
      </w:r>
      <w:r w:rsidR="00A50D18" w:rsidRPr="00AD17DF">
        <w:rPr>
          <w:rFonts w:ascii="Times New Roman" w:hAnsi="Times New Roman"/>
          <w:b w:val="0"/>
          <w:bCs w:val="0"/>
          <w:i w:val="0"/>
          <w:iCs w:val="0"/>
          <w:lang w:val="cs-CZ"/>
        </w:rPr>
        <w:t>Dopravci u</w:t>
      </w:r>
      <w:r w:rsidR="00DB364D" w:rsidRPr="00AD17DF">
        <w:rPr>
          <w:rFonts w:ascii="Times New Roman" w:hAnsi="Times New Roman"/>
          <w:b w:val="0"/>
          <w:bCs w:val="0"/>
          <w:i w:val="0"/>
          <w:iCs w:val="0"/>
          <w:lang w:val="cs-CZ"/>
        </w:rPr>
        <w:t>hra</w:t>
      </w:r>
      <w:r w:rsidR="00A50D18" w:rsidRPr="00AD17DF">
        <w:rPr>
          <w:rFonts w:ascii="Times New Roman" w:hAnsi="Times New Roman"/>
          <w:b w:val="0"/>
          <w:bCs w:val="0"/>
          <w:i w:val="0"/>
          <w:iCs w:val="0"/>
          <w:lang w:val="cs-CZ"/>
        </w:rPr>
        <w:t>dí</w:t>
      </w:r>
      <w:r w:rsidR="00DB364D" w:rsidRPr="00AD17DF">
        <w:rPr>
          <w:rFonts w:ascii="Times New Roman" w:hAnsi="Times New Roman"/>
          <w:b w:val="0"/>
          <w:bCs w:val="0"/>
          <w:i w:val="0"/>
          <w:iCs w:val="0"/>
          <w:lang w:val="cs-CZ"/>
        </w:rPr>
        <w:t xml:space="preserve"> na základě vyúčtování za příslušný kalendářní měsíc </w:t>
      </w:r>
      <w:r w:rsidR="00EC6574" w:rsidRPr="00AD17DF">
        <w:rPr>
          <w:rFonts w:ascii="Times New Roman" w:hAnsi="Times New Roman"/>
          <w:b w:val="0"/>
          <w:i w:val="0"/>
          <w:szCs w:val="22"/>
          <w:lang w:val="cs-CZ"/>
        </w:rPr>
        <w:t>odsouhlaseného Pověřenou osobou</w:t>
      </w:r>
      <w:r w:rsidR="00EC6574" w:rsidRPr="00AD17DF">
        <w:rPr>
          <w:rFonts w:ascii="Times New Roman" w:hAnsi="Times New Roman"/>
          <w:b w:val="0"/>
          <w:bCs w:val="0"/>
          <w:i w:val="0"/>
          <w:iCs w:val="0"/>
          <w:lang w:val="cs-CZ"/>
        </w:rPr>
        <w:t xml:space="preserve"> </w:t>
      </w:r>
      <w:r w:rsidR="00DB364D" w:rsidRPr="00AD17DF">
        <w:rPr>
          <w:rFonts w:ascii="Times New Roman" w:hAnsi="Times New Roman"/>
          <w:b w:val="0"/>
          <w:bCs w:val="0"/>
          <w:i w:val="0"/>
          <w:iCs w:val="0"/>
          <w:lang w:val="cs-CZ"/>
        </w:rPr>
        <w:t>předloženého Dopravcem</w:t>
      </w:r>
      <w:r w:rsidR="00EC6574" w:rsidRPr="00AD17DF">
        <w:rPr>
          <w:rFonts w:ascii="Times New Roman" w:hAnsi="Times New Roman"/>
          <w:b w:val="0"/>
          <w:bCs w:val="0"/>
          <w:i w:val="0"/>
          <w:iCs w:val="0"/>
          <w:lang w:val="cs-CZ"/>
        </w:rPr>
        <w:t>,</w:t>
      </w:r>
      <w:r w:rsidR="0071156A" w:rsidRPr="00AD17DF">
        <w:rPr>
          <w:rFonts w:ascii="Times New Roman" w:hAnsi="Times New Roman"/>
          <w:b w:val="0"/>
          <w:bCs w:val="0"/>
          <w:i w:val="0"/>
          <w:iCs w:val="0"/>
          <w:lang w:val="cs-CZ"/>
        </w:rPr>
        <w:t xml:space="preserve"> </w:t>
      </w:r>
      <w:r w:rsidR="0071156A" w:rsidRPr="00AD17DF">
        <w:rPr>
          <w:rFonts w:ascii="Times New Roman" w:hAnsi="Times New Roman"/>
          <w:b w:val="0"/>
          <w:i w:val="0"/>
          <w:szCs w:val="22"/>
          <w:lang w:val="cs-CZ"/>
        </w:rPr>
        <w:t>a to bezhotovostním převodem na bankovní účet Dopravce do 10 pracovních dní od obdržení</w:t>
      </w:r>
      <w:r w:rsidR="00EC6574" w:rsidRPr="00AD17DF">
        <w:rPr>
          <w:rFonts w:ascii="Times New Roman" w:hAnsi="Times New Roman"/>
          <w:b w:val="0"/>
          <w:i w:val="0"/>
          <w:szCs w:val="22"/>
          <w:lang w:val="cs-CZ"/>
        </w:rPr>
        <w:t xml:space="preserve"> odsouhlaseného</w:t>
      </w:r>
      <w:r w:rsidR="0071156A" w:rsidRPr="00AD17DF">
        <w:rPr>
          <w:rFonts w:ascii="Times New Roman" w:hAnsi="Times New Roman"/>
          <w:b w:val="0"/>
          <w:i w:val="0"/>
          <w:szCs w:val="22"/>
          <w:lang w:val="cs-CZ"/>
        </w:rPr>
        <w:t xml:space="preserve"> vyúčtování</w:t>
      </w:r>
      <w:r w:rsidR="00DB364D" w:rsidRPr="00AD17DF">
        <w:rPr>
          <w:rFonts w:ascii="Times New Roman" w:hAnsi="Times New Roman"/>
          <w:b w:val="0"/>
          <w:bCs w:val="0"/>
          <w:i w:val="0"/>
          <w:iCs w:val="0"/>
          <w:lang w:val="cs-CZ"/>
        </w:rPr>
        <w:t xml:space="preserve">. Objednatel Dopravci hradí pouze </w:t>
      </w:r>
      <w:r w:rsidR="00DB364D" w:rsidRPr="00AD17DF">
        <w:rPr>
          <w:rFonts w:ascii="Times New Roman" w:hAnsi="Times New Roman"/>
          <w:b w:val="0"/>
          <w:i w:val="0"/>
          <w:szCs w:val="22"/>
          <w:lang w:val="cs-CZ"/>
        </w:rPr>
        <w:t>Poplatky za infrastrukturu</w:t>
      </w:r>
      <w:r w:rsidR="00DB364D" w:rsidRPr="00AD17DF">
        <w:rPr>
          <w:rFonts w:ascii="Times New Roman" w:hAnsi="Times New Roman"/>
          <w:b w:val="0"/>
          <w:bCs w:val="0"/>
          <w:i w:val="0"/>
          <w:iCs w:val="0"/>
          <w:lang w:val="cs-CZ"/>
        </w:rPr>
        <w:t xml:space="preserve"> za skutečně ujeté </w:t>
      </w:r>
      <w:r w:rsidR="004D05E0">
        <w:rPr>
          <w:rFonts w:ascii="Times New Roman" w:hAnsi="Times New Roman"/>
          <w:b w:val="0"/>
          <w:bCs w:val="0"/>
          <w:i w:val="0"/>
          <w:iCs w:val="0"/>
          <w:lang w:val="cs-CZ"/>
        </w:rPr>
        <w:t>V</w:t>
      </w:r>
      <w:r w:rsidR="00DB364D" w:rsidRPr="00AD17DF">
        <w:rPr>
          <w:rFonts w:ascii="Times New Roman" w:hAnsi="Times New Roman"/>
          <w:b w:val="0"/>
          <w:bCs w:val="0"/>
          <w:i w:val="0"/>
          <w:iCs w:val="0"/>
          <w:lang w:val="cs-CZ"/>
        </w:rPr>
        <w:t>lakové kilometry</w:t>
      </w:r>
      <w:r w:rsidR="009442B4" w:rsidRPr="00AD17DF">
        <w:rPr>
          <w:rFonts w:ascii="Times New Roman" w:hAnsi="Times New Roman"/>
          <w:b w:val="0"/>
          <w:bCs w:val="0"/>
          <w:i w:val="0"/>
          <w:iCs w:val="0"/>
          <w:lang w:val="cs-CZ"/>
        </w:rPr>
        <w:t xml:space="preserve"> a </w:t>
      </w:r>
      <w:r w:rsidR="00EC6574" w:rsidRPr="00AD17DF">
        <w:rPr>
          <w:rFonts w:ascii="Times New Roman" w:hAnsi="Times New Roman"/>
          <w:b w:val="0"/>
          <w:bCs w:val="0"/>
          <w:i w:val="0"/>
          <w:iCs w:val="0"/>
          <w:lang w:val="cs-CZ"/>
        </w:rPr>
        <w:t xml:space="preserve">dle </w:t>
      </w:r>
      <w:r w:rsidR="009442B4" w:rsidRPr="00AD17DF">
        <w:rPr>
          <w:rFonts w:ascii="Times New Roman" w:hAnsi="Times New Roman"/>
          <w:b w:val="0"/>
          <w:bCs w:val="0"/>
          <w:i w:val="0"/>
          <w:iCs w:val="0"/>
          <w:lang w:val="cs-CZ"/>
        </w:rPr>
        <w:t>skutečné</w:t>
      </w:r>
      <w:r w:rsidR="00EC6574" w:rsidRPr="00AD17DF">
        <w:rPr>
          <w:rFonts w:ascii="Times New Roman" w:hAnsi="Times New Roman"/>
          <w:b w:val="0"/>
          <w:bCs w:val="0"/>
          <w:i w:val="0"/>
          <w:iCs w:val="0"/>
          <w:lang w:val="cs-CZ"/>
        </w:rPr>
        <w:t>ho</w:t>
      </w:r>
      <w:r w:rsidR="009442B4" w:rsidRPr="00AD17DF">
        <w:rPr>
          <w:rFonts w:ascii="Times New Roman" w:hAnsi="Times New Roman"/>
          <w:b w:val="0"/>
          <w:bCs w:val="0"/>
          <w:i w:val="0"/>
          <w:iCs w:val="0"/>
          <w:lang w:val="cs-CZ"/>
        </w:rPr>
        <w:t xml:space="preserve"> řazení </w:t>
      </w:r>
      <w:r w:rsidR="004D05E0">
        <w:rPr>
          <w:rFonts w:ascii="Times New Roman" w:hAnsi="Times New Roman"/>
          <w:b w:val="0"/>
          <w:bCs w:val="0"/>
          <w:i w:val="0"/>
          <w:iCs w:val="0"/>
          <w:lang w:val="cs-CZ"/>
        </w:rPr>
        <w:t>V</w:t>
      </w:r>
      <w:r w:rsidR="009442B4" w:rsidRPr="00AD17DF">
        <w:rPr>
          <w:rFonts w:ascii="Times New Roman" w:hAnsi="Times New Roman"/>
          <w:b w:val="0"/>
          <w:bCs w:val="0"/>
          <w:i w:val="0"/>
          <w:iCs w:val="0"/>
          <w:lang w:val="cs-CZ"/>
        </w:rPr>
        <w:t>laků</w:t>
      </w:r>
      <w:r w:rsidR="00DB364D" w:rsidRPr="00AD17DF">
        <w:rPr>
          <w:rFonts w:ascii="Times New Roman" w:hAnsi="Times New Roman"/>
          <w:b w:val="0"/>
          <w:bCs w:val="0"/>
          <w:i w:val="0"/>
          <w:iCs w:val="0"/>
          <w:lang w:val="cs-CZ"/>
        </w:rPr>
        <w:t>.</w:t>
      </w:r>
      <w:bookmarkEnd w:id="23"/>
      <w:r w:rsidR="00BB3D1B" w:rsidRPr="00AD17DF">
        <w:rPr>
          <w:rFonts w:ascii="Times New Roman" w:hAnsi="Times New Roman"/>
          <w:b w:val="0"/>
          <w:i w:val="0"/>
          <w:szCs w:val="22"/>
          <w:lang w:val="cs-CZ"/>
        </w:rPr>
        <w:t xml:space="preserve"> </w:t>
      </w:r>
      <w:bookmarkEnd w:id="22"/>
    </w:p>
    <w:p w14:paraId="3C735B4B" w14:textId="1AE6BEB3" w:rsidR="00503304" w:rsidRDefault="00503304" w:rsidP="00C97F72">
      <w:pPr>
        <w:pStyle w:val="Clanek11"/>
        <w:widowControl/>
        <w:ind w:left="709" w:hanging="709"/>
        <w:rPr>
          <w:rFonts w:ascii="Times New Roman" w:hAnsi="Times New Roman"/>
          <w:b w:val="0"/>
          <w:i w:val="0"/>
          <w:szCs w:val="22"/>
          <w:lang w:val="cs-CZ"/>
        </w:rPr>
      </w:pPr>
      <w:bookmarkStart w:id="24" w:name="_Ref499715968"/>
      <w:r w:rsidRPr="00AD17DF">
        <w:rPr>
          <w:rFonts w:ascii="Times New Roman" w:hAnsi="Times New Roman"/>
          <w:b w:val="0"/>
          <w:i w:val="0"/>
          <w:szCs w:val="22"/>
          <w:lang w:val="cs-CZ"/>
        </w:rPr>
        <w:t xml:space="preserve">Dopravce má nárok na úhradu </w:t>
      </w:r>
      <w:r w:rsidR="00973F9C" w:rsidRPr="00AD17DF">
        <w:rPr>
          <w:rFonts w:ascii="Times New Roman" w:hAnsi="Times New Roman"/>
          <w:b w:val="0"/>
          <w:i w:val="0"/>
          <w:szCs w:val="22"/>
          <w:lang w:val="cs-CZ"/>
        </w:rPr>
        <w:t xml:space="preserve">nákladů bez DPH </w:t>
      </w:r>
      <w:r w:rsidR="00C95EF6" w:rsidRPr="00AD17DF">
        <w:rPr>
          <w:rFonts w:ascii="Times New Roman" w:hAnsi="Times New Roman"/>
          <w:b w:val="0"/>
          <w:i w:val="0"/>
          <w:szCs w:val="22"/>
          <w:lang w:val="cs-CZ"/>
        </w:rPr>
        <w:t>vznikajících Pověřené osobě při zajišťování činností dle Smlouvy o podmínkách přepravy</w:t>
      </w:r>
      <w:r w:rsidRPr="00AD17DF">
        <w:rPr>
          <w:rFonts w:ascii="Times New Roman" w:hAnsi="Times New Roman"/>
          <w:b w:val="0"/>
          <w:i w:val="0"/>
          <w:szCs w:val="22"/>
          <w:lang w:val="cs-CZ"/>
        </w:rPr>
        <w:t xml:space="preserve">, které </w:t>
      </w:r>
      <w:r w:rsidR="00C95EF6" w:rsidRPr="00AD17DF">
        <w:rPr>
          <w:rFonts w:ascii="Times New Roman" w:hAnsi="Times New Roman"/>
          <w:b w:val="0"/>
          <w:i w:val="0"/>
          <w:szCs w:val="22"/>
          <w:lang w:val="cs-CZ"/>
        </w:rPr>
        <w:t xml:space="preserve">Dopravce hradí </w:t>
      </w:r>
      <w:r w:rsidRPr="00AD17DF">
        <w:rPr>
          <w:rFonts w:ascii="Times New Roman" w:hAnsi="Times New Roman"/>
          <w:b w:val="0"/>
          <w:i w:val="0"/>
          <w:szCs w:val="22"/>
          <w:lang w:val="cs-CZ"/>
        </w:rPr>
        <w:t xml:space="preserve">Pověřené osobě na základě </w:t>
      </w:r>
      <w:r w:rsidRPr="00AD17DF">
        <w:rPr>
          <w:rFonts w:ascii="Times New Roman" w:hAnsi="Times New Roman"/>
          <w:b w:val="0"/>
          <w:i w:val="0"/>
          <w:szCs w:val="22"/>
          <w:lang w:val="cs-CZ"/>
        </w:rPr>
        <w:lastRenderedPageBreak/>
        <w:t>Smlouvy o podmínkách přepravy.</w:t>
      </w:r>
      <w:r w:rsidR="00910C44" w:rsidRPr="00AD17DF">
        <w:rPr>
          <w:rFonts w:ascii="Times New Roman" w:hAnsi="Times New Roman"/>
          <w:b w:val="0"/>
          <w:i w:val="0"/>
          <w:szCs w:val="22"/>
          <w:lang w:val="cs-CZ"/>
        </w:rPr>
        <w:t xml:space="preserve"> Nárok na jej</w:t>
      </w:r>
      <w:r w:rsidR="007A5BB9" w:rsidRPr="00AD17DF">
        <w:rPr>
          <w:rFonts w:ascii="Times New Roman" w:hAnsi="Times New Roman"/>
          <w:b w:val="0"/>
          <w:i w:val="0"/>
          <w:szCs w:val="22"/>
          <w:lang w:val="cs-CZ"/>
        </w:rPr>
        <w:t>í</w:t>
      </w:r>
      <w:r w:rsidR="00910C44" w:rsidRPr="00AD17DF">
        <w:rPr>
          <w:rFonts w:ascii="Times New Roman" w:hAnsi="Times New Roman"/>
          <w:b w:val="0"/>
          <w:i w:val="0"/>
          <w:szCs w:val="22"/>
          <w:lang w:val="cs-CZ"/>
        </w:rPr>
        <w:t xml:space="preserve"> úhradu má Dopravce po předložení dokladů o jej</w:t>
      </w:r>
      <w:r w:rsidR="00C95EF6" w:rsidRPr="00AD17DF">
        <w:rPr>
          <w:rFonts w:ascii="Times New Roman" w:hAnsi="Times New Roman"/>
          <w:b w:val="0"/>
          <w:i w:val="0"/>
          <w:szCs w:val="22"/>
          <w:lang w:val="cs-CZ"/>
        </w:rPr>
        <w:t>ím</w:t>
      </w:r>
      <w:r w:rsidR="00910C44" w:rsidRPr="00AD17DF">
        <w:rPr>
          <w:rFonts w:ascii="Times New Roman" w:hAnsi="Times New Roman"/>
          <w:b w:val="0"/>
          <w:i w:val="0"/>
          <w:szCs w:val="22"/>
          <w:lang w:val="cs-CZ"/>
        </w:rPr>
        <w:t xml:space="preserve"> zaplacení</w:t>
      </w:r>
      <w:r w:rsidR="00B11409" w:rsidRPr="00AD17DF">
        <w:rPr>
          <w:rFonts w:ascii="Times New Roman" w:hAnsi="Times New Roman"/>
          <w:b w:val="0"/>
          <w:i w:val="0"/>
          <w:szCs w:val="22"/>
          <w:lang w:val="cs-CZ"/>
        </w:rPr>
        <w:t>,</w:t>
      </w:r>
      <w:r w:rsidR="00910C44" w:rsidRPr="00AD17DF">
        <w:rPr>
          <w:rFonts w:ascii="Times New Roman" w:hAnsi="Times New Roman"/>
          <w:b w:val="0"/>
          <w:i w:val="0"/>
          <w:szCs w:val="22"/>
          <w:lang w:val="cs-CZ"/>
        </w:rPr>
        <w:t xml:space="preserve"> a to do 10 pracovních dní od jejich doručení Objednateli.</w:t>
      </w:r>
      <w:bookmarkEnd w:id="24"/>
    </w:p>
    <w:p w14:paraId="2A350FCB" w14:textId="2703AEC9" w:rsidR="007A24C3" w:rsidRPr="00BE0C0D" w:rsidRDefault="007A24C3" w:rsidP="007A24C3">
      <w:pPr>
        <w:pStyle w:val="Clanek11"/>
        <w:widowControl/>
        <w:ind w:left="709" w:hanging="709"/>
        <w:rPr>
          <w:rFonts w:ascii="Times New Roman" w:hAnsi="Times New Roman"/>
          <w:b w:val="0"/>
          <w:i w:val="0"/>
          <w:szCs w:val="22"/>
          <w:lang w:val="cs-CZ"/>
        </w:rPr>
      </w:pPr>
      <w:bookmarkStart w:id="25" w:name="_Ref143450258"/>
      <w:r w:rsidRPr="00BE0C0D">
        <w:rPr>
          <w:rFonts w:ascii="Times New Roman" w:hAnsi="Times New Roman"/>
          <w:b w:val="0"/>
          <w:i w:val="0"/>
          <w:szCs w:val="22"/>
          <w:lang w:val="cs-CZ"/>
        </w:rPr>
        <w:t>Objednatel nepožaduje po Dopravci zajištění provoz</w:t>
      </w:r>
      <w:r>
        <w:rPr>
          <w:rFonts w:ascii="Times New Roman" w:hAnsi="Times New Roman"/>
          <w:b w:val="0"/>
          <w:i w:val="0"/>
          <w:szCs w:val="22"/>
          <w:lang w:val="cs-CZ"/>
        </w:rPr>
        <w:t>u</w:t>
      </w:r>
      <w:r w:rsidRPr="00BE0C0D">
        <w:rPr>
          <w:rFonts w:ascii="Times New Roman" w:hAnsi="Times New Roman"/>
          <w:b w:val="0"/>
          <w:i w:val="0"/>
          <w:szCs w:val="22"/>
          <w:lang w:val="cs-CZ"/>
        </w:rPr>
        <w:t xml:space="preserve"> prodejních míst</w:t>
      </w:r>
      <w:r>
        <w:rPr>
          <w:rFonts w:ascii="Times New Roman" w:hAnsi="Times New Roman"/>
          <w:b w:val="0"/>
          <w:i w:val="0"/>
          <w:szCs w:val="22"/>
          <w:lang w:val="cs-CZ"/>
        </w:rPr>
        <w:t xml:space="preserve"> (včetně personálu)</w:t>
      </w:r>
      <w:r w:rsidR="00EC7EA6">
        <w:rPr>
          <w:rFonts w:ascii="Times New Roman" w:hAnsi="Times New Roman"/>
          <w:b w:val="0"/>
          <w:i w:val="0"/>
          <w:szCs w:val="22"/>
          <w:lang w:val="cs-CZ"/>
        </w:rPr>
        <w:t xml:space="preserve">. </w:t>
      </w:r>
      <w:r w:rsidRPr="00BE0C0D">
        <w:rPr>
          <w:rFonts w:ascii="Times New Roman" w:hAnsi="Times New Roman"/>
          <w:b w:val="0"/>
          <w:i w:val="0"/>
          <w:szCs w:val="22"/>
          <w:lang w:val="cs-CZ"/>
        </w:rPr>
        <w:t xml:space="preserve">Objednatel je oprávněn zajištění provozu prodejních míst v průběhu trvání smlouvy požadovat. Pokud bude objednatel zajištění </w:t>
      </w:r>
      <w:r>
        <w:rPr>
          <w:rFonts w:ascii="Times New Roman" w:hAnsi="Times New Roman"/>
          <w:b w:val="0"/>
          <w:i w:val="0"/>
          <w:szCs w:val="22"/>
          <w:lang w:val="cs-CZ"/>
        </w:rPr>
        <w:t xml:space="preserve">provozu prodejních míst </w:t>
      </w:r>
      <w:r w:rsidRPr="00BE0C0D">
        <w:rPr>
          <w:rFonts w:ascii="Times New Roman" w:hAnsi="Times New Roman"/>
          <w:b w:val="0"/>
          <w:i w:val="0"/>
          <w:szCs w:val="22"/>
          <w:lang w:val="cs-CZ"/>
        </w:rPr>
        <w:t xml:space="preserve">požadovat je povinen tuto skutečnost sdělit Dopravci, a to minimálně </w:t>
      </w:r>
      <w:ins w:id="26" w:author="Word Document Comparison" w:date="2023-11-23T13:32:00Z">
        <w:del w:id="27" w:author="Jarolím Zdeněk" w:date="2024-01-04T14:27:00Z">
          <w:r w:rsidR="00910534" w:rsidDel="006304D5">
            <w:rPr>
              <w:rFonts w:ascii="Times New Roman" w:hAnsi="Times New Roman"/>
              <w:b w:val="0"/>
              <w:i w:val="0"/>
              <w:szCs w:val="22"/>
              <w:lang w:val="cs-CZ"/>
            </w:rPr>
            <w:delText>9</w:delText>
          </w:r>
        </w:del>
      </w:ins>
      <w:ins w:id="28" w:author="Jarolím Zdeněk" w:date="2024-01-04T14:27:00Z">
        <w:r w:rsidR="006304D5">
          <w:rPr>
            <w:rFonts w:ascii="Times New Roman" w:hAnsi="Times New Roman"/>
            <w:b w:val="0"/>
            <w:i w:val="0"/>
            <w:szCs w:val="22"/>
            <w:lang w:val="cs-CZ"/>
          </w:rPr>
          <w:t>6</w:t>
        </w:r>
      </w:ins>
      <w:r w:rsidRPr="00BE0C0D">
        <w:rPr>
          <w:rFonts w:ascii="Times New Roman" w:hAnsi="Times New Roman"/>
          <w:b w:val="0"/>
          <w:i w:val="0"/>
          <w:szCs w:val="22"/>
          <w:lang w:val="cs-CZ"/>
        </w:rPr>
        <w:t xml:space="preserve"> měsíců před datem, kdy má být tato povinnost Dopravcem splněna</w:t>
      </w:r>
      <w:r w:rsidR="00910534" w:rsidRPr="009D1292">
        <w:rPr>
          <w:rFonts w:ascii="Times New Roman" w:hAnsi="Times New Roman"/>
          <w:b w:val="0"/>
          <w:i w:val="0"/>
          <w:szCs w:val="22"/>
          <w:lang w:val="cs-CZ"/>
        </w:rPr>
        <w:t>, pokud se s Dopravcem nedohodne jinak</w:t>
      </w:r>
      <w:r w:rsidRPr="00BE0C0D">
        <w:rPr>
          <w:rFonts w:ascii="Times New Roman" w:hAnsi="Times New Roman"/>
          <w:b w:val="0"/>
          <w:i w:val="0"/>
          <w:szCs w:val="22"/>
          <w:lang w:val="cs-CZ"/>
        </w:rPr>
        <w:t xml:space="preserve">. Dopravce má nárok na úhradu skutečných doložených nákladů </w:t>
      </w:r>
      <w:r w:rsidR="00644BC1" w:rsidRPr="00BE0C0D">
        <w:rPr>
          <w:rFonts w:ascii="Times New Roman" w:hAnsi="Times New Roman"/>
          <w:b w:val="0"/>
          <w:i w:val="0"/>
          <w:szCs w:val="22"/>
          <w:lang w:val="cs-CZ"/>
        </w:rPr>
        <w:t>související</w:t>
      </w:r>
      <w:r w:rsidR="00644BC1">
        <w:rPr>
          <w:rFonts w:ascii="Times New Roman" w:hAnsi="Times New Roman"/>
          <w:b w:val="0"/>
          <w:i w:val="0"/>
          <w:szCs w:val="22"/>
          <w:lang w:val="cs-CZ"/>
        </w:rPr>
        <w:t>ch</w:t>
      </w:r>
      <w:r w:rsidRPr="00BE0C0D">
        <w:rPr>
          <w:rFonts w:ascii="Times New Roman" w:hAnsi="Times New Roman"/>
          <w:b w:val="0"/>
          <w:i w:val="0"/>
          <w:szCs w:val="22"/>
          <w:lang w:val="cs-CZ"/>
        </w:rPr>
        <w:t xml:space="preserve"> se zajištěním provozu prodejních míst (nájemné, energie apod</w:t>
      </w:r>
      <w:r>
        <w:rPr>
          <w:rFonts w:ascii="Times New Roman" w:hAnsi="Times New Roman"/>
          <w:b w:val="0"/>
          <w:i w:val="0"/>
          <w:szCs w:val="22"/>
          <w:lang w:val="cs-CZ"/>
        </w:rPr>
        <w:t>.</w:t>
      </w:r>
      <w:r w:rsidRPr="00BE0C0D">
        <w:rPr>
          <w:rFonts w:ascii="Times New Roman" w:hAnsi="Times New Roman"/>
          <w:b w:val="0"/>
          <w:i w:val="0"/>
          <w:szCs w:val="22"/>
          <w:lang w:val="cs-CZ"/>
        </w:rPr>
        <w:t>) a mzdových nákladů personálu</w:t>
      </w:r>
      <w:r>
        <w:rPr>
          <w:rFonts w:ascii="Times New Roman" w:hAnsi="Times New Roman"/>
          <w:b w:val="0"/>
          <w:i w:val="0"/>
          <w:szCs w:val="22"/>
          <w:lang w:val="cs-CZ"/>
        </w:rPr>
        <w:t xml:space="preserve"> prodejních míst</w:t>
      </w:r>
      <w:r w:rsidRPr="00BE0C0D">
        <w:rPr>
          <w:rFonts w:ascii="Times New Roman" w:hAnsi="Times New Roman"/>
          <w:b w:val="0"/>
          <w:i w:val="0"/>
          <w:szCs w:val="22"/>
          <w:lang w:val="cs-CZ"/>
        </w:rPr>
        <w:t xml:space="preserve"> </w:t>
      </w:r>
      <w:r w:rsidR="00415D17" w:rsidRPr="00BE0C0D">
        <w:rPr>
          <w:rFonts w:ascii="Times New Roman" w:hAnsi="Times New Roman"/>
          <w:b w:val="0"/>
          <w:i w:val="0"/>
          <w:szCs w:val="22"/>
          <w:lang w:val="cs-CZ"/>
        </w:rPr>
        <w:t>provozu za jednoho pracovníka personálu</w:t>
      </w:r>
      <w:r w:rsidR="00415D17">
        <w:rPr>
          <w:rFonts w:ascii="Times New Roman" w:hAnsi="Times New Roman"/>
          <w:b w:val="0"/>
          <w:i w:val="0"/>
          <w:szCs w:val="22"/>
          <w:lang w:val="cs-CZ"/>
        </w:rPr>
        <w:t xml:space="preserve"> prodejního místa v Kč/hod. </w:t>
      </w:r>
      <w:r w:rsidRPr="00BE0C0D">
        <w:rPr>
          <w:rFonts w:ascii="Times New Roman" w:hAnsi="Times New Roman"/>
          <w:b w:val="0"/>
          <w:i w:val="0"/>
          <w:szCs w:val="22"/>
          <w:lang w:val="cs-CZ"/>
        </w:rPr>
        <w:t xml:space="preserve">ve výši </w:t>
      </w:r>
      <w:r w:rsidR="00415D17">
        <w:rPr>
          <w:rFonts w:ascii="Times New Roman" w:hAnsi="Times New Roman"/>
          <w:b w:val="0"/>
          <w:i w:val="0"/>
          <w:szCs w:val="22"/>
          <w:lang w:val="cs-CZ"/>
        </w:rPr>
        <w:t>uvedené v Příloze č. 2 této Smlouvy</w:t>
      </w:r>
      <w:r w:rsidR="00D95919">
        <w:rPr>
          <w:rFonts w:ascii="Times New Roman" w:hAnsi="Times New Roman"/>
          <w:b w:val="0"/>
          <w:i w:val="0"/>
          <w:szCs w:val="22"/>
          <w:lang w:val="cs-CZ"/>
        </w:rPr>
        <w:t xml:space="preserve"> </w:t>
      </w:r>
      <w:r w:rsidR="00D95919" w:rsidRPr="00D95919">
        <w:rPr>
          <w:rFonts w:ascii="Times New Roman" w:hAnsi="Times New Roman"/>
          <w:b w:val="0"/>
          <w:i w:val="0"/>
          <w:szCs w:val="22"/>
          <w:lang w:val="cs-CZ"/>
        </w:rPr>
        <w:t>(Finanční parametry)</w:t>
      </w:r>
      <w:r w:rsidRPr="00BE0C0D">
        <w:rPr>
          <w:rFonts w:ascii="Times New Roman" w:hAnsi="Times New Roman"/>
          <w:b w:val="0"/>
          <w:i w:val="0"/>
          <w:szCs w:val="22"/>
          <w:lang w:val="cs-CZ"/>
        </w:rPr>
        <w:t>.</w:t>
      </w:r>
      <w:bookmarkEnd w:id="25"/>
      <w:r>
        <w:rPr>
          <w:rFonts w:ascii="Times New Roman" w:hAnsi="Times New Roman"/>
          <w:b w:val="0"/>
          <w:i w:val="0"/>
          <w:szCs w:val="22"/>
          <w:lang w:val="cs-CZ"/>
        </w:rPr>
        <w:t xml:space="preserve"> </w:t>
      </w:r>
    </w:p>
    <w:p w14:paraId="63880A2F" w14:textId="475A16DF" w:rsidR="007A24C3" w:rsidRDefault="007A24C3" w:rsidP="007A24C3">
      <w:pPr>
        <w:pStyle w:val="Clanek11"/>
        <w:widowControl/>
        <w:tabs>
          <w:tab w:val="left" w:pos="709"/>
        </w:tabs>
        <w:ind w:left="709" w:hanging="709"/>
        <w:rPr>
          <w:rFonts w:ascii="Times New Roman" w:hAnsi="Times New Roman"/>
          <w:b w:val="0"/>
          <w:i w:val="0"/>
          <w:szCs w:val="22"/>
          <w:lang w:val="cs-CZ"/>
        </w:rPr>
      </w:pPr>
      <w:bookmarkStart w:id="29" w:name="_Ref142986535"/>
      <w:r>
        <w:rPr>
          <w:rFonts w:ascii="Times New Roman" w:hAnsi="Times New Roman"/>
          <w:b w:val="0"/>
          <w:i w:val="0"/>
          <w:szCs w:val="22"/>
          <w:lang w:val="cs-CZ"/>
        </w:rPr>
        <w:t>Objednatel je oprávněn požadovat</w:t>
      </w:r>
      <w:r w:rsidRPr="009D1292">
        <w:rPr>
          <w:rFonts w:ascii="Times New Roman" w:hAnsi="Times New Roman"/>
          <w:b w:val="0"/>
          <w:i w:val="0"/>
          <w:szCs w:val="22"/>
          <w:lang w:val="cs-CZ"/>
        </w:rPr>
        <w:t xml:space="preserve"> </w:t>
      </w:r>
      <w:bookmarkStart w:id="30" w:name="_Hlk142990400"/>
      <w:r w:rsidRPr="009D1292">
        <w:rPr>
          <w:rFonts w:ascii="Times New Roman" w:hAnsi="Times New Roman"/>
          <w:b w:val="0"/>
          <w:i w:val="0"/>
          <w:szCs w:val="22"/>
          <w:lang w:val="cs-CZ"/>
        </w:rPr>
        <w:t xml:space="preserve">služeb </w:t>
      </w:r>
      <w:r>
        <w:rPr>
          <w:rFonts w:ascii="Times New Roman" w:hAnsi="Times New Roman"/>
          <w:b w:val="0"/>
          <w:i w:val="0"/>
          <w:szCs w:val="22"/>
          <w:lang w:val="cs-CZ"/>
        </w:rPr>
        <w:t xml:space="preserve">dalšího personálu </w:t>
      </w:r>
      <w:bookmarkEnd w:id="30"/>
      <w:r>
        <w:rPr>
          <w:rFonts w:ascii="Times New Roman" w:hAnsi="Times New Roman"/>
          <w:b w:val="0"/>
          <w:i w:val="0"/>
          <w:szCs w:val="22"/>
          <w:lang w:val="cs-CZ"/>
        </w:rPr>
        <w:t>(např. informování, odbavení cestujících po dobu výluky</w:t>
      </w:r>
      <w:r w:rsidR="003505A1">
        <w:rPr>
          <w:rFonts w:ascii="Times New Roman" w:hAnsi="Times New Roman"/>
          <w:b w:val="0"/>
          <w:i w:val="0"/>
          <w:szCs w:val="22"/>
          <w:lang w:val="cs-CZ"/>
        </w:rPr>
        <w:t xml:space="preserve">, </w:t>
      </w:r>
      <w:r w:rsidR="003505A1" w:rsidRPr="003505A1">
        <w:rPr>
          <w:rFonts w:ascii="Times New Roman" w:hAnsi="Times New Roman"/>
          <w:b w:val="0"/>
          <w:i w:val="0"/>
          <w:szCs w:val="22"/>
          <w:lang w:val="cs-CZ"/>
        </w:rPr>
        <w:t>asistence osobám</w:t>
      </w:r>
      <w:r w:rsidR="003505A1">
        <w:rPr>
          <w:rFonts w:ascii="Times New Roman" w:hAnsi="Times New Roman"/>
          <w:b w:val="0"/>
          <w:i w:val="0"/>
          <w:szCs w:val="22"/>
          <w:lang w:val="cs-CZ"/>
        </w:rPr>
        <w:t xml:space="preserve"> </w:t>
      </w:r>
      <w:r w:rsidR="003505A1" w:rsidRPr="003505A1">
        <w:rPr>
          <w:rFonts w:ascii="Times New Roman" w:hAnsi="Times New Roman"/>
          <w:b w:val="0"/>
          <w:i w:val="0"/>
          <w:szCs w:val="22"/>
          <w:lang w:val="cs-CZ"/>
        </w:rPr>
        <w:t>s omezenou schopností pohybu a orientace</w:t>
      </w:r>
      <w:r>
        <w:rPr>
          <w:rFonts w:ascii="Times New Roman" w:hAnsi="Times New Roman"/>
          <w:b w:val="0"/>
          <w:i w:val="0"/>
          <w:szCs w:val="22"/>
          <w:lang w:val="cs-CZ"/>
        </w:rPr>
        <w:t>),</w:t>
      </w:r>
      <w:r w:rsidRPr="009D1292">
        <w:rPr>
          <w:rFonts w:ascii="Times New Roman" w:hAnsi="Times New Roman"/>
          <w:b w:val="0"/>
          <w:i w:val="0"/>
          <w:szCs w:val="22"/>
          <w:lang w:val="cs-CZ"/>
        </w:rPr>
        <w:t xml:space="preserve"> tyto náklady nejsou součástí </w:t>
      </w:r>
      <w:r w:rsidR="008876F6">
        <w:rPr>
          <w:rFonts w:ascii="Times New Roman" w:hAnsi="Times New Roman"/>
          <w:b w:val="0"/>
          <w:i w:val="0"/>
          <w:szCs w:val="22"/>
          <w:lang w:val="cs-CZ"/>
        </w:rPr>
        <w:t>Odměny</w:t>
      </w:r>
      <w:r w:rsidRPr="009D1292">
        <w:rPr>
          <w:rFonts w:ascii="Times New Roman" w:hAnsi="Times New Roman"/>
          <w:b w:val="0"/>
          <w:i w:val="0"/>
          <w:szCs w:val="22"/>
          <w:lang w:val="cs-CZ"/>
        </w:rPr>
        <w:t xml:space="preserve">. Objednatel je oprávněn zajištění </w:t>
      </w:r>
      <w:r>
        <w:rPr>
          <w:rFonts w:ascii="Times New Roman" w:hAnsi="Times New Roman"/>
          <w:b w:val="0"/>
          <w:i w:val="0"/>
          <w:szCs w:val="22"/>
          <w:lang w:val="cs-CZ"/>
        </w:rPr>
        <w:t>dalšího personálu</w:t>
      </w:r>
      <w:r w:rsidRPr="009D1292">
        <w:rPr>
          <w:rFonts w:ascii="Times New Roman" w:hAnsi="Times New Roman"/>
          <w:b w:val="0"/>
          <w:i w:val="0"/>
          <w:szCs w:val="22"/>
          <w:lang w:val="cs-CZ"/>
        </w:rPr>
        <w:t xml:space="preserve"> v průběhu trvání smlouvy požadovat. Pokud bude objednatel zajištění </w:t>
      </w:r>
      <w:r>
        <w:rPr>
          <w:rFonts w:ascii="Times New Roman" w:hAnsi="Times New Roman"/>
          <w:b w:val="0"/>
          <w:i w:val="0"/>
          <w:szCs w:val="22"/>
          <w:lang w:val="cs-CZ"/>
        </w:rPr>
        <w:t>dalšího personálu</w:t>
      </w:r>
      <w:r w:rsidRPr="009D1292">
        <w:rPr>
          <w:rFonts w:ascii="Times New Roman" w:hAnsi="Times New Roman"/>
          <w:b w:val="0"/>
          <w:i w:val="0"/>
          <w:szCs w:val="22"/>
          <w:lang w:val="cs-CZ"/>
        </w:rPr>
        <w:t xml:space="preserve"> požadovat</w:t>
      </w:r>
      <w:r>
        <w:rPr>
          <w:rFonts w:ascii="Times New Roman" w:hAnsi="Times New Roman"/>
          <w:b w:val="0"/>
          <w:i w:val="0"/>
          <w:szCs w:val="22"/>
          <w:lang w:val="cs-CZ"/>
        </w:rPr>
        <w:t>,</w:t>
      </w:r>
      <w:r w:rsidRPr="009D1292">
        <w:rPr>
          <w:rFonts w:ascii="Times New Roman" w:hAnsi="Times New Roman"/>
          <w:b w:val="0"/>
          <w:i w:val="0"/>
          <w:szCs w:val="22"/>
          <w:lang w:val="cs-CZ"/>
        </w:rPr>
        <w:t xml:space="preserve"> je povinen tuto skutečnost sdělit Dopravci, a to minimálně </w:t>
      </w:r>
      <w:ins w:id="31" w:author="Word Document Comparison" w:date="2023-11-23T13:32:00Z">
        <w:del w:id="32" w:author="Jarolím Zdeněk" w:date="2024-01-04T14:26:00Z">
          <w:r w:rsidR="00910534" w:rsidDel="006304D5">
            <w:rPr>
              <w:rFonts w:ascii="Times New Roman" w:hAnsi="Times New Roman"/>
              <w:b w:val="0"/>
              <w:i w:val="0"/>
              <w:szCs w:val="22"/>
              <w:lang w:val="cs-CZ"/>
            </w:rPr>
            <w:delText>9</w:delText>
          </w:r>
        </w:del>
      </w:ins>
      <w:ins w:id="33" w:author="Jarolím Zdeněk" w:date="2024-01-04T14:26:00Z">
        <w:r w:rsidR="006304D5">
          <w:rPr>
            <w:rFonts w:ascii="Times New Roman" w:hAnsi="Times New Roman"/>
            <w:b w:val="0"/>
            <w:i w:val="0"/>
            <w:szCs w:val="22"/>
            <w:lang w:val="cs-CZ"/>
          </w:rPr>
          <w:t>6</w:t>
        </w:r>
      </w:ins>
      <w:r w:rsidR="00910534">
        <w:rPr>
          <w:rFonts w:ascii="Times New Roman" w:hAnsi="Times New Roman"/>
          <w:b w:val="0"/>
          <w:i w:val="0"/>
          <w:szCs w:val="22"/>
          <w:lang w:val="cs-CZ"/>
        </w:rPr>
        <w:t xml:space="preserve"> měsíců</w:t>
      </w:r>
      <w:r w:rsidRPr="009D1292">
        <w:rPr>
          <w:rFonts w:ascii="Times New Roman" w:hAnsi="Times New Roman"/>
          <w:b w:val="0"/>
          <w:i w:val="0"/>
          <w:szCs w:val="22"/>
          <w:lang w:val="cs-CZ"/>
        </w:rPr>
        <w:t xml:space="preserve"> před datem, kdy má být tato povinnost Dopravcem splněna, pokud se s Dopravcem nedohodne jinak. Dopravce má nárok na úhradu mzdových nákladů </w:t>
      </w:r>
      <w:r>
        <w:rPr>
          <w:rFonts w:ascii="Times New Roman" w:hAnsi="Times New Roman"/>
          <w:b w:val="0"/>
          <w:i w:val="0"/>
          <w:szCs w:val="22"/>
          <w:lang w:val="cs-CZ"/>
        </w:rPr>
        <w:t>za jednoho pracovníka</w:t>
      </w:r>
      <w:r w:rsidR="00415D17">
        <w:rPr>
          <w:rFonts w:ascii="Times New Roman" w:hAnsi="Times New Roman"/>
          <w:b w:val="0"/>
          <w:i w:val="0"/>
          <w:szCs w:val="22"/>
          <w:lang w:val="cs-CZ"/>
        </w:rPr>
        <w:t xml:space="preserve"> v Kč/hod. </w:t>
      </w:r>
      <w:r w:rsidR="00415D17" w:rsidRPr="00BE0C0D">
        <w:rPr>
          <w:rFonts w:ascii="Times New Roman" w:hAnsi="Times New Roman"/>
          <w:b w:val="0"/>
          <w:i w:val="0"/>
          <w:szCs w:val="22"/>
          <w:lang w:val="cs-CZ"/>
        </w:rPr>
        <w:t xml:space="preserve">ve výši </w:t>
      </w:r>
      <w:r w:rsidR="00415D17">
        <w:rPr>
          <w:rFonts w:ascii="Times New Roman" w:hAnsi="Times New Roman"/>
          <w:b w:val="0"/>
          <w:i w:val="0"/>
          <w:szCs w:val="22"/>
          <w:lang w:val="cs-CZ"/>
        </w:rPr>
        <w:t>uvedené v Příloze č. 2 této Smlouvy</w:t>
      </w:r>
      <w:r w:rsidR="00D95919">
        <w:rPr>
          <w:rFonts w:ascii="Times New Roman" w:hAnsi="Times New Roman"/>
          <w:b w:val="0"/>
          <w:i w:val="0"/>
          <w:szCs w:val="22"/>
          <w:lang w:val="cs-CZ"/>
        </w:rPr>
        <w:t xml:space="preserve"> </w:t>
      </w:r>
      <w:r w:rsidR="00D95919" w:rsidRPr="00D95919">
        <w:rPr>
          <w:rFonts w:ascii="Times New Roman" w:hAnsi="Times New Roman"/>
          <w:b w:val="0"/>
          <w:i w:val="0"/>
          <w:szCs w:val="22"/>
          <w:lang w:val="cs-CZ"/>
        </w:rPr>
        <w:t>(Finanční parametry)</w:t>
      </w:r>
      <w:r>
        <w:rPr>
          <w:rFonts w:ascii="Times New Roman" w:hAnsi="Times New Roman"/>
          <w:b w:val="0"/>
          <w:i w:val="0"/>
          <w:szCs w:val="22"/>
          <w:lang w:val="cs-CZ"/>
        </w:rPr>
        <w:t>.</w:t>
      </w:r>
      <w:bookmarkEnd w:id="29"/>
    </w:p>
    <w:p w14:paraId="1F5EA3FA" w14:textId="5CE658E2" w:rsidR="0095303D" w:rsidRDefault="00A74A23" w:rsidP="00C97F72">
      <w:pPr>
        <w:pStyle w:val="Clanek11"/>
        <w:widowControl/>
        <w:ind w:left="709" w:hanging="709"/>
        <w:rPr>
          <w:rFonts w:ascii="Times New Roman" w:hAnsi="Times New Roman"/>
          <w:b w:val="0"/>
          <w:i w:val="0"/>
          <w:szCs w:val="22"/>
          <w:lang w:val="cs-CZ"/>
        </w:rPr>
      </w:pPr>
      <w:bookmarkStart w:id="34" w:name="_Ref143450275"/>
      <w:bookmarkStart w:id="35" w:name="_Ref499717569"/>
      <w:r w:rsidRPr="00AD17DF">
        <w:rPr>
          <w:rFonts w:ascii="Times New Roman" w:hAnsi="Times New Roman"/>
          <w:b w:val="0"/>
          <w:i w:val="0"/>
          <w:szCs w:val="22"/>
          <w:lang w:val="cs-CZ"/>
        </w:rPr>
        <w:t xml:space="preserve">Dopravce má nárok na úhradu </w:t>
      </w:r>
      <w:r w:rsidR="00F402CE" w:rsidRPr="00AD17DF">
        <w:rPr>
          <w:rFonts w:ascii="Times New Roman" w:hAnsi="Times New Roman"/>
          <w:b w:val="0"/>
          <w:i w:val="0"/>
          <w:szCs w:val="22"/>
          <w:lang w:val="cs-CZ"/>
        </w:rPr>
        <w:t xml:space="preserve">nákladů </w:t>
      </w:r>
      <w:r w:rsidR="00F402CE">
        <w:rPr>
          <w:rFonts w:ascii="Times New Roman" w:hAnsi="Times New Roman"/>
          <w:b w:val="0"/>
          <w:i w:val="0"/>
          <w:szCs w:val="22"/>
          <w:lang w:val="cs-CZ"/>
        </w:rPr>
        <w:t xml:space="preserve">na </w:t>
      </w:r>
      <w:r w:rsidRPr="00AD17DF">
        <w:rPr>
          <w:rFonts w:ascii="Times New Roman" w:hAnsi="Times New Roman"/>
          <w:b w:val="0"/>
          <w:i w:val="0"/>
          <w:szCs w:val="22"/>
          <w:lang w:val="cs-CZ"/>
        </w:rPr>
        <w:t>nájemné</w:t>
      </w:r>
      <w:r w:rsidR="00DD31BF" w:rsidRPr="00AD17DF">
        <w:rPr>
          <w:rFonts w:ascii="Times New Roman" w:hAnsi="Times New Roman"/>
          <w:b w:val="0"/>
          <w:i w:val="0"/>
          <w:szCs w:val="22"/>
          <w:lang w:val="cs-CZ"/>
        </w:rPr>
        <w:t xml:space="preserve"> </w:t>
      </w:r>
      <w:r w:rsidR="00F402CE" w:rsidRPr="00AD17DF">
        <w:rPr>
          <w:rFonts w:ascii="Times New Roman" w:hAnsi="Times New Roman"/>
          <w:b w:val="0"/>
          <w:i w:val="0"/>
          <w:szCs w:val="22"/>
          <w:lang w:val="cs-CZ"/>
        </w:rPr>
        <w:t>zaplacen</w:t>
      </w:r>
      <w:r w:rsidR="00F402CE">
        <w:rPr>
          <w:rFonts w:ascii="Times New Roman" w:hAnsi="Times New Roman"/>
          <w:b w:val="0"/>
          <w:i w:val="0"/>
          <w:szCs w:val="22"/>
          <w:lang w:val="cs-CZ"/>
        </w:rPr>
        <w:t>ých</w:t>
      </w:r>
      <w:r w:rsidR="00F402CE"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v souvislosti s nájmem železničních jednotek dle </w:t>
      </w:r>
      <w:r w:rsidRPr="006C6092">
        <w:rPr>
          <w:rFonts w:ascii="Times New Roman" w:hAnsi="Times New Roman"/>
          <w:b w:val="0"/>
          <w:i w:val="0"/>
          <w:szCs w:val="22"/>
          <w:lang w:val="cs-CZ"/>
        </w:rPr>
        <w:t xml:space="preserve">odst. </w:t>
      </w:r>
      <w:r w:rsidR="00CF1D96" w:rsidRPr="006C6092">
        <w:rPr>
          <w:rFonts w:ascii="Times New Roman" w:hAnsi="Times New Roman"/>
          <w:b w:val="0"/>
          <w:i w:val="0"/>
          <w:szCs w:val="22"/>
          <w:lang w:val="cs-CZ"/>
        </w:rPr>
        <w:fldChar w:fldCharType="begin"/>
      </w:r>
      <w:r w:rsidR="00CF1D96" w:rsidRPr="006C6092">
        <w:rPr>
          <w:rFonts w:ascii="Times New Roman" w:hAnsi="Times New Roman"/>
          <w:b w:val="0"/>
          <w:i w:val="0"/>
          <w:szCs w:val="22"/>
          <w:lang w:val="cs-CZ"/>
        </w:rPr>
        <w:instrText xml:space="preserve"> REF _Ref491657714 \r \h  \* MERGEFORMAT </w:instrText>
      </w:r>
      <w:r w:rsidR="00CF1D96" w:rsidRPr="006C6092">
        <w:rPr>
          <w:rFonts w:ascii="Times New Roman" w:hAnsi="Times New Roman"/>
          <w:b w:val="0"/>
          <w:i w:val="0"/>
          <w:szCs w:val="22"/>
          <w:lang w:val="cs-CZ"/>
        </w:rPr>
      </w:r>
      <w:r w:rsidR="00CF1D96" w:rsidRPr="006C6092">
        <w:rPr>
          <w:rFonts w:ascii="Times New Roman" w:hAnsi="Times New Roman"/>
          <w:b w:val="0"/>
          <w:i w:val="0"/>
          <w:szCs w:val="22"/>
          <w:lang w:val="cs-CZ"/>
        </w:rPr>
        <w:fldChar w:fldCharType="separate"/>
      </w:r>
      <w:r w:rsidR="006C6092" w:rsidRPr="006C6092">
        <w:rPr>
          <w:rFonts w:ascii="Times New Roman" w:hAnsi="Times New Roman"/>
          <w:b w:val="0"/>
          <w:i w:val="0"/>
          <w:szCs w:val="22"/>
          <w:lang w:val="cs-CZ"/>
        </w:rPr>
        <w:t>5.3</w:t>
      </w:r>
      <w:r w:rsidR="00CF1D96" w:rsidRPr="006C6092">
        <w:rPr>
          <w:rFonts w:ascii="Times New Roman" w:hAnsi="Times New Roman"/>
          <w:b w:val="0"/>
          <w:i w:val="0"/>
          <w:szCs w:val="22"/>
          <w:lang w:val="cs-CZ"/>
        </w:rPr>
        <w:fldChar w:fldCharType="end"/>
      </w:r>
      <w:r w:rsidR="009B1891"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této </w:t>
      </w:r>
      <w:r w:rsidR="0071556E" w:rsidRPr="00AD17DF">
        <w:rPr>
          <w:rFonts w:ascii="Times New Roman" w:hAnsi="Times New Roman"/>
          <w:b w:val="0"/>
          <w:i w:val="0"/>
          <w:szCs w:val="22"/>
          <w:lang w:val="cs-CZ"/>
        </w:rPr>
        <w:t>Smlouvy</w:t>
      </w:r>
      <w:r w:rsidRPr="00AD17DF">
        <w:rPr>
          <w:rFonts w:ascii="Times New Roman" w:hAnsi="Times New Roman"/>
          <w:b w:val="0"/>
          <w:i w:val="0"/>
          <w:szCs w:val="22"/>
          <w:lang w:val="cs-CZ"/>
        </w:rPr>
        <w:t>.</w:t>
      </w:r>
      <w:r w:rsidR="0071556E" w:rsidRPr="00AD17DF">
        <w:rPr>
          <w:rFonts w:ascii="Times New Roman" w:hAnsi="Times New Roman"/>
          <w:b w:val="0"/>
          <w:i w:val="0"/>
          <w:szCs w:val="22"/>
          <w:lang w:val="cs-CZ"/>
        </w:rPr>
        <w:t xml:space="preserve"> </w:t>
      </w:r>
      <w:r w:rsidR="00E645F2">
        <w:rPr>
          <w:rFonts w:ascii="Times New Roman" w:hAnsi="Times New Roman"/>
          <w:b w:val="0"/>
          <w:i w:val="0"/>
          <w:szCs w:val="22"/>
          <w:lang w:val="cs-CZ"/>
        </w:rPr>
        <w:t>V případě, že by Pověřená osoba</w:t>
      </w:r>
      <w:r w:rsidR="009A38F5">
        <w:rPr>
          <w:rFonts w:ascii="Times New Roman" w:hAnsi="Times New Roman"/>
          <w:b w:val="0"/>
          <w:i w:val="0"/>
          <w:szCs w:val="22"/>
          <w:lang w:val="cs-CZ"/>
        </w:rPr>
        <w:t xml:space="preserve"> poskytla Dopravci</w:t>
      </w:r>
      <w:r w:rsidR="00E645F2">
        <w:rPr>
          <w:rFonts w:ascii="Times New Roman" w:hAnsi="Times New Roman"/>
          <w:b w:val="0"/>
          <w:i w:val="0"/>
          <w:szCs w:val="22"/>
          <w:lang w:val="cs-CZ"/>
        </w:rPr>
        <w:t xml:space="preserve"> odbavovací </w:t>
      </w:r>
      <w:r w:rsidR="009A38F5">
        <w:rPr>
          <w:rFonts w:ascii="Times New Roman" w:hAnsi="Times New Roman"/>
          <w:b w:val="0"/>
          <w:i w:val="0"/>
          <w:szCs w:val="22"/>
          <w:lang w:val="cs-CZ"/>
        </w:rPr>
        <w:t xml:space="preserve">zařízení </w:t>
      </w:r>
      <w:r w:rsidR="006343CD">
        <w:rPr>
          <w:rFonts w:ascii="Times New Roman" w:hAnsi="Times New Roman"/>
          <w:b w:val="0"/>
          <w:i w:val="0"/>
          <w:szCs w:val="22"/>
          <w:lang w:val="cs-CZ"/>
        </w:rPr>
        <w:t>nikoli bezúplatně, ale za úplatu, má Dopravce nárok na úhradu těchto nákladů.</w:t>
      </w:r>
      <w:bookmarkEnd w:id="34"/>
    </w:p>
    <w:p w14:paraId="1C56382A" w14:textId="67EE998F" w:rsidR="00264205" w:rsidRPr="00AD17DF" w:rsidRDefault="004C4C09" w:rsidP="00C97F72">
      <w:pPr>
        <w:pStyle w:val="Clanek11"/>
        <w:widowControl/>
        <w:ind w:left="709" w:hanging="709"/>
        <w:rPr>
          <w:rFonts w:ascii="Times New Roman" w:hAnsi="Times New Roman"/>
          <w:b w:val="0"/>
          <w:i w:val="0"/>
          <w:szCs w:val="22"/>
          <w:lang w:val="cs-CZ"/>
        </w:rPr>
      </w:pPr>
      <w:bookmarkStart w:id="36" w:name="_Ref499717658"/>
      <w:bookmarkEnd w:id="35"/>
      <w:r>
        <w:rPr>
          <w:rFonts w:ascii="Times New Roman" w:hAnsi="Times New Roman"/>
          <w:b w:val="0"/>
          <w:i w:val="0"/>
          <w:szCs w:val="22"/>
          <w:lang w:val="cs-CZ"/>
        </w:rPr>
        <w:t>Objednatel si dále vyhrazuje změnu závazků z této Smlouvy p</w:t>
      </w:r>
      <w:r w:rsidR="00A516F2" w:rsidRPr="00AD17DF">
        <w:rPr>
          <w:rFonts w:ascii="Times New Roman" w:hAnsi="Times New Roman"/>
          <w:b w:val="0"/>
          <w:i w:val="0"/>
          <w:szCs w:val="22"/>
          <w:lang w:val="cs-CZ"/>
        </w:rPr>
        <w:t xml:space="preserve">ro případ změny právních předpisů majících vliv na náklady Dopravce a zároveň za podmínky, že se </w:t>
      </w:r>
      <w:r w:rsidR="009C3E86">
        <w:rPr>
          <w:rFonts w:ascii="Times New Roman" w:hAnsi="Times New Roman"/>
          <w:b w:val="0"/>
          <w:i w:val="0"/>
          <w:szCs w:val="22"/>
          <w:lang w:val="cs-CZ"/>
        </w:rPr>
        <w:t xml:space="preserve">stát nebo </w:t>
      </w:r>
      <w:r w:rsidR="00A516F2" w:rsidRPr="00AD17DF">
        <w:rPr>
          <w:rFonts w:ascii="Times New Roman" w:hAnsi="Times New Roman"/>
          <w:b w:val="0"/>
          <w:i w:val="0"/>
          <w:szCs w:val="22"/>
          <w:lang w:val="cs-CZ"/>
        </w:rPr>
        <w:t xml:space="preserve">příslušné ústřední orgány státní správy zaváží k úhradě takto navýšených nákladů Dopravci prostřednictvím Objednatele, </w:t>
      </w:r>
      <w:r>
        <w:rPr>
          <w:rFonts w:ascii="Times New Roman" w:hAnsi="Times New Roman"/>
          <w:b w:val="0"/>
          <w:i w:val="0"/>
          <w:szCs w:val="22"/>
          <w:lang w:val="cs-CZ"/>
        </w:rPr>
        <w:t>a to tak</w:t>
      </w:r>
      <w:r w:rsidR="00A516F2" w:rsidRPr="00AD17DF">
        <w:rPr>
          <w:rFonts w:ascii="Times New Roman" w:hAnsi="Times New Roman"/>
          <w:b w:val="0"/>
          <w:i w:val="0"/>
          <w:szCs w:val="22"/>
          <w:lang w:val="cs-CZ"/>
        </w:rPr>
        <w:t xml:space="preserve">, že případná úhrada takových zvýšených nákladů bude promítnuta do </w:t>
      </w:r>
      <w:r w:rsidR="00593DD5" w:rsidRPr="00AD17DF">
        <w:rPr>
          <w:rFonts w:ascii="Times New Roman" w:hAnsi="Times New Roman"/>
          <w:b w:val="0"/>
          <w:i w:val="0"/>
          <w:szCs w:val="22"/>
          <w:lang w:val="cs-CZ"/>
        </w:rPr>
        <w:t>plateb Objednatele Dopravci</w:t>
      </w:r>
      <w:r w:rsidR="00A516F2" w:rsidRPr="00AD17DF">
        <w:rPr>
          <w:rFonts w:ascii="Times New Roman" w:hAnsi="Times New Roman"/>
          <w:b w:val="0"/>
          <w:i w:val="0"/>
          <w:szCs w:val="22"/>
          <w:lang w:val="cs-CZ"/>
        </w:rPr>
        <w:t xml:space="preserve"> </w:t>
      </w:r>
      <w:r w:rsidR="00CB1264" w:rsidRPr="00AD17DF">
        <w:rPr>
          <w:rFonts w:ascii="Times New Roman" w:hAnsi="Times New Roman"/>
          <w:b w:val="0"/>
          <w:i w:val="0"/>
          <w:szCs w:val="22"/>
          <w:lang w:val="cs-CZ"/>
        </w:rPr>
        <w:t>dle této Smlouvy v</w:t>
      </w:r>
      <w:r>
        <w:rPr>
          <w:rFonts w:ascii="Times New Roman" w:hAnsi="Times New Roman"/>
          <w:b w:val="0"/>
          <w:i w:val="0"/>
          <w:szCs w:val="22"/>
          <w:lang w:val="cs-CZ"/>
        </w:rPr>
        <w:t xml:space="preserve"> prokazatelné </w:t>
      </w:r>
      <w:r w:rsidR="00CB1264" w:rsidRPr="00AD17DF">
        <w:rPr>
          <w:rFonts w:ascii="Times New Roman" w:hAnsi="Times New Roman"/>
          <w:b w:val="0"/>
          <w:i w:val="0"/>
          <w:szCs w:val="22"/>
          <w:lang w:val="cs-CZ"/>
        </w:rPr>
        <w:t>výši</w:t>
      </w:r>
      <w:r>
        <w:rPr>
          <w:rFonts w:ascii="Times New Roman" w:hAnsi="Times New Roman"/>
          <w:b w:val="0"/>
          <w:i w:val="0"/>
          <w:szCs w:val="22"/>
          <w:lang w:val="cs-CZ"/>
        </w:rPr>
        <w:t xml:space="preserve">, nejvýše však ve výši úhrady </w:t>
      </w:r>
      <w:r w:rsidR="00CB1264" w:rsidRPr="00AD17DF">
        <w:rPr>
          <w:rFonts w:ascii="Times New Roman" w:hAnsi="Times New Roman"/>
          <w:b w:val="0"/>
          <w:i w:val="0"/>
          <w:szCs w:val="22"/>
          <w:lang w:val="cs-CZ"/>
        </w:rPr>
        <w:t>poskytnuté státem</w:t>
      </w:r>
      <w:r w:rsidR="00513772" w:rsidRPr="00AD17DF">
        <w:rPr>
          <w:rFonts w:ascii="Times New Roman" w:hAnsi="Times New Roman"/>
          <w:b w:val="0"/>
          <w:i w:val="0"/>
          <w:szCs w:val="22"/>
          <w:lang w:val="cs-CZ"/>
        </w:rPr>
        <w:t>, a to v souladu s právními předpisy v oblasti zadávání veřejných zakázek a veřejné podpory</w:t>
      </w:r>
      <w:r w:rsidR="002F3F13" w:rsidRPr="00AD17DF">
        <w:rPr>
          <w:rFonts w:ascii="Times New Roman" w:hAnsi="Times New Roman"/>
          <w:b w:val="0"/>
          <w:i w:val="0"/>
          <w:szCs w:val="22"/>
          <w:lang w:val="cs-CZ"/>
        </w:rPr>
        <w:t>.</w:t>
      </w:r>
      <w:bookmarkEnd w:id="36"/>
    </w:p>
    <w:p w14:paraId="2334EB60" w14:textId="29C220B7" w:rsidR="00777277" w:rsidRDefault="009978A0" w:rsidP="00C97F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bere na vědomí a souhlasí s tím, že Objednatel je v případech stanovených ve Smlouvě o podmínkách přepravy</w:t>
      </w:r>
      <w:r w:rsidR="0006032B" w:rsidRPr="00AD17DF">
        <w:rPr>
          <w:rFonts w:ascii="Times New Roman" w:hAnsi="Times New Roman"/>
          <w:b w:val="0"/>
          <w:i w:val="0"/>
          <w:szCs w:val="22"/>
          <w:lang w:val="cs-CZ"/>
        </w:rPr>
        <w:t xml:space="preserve">, kdy je Pověřená osoba oprávněna vyzvat Objednatele k pozastavení platby </w:t>
      </w:r>
      <w:r w:rsidR="004C5DA2">
        <w:rPr>
          <w:rFonts w:ascii="Times New Roman" w:hAnsi="Times New Roman"/>
          <w:b w:val="0"/>
          <w:i w:val="0"/>
          <w:szCs w:val="22"/>
          <w:lang w:val="cs-CZ"/>
        </w:rPr>
        <w:t>Kompenzace</w:t>
      </w:r>
      <w:r w:rsidR="004C5DA2" w:rsidRPr="00AD17DF">
        <w:rPr>
          <w:rFonts w:ascii="Times New Roman" w:hAnsi="Times New Roman"/>
          <w:b w:val="0"/>
          <w:i w:val="0"/>
          <w:szCs w:val="22"/>
          <w:lang w:val="cs-CZ"/>
        </w:rPr>
        <w:t xml:space="preserve"> </w:t>
      </w:r>
      <w:r w:rsidR="0006032B" w:rsidRPr="00AD17DF">
        <w:rPr>
          <w:rFonts w:ascii="Times New Roman" w:hAnsi="Times New Roman"/>
          <w:b w:val="0"/>
          <w:i w:val="0"/>
          <w:szCs w:val="22"/>
          <w:lang w:val="cs-CZ"/>
        </w:rPr>
        <w:t>Dopravci, oprávněn</w:t>
      </w:r>
      <w:r w:rsidRPr="00AD17DF">
        <w:rPr>
          <w:rFonts w:ascii="Times New Roman" w:hAnsi="Times New Roman"/>
          <w:b w:val="0"/>
          <w:i w:val="0"/>
          <w:szCs w:val="22"/>
          <w:lang w:val="cs-CZ"/>
        </w:rPr>
        <w:t xml:space="preserve"> za Dopravce uhradit dluh Dopravce vůči Pověřené osobě a tuto částku je Objednatel</w:t>
      </w:r>
      <w:r w:rsidR="00686847">
        <w:rPr>
          <w:rFonts w:ascii="Times New Roman" w:hAnsi="Times New Roman"/>
          <w:b w:val="0"/>
          <w:i w:val="0"/>
          <w:szCs w:val="22"/>
          <w:lang w:val="cs-CZ"/>
        </w:rPr>
        <w:t xml:space="preserve"> </w:t>
      </w:r>
      <w:r w:rsidR="00686847" w:rsidRPr="00AD17DF">
        <w:rPr>
          <w:rFonts w:ascii="Times New Roman" w:hAnsi="Times New Roman"/>
          <w:b w:val="0"/>
          <w:i w:val="0"/>
          <w:szCs w:val="22"/>
          <w:lang w:val="cs-CZ"/>
        </w:rPr>
        <w:t>oprávněn</w:t>
      </w:r>
      <w:r w:rsidRPr="00AD17DF">
        <w:rPr>
          <w:rFonts w:ascii="Times New Roman" w:hAnsi="Times New Roman"/>
          <w:b w:val="0"/>
          <w:i w:val="0"/>
          <w:szCs w:val="22"/>
          <w:lang w:val="cs-CZ"/>
        </w:rPr>
        <w:t xml:space="preserve"> si započíst na </w:t>
      </w:r>
      <w:r w:rsidR="004C5DA2">
        <w:rPr>
          <w:rFonts w:ascii="Times New Roman" w:hAnsi="Times New Roman"/>
          <w:b w:val="0"/>
          <w:i w:val="0"/>
          <w:szCs w:val="22"/>
          <w:lang w:val="cs-CZ"/>
        </w:rPr>
        <w:t>Kompenzac</w:t>
      </w:r>
      <w:r w:rsidR="00686847">
        <w:rPr>
          <w:rFonts w:ascii="Times New Roman" w:hAnsi="Times New Roman"/>
          <w:b w:val="0"/>
          <w:i w:val="0"/>
          <w:szCs w:val="22"/>
          <w:lang w:val="cs-CZ"/>
        </w:rPr>
        <w:t>i</w:t>
      </w:r>
      <w:r w:rsidRPr="00AD17DF">
        <w:rPr>
          <w:rFonts w:ascii="Times New Roman" w:hAnsi="Times New Roman"/>
          <w:b w:val="0"/>
          <w:i w:val="0"/>
          <w:szCs w:val="22"/>
          <w:lang w:val="cs-CZ"/>
        </w:rPr>
        <w:t>.</w:t>
      </w:r>
    </w:p>
    <w:p w14:paraId="795054ED" w14:textId="10F0FB5B" w:rsidR="000844A7" w:rsidRPr="00AD17DF" w:rsidRDefault="007322D3" w:rsidP="00BF510F">
      <w:pPr>
        <w:pStyle w:val="Clanek11"/>
        <w:widowControl/>
        <w:ind w:left="709" w:hanging="709"/>
        <w:rPr>
          <w:rFonts w:ascii="Times New Roman" w:hAnsi="Times New Roman"/>
          <w:b w:val="0"/>
          <w:i w:val="0"/>
          <w:szCs w:val="22"/>
          <w:lang w:val="cs-CZ"/>
        </w:rPr>
      </w:pPr>
      <w:r>
        <w:rPr>
          <w:rFonts w:ascii="Times New Roman" w:hAnsi="Times New Roman"/>
          <w:b w:val="0"/>
          <w:i w:val="0"/>
          <w:szCs w:val="22"/>
          <w:lang w:val="cs-CZ"/>
        </w:rPr>
        <w:t xml:space="preserve">V případě, že na vozidlech v majetku Objednatele bude </w:t>
      </w:r>
      <w:r w:rsidR="00C92546">
        <w:rPr>
          <w:rFonts w:ascii="Times New Roman" w:hAnsi="Times New Roman"/>
          <w:b w:val="0"/>
          <w:i w:val="0"/>
          <w:szCs w:val="22"/>
          <w:lang w:val="cs-CZ"/>
        </w:rPr>
        <w:t>v důsledku porušení</w:t>
      </w:r>
      <w:r w:rsidR="0051039A">
        <w:rPr>
          <w:rFonts w:ascii="Times New Roman" w:hAnsi="Times New Roman"/>
          <w:b w:val="0"/>
          <w:i w:val="0"/>
          <w:szCs w:val="22"/>
          <w:lang w:val="cs-CZ"/>
        </w:rPr>
        <w:t xml:space="preserve"> některé z</w:t>
      </w:r>
      <w:r w:rsidR="00C92546">
        <w:rPr>
          <w:rFonts w:ascii="Times New Roman" w:hAnsi="Times New Roman"/>
          <w:b w:val="0"/>
          <w:i w:val="0"/>
          <w:szCs w:val="22"/>
          <w:lang w:val="cs-CZ"/>
        </w:rPr>
        <w:t xml:space="preserve"> </w:t>
      </w:r>
      <w:r w:rsidR="0051039A">
        <w:rPr>
          <w:rFonts w:ascii="Times New Roman" w:hAnsi="Times New Roman"/>
          <w:b w:val="0"/>
          <w:i w:val="0"/>
          <w:szCs w:val="22"/>
          <w:lang w:val="cs-CZ"/>
        </w:rPr>
        <w:t xml:space="preserve">povinností </w:t>
      </w:r>
      <w:r w:rsidR="00C92546">
        <w:rPr>
          <w:rFonts w:ascii="Times New Roman" w:hAnsi="Times New Roman"/>
          <w:b w:val="0"/>
          <w:i w:val="0"/>
          <w:szCs w:val="22"/>
          <w:lang w:val="cs-CZ"/>
        </w:rPr>
        <w:t xml:space="preserve">Dopravce </w:t>
      </w:r>
      <w:r w:rsidR="0051039A">
        <w:rPr>
          <w:rFonts w:ascii="Times New Roman" w:hAnsi="Times New Roman"/>
          <w:b w:val="0"/>
          <w:i w:val="0"/>
          <w:szCs w:val="22"/>
          <w:lang w:val="cs-CZ"/>
        </w:rPr>
        <w:t xml:space="preserve">dle této Smlouvy nebo dle </w:t>
      </w:r>
      <w:r w:rsidR="00E63B30" w:rsidRPr="007D30ED">
        <w:rPr>
          <w:rFonts w:ascii="Times New Roman" w:hAnsi="Times New Roman"/>
          <w:b w:val="0"/>
          <w:i w:val="0"/>
          <w:szCs w:val="22"/>
          <w:lang w:val="cs-CZ"/>
        </w:rPr>
        <w:t>Smlouv</w:t>
      </w:r>
      <w:r w:rsidR="00E63B30">
        <w:rPr>
          <w:rFonts w:ascii="Times New Roman" w:hAnsi="Times New Roman"/>
          <w:b w:val="0"/>
          <w:i w:val="0"/>
          <w:szCs w:val="22"/>
          <w:lang w:val="cs-CZ"/>
        </w:rPr>
        <w:t>y</w:t>
      </w:r>
      <w:r w:rsidR="00E63B30" w:rsidRPr="007D30ED">
        <w:rPr>
          <w:rFonts w:ascii="Times New Roman" w:hAnsi="Times New Roman"/>
          <w:b w:val="0"/>
          <w:i w:val="0"/>
          <w:szCs w:val="22"/>
          <w:lang w:val="cs-CZ"/>
        </w:rPr>
        <w:t xml:space="preserve"> o zajištění spolupráce a poskytování součinnosti </w:t>
      </w:r>
      <w:r w:rsidR="0051039A">
        <w:rPr>
          <w:rFonts w:ascii="Times New Roman" w:hAnsi="Times New Roman"/>
          <w:b w:val="0"/>
          <w:i w:val="0"/>
          <w:szCs w:val="22"/>
          <w:lang w:val="cs-CZ"/>
        </w:rPr>
        <w:t xml:space="preserve">uzavřené mezi Dopravcem, Objednatelem a </w:t>
      </w:r>
      <w:r w:rsidR="00E63B30">
        <w:rPr>
          <w:rFonts w:ascii="Times New Roman" w:hAnsi="Times New Roman"/>
          <w:b w:val="0"/>
          <w:i w:val="0"/>
          <w:szCs w:val="22"/>
          <w:lang w:val="cs-CZ"/>
        </w:rPr>
        <w:t xml:space="preserve">Poskytovatelem FS </w:t>
      </w:r>
      <w:r>
        <w:rPr>
          <w:rFonts w:ascii="Times New Roman" w:hAnsi="Times New Roman"/>
          <w:b w:val="0"/>
          <w:i w:val="0"/>
          <w:szCs w:val="22"/>
          <w:lang w:val="cs-CZ"/>
        </w:rPr>
        <w:t>způsobena škoda, kter</w:t>
      </w:r>
      <w:r w:rsidR="00C92546">
        <w:rPr>
          <w:rFonts w:ascii="Times New Roman" w:hAnsi="Times New Roman"/>
          <w:b w:val="0"/>
          <w:i w:val="0"/>
          <w:szCs w:val="22"/>
          <w:lang w:val="cs-CZ"/>
        </w:rPr>
        <w:t>á</w:t>
      </w:r>
      <w:r>
        <w:rPr>
          <w:rFonts w:ascii="Times New Roman" w:hAnsi="Times New Roman"/>
          <w:b w:val="0"/>
          <w:i w:val="0"/>
          <w:szCs w:val="22"/>
          <w:lang w:val="cs-CZ"/>
        </w:rPr>
        <w:t xml:space="preserve"> bude Objednatelem řešena jako pojistná událost</w:t>
      </w:r>
      <w:r w:rsidR="00C92546">
        <w:rPr>
          <w:rFonts w:ascii="Times New Roman" w:hAnsi="Times New Roman"/>
          <w:b w:val="0"/>
          <w:i w:val="0"/>
          <w:szCs w:val="22"/>
          <w:lang w:val="cs-CZ"/>
        </w:rPr>
        <w:t xml:space="preserve"> a </w:t>
      </w:r>
      <w:r>
        <w:rPr>
          <w:rFonts w:ascii="Times New Roman" w:hAnsi="Times New Roman"/>
          <w:b w:val="0"/>
          <w:i w:val="0"/>
          <w:szCs w:val="22"/>
          <w:lang w:val="cs-CZ"/>
        </w:rPr>
        <w:t xml:space="preserve">Objednatel bude povinen se finančně </w:t>
      </w:r>
      <w:r w:rsidR="00C83196">
        <w:rPr>
          <w:rFonts w:ascii="Times New Roman" w:hAnsi="Times New Roman"/>
          <w:b w:val="0"/>
          <w:i w:val="0"/>
          <w:szCs w:val="22"/>
          <w:lang w:val="cs-CZ"/>
        </w:rPr>
        <w:t xml:space="preserve">podílet </w:t>
      </w:r>
      <w:r>
        <w:rPr>
          <w:rFonts w:ascii="Times New Roman" w:hAnsi="Times New Roman"/>
          <w:b w:val="0"/>
          <w:i w:val="0"/>
          <w:szCs w:val="22"/>
          <w:lang w:val="cs-CZ"/>
        </w:rPr>
        <w:t xml:space="preserve">na pojistné události </w:t>
      </w:r>
      <w:r w:rsidR="00C92546">
        <w:rPr>
          <w:rFonts w:ascii="Times New Roman" w:hAnsi="Times New Roman"/>
          <w:b w:val="0"/>
          <w:i w:val="0"/>
          <w:szCs w:val="22"/>
          <w:lang w:val="cs-CZ"/>
        </w:rPr>
        <w:t>formou spoluúčasti</w:t>
      </w:r>
      <w:r>
        <w:rPr>
          <w:rFonts w:ascii="Times New Roman" w:hAnsi="Times New Roman"/>
          <w:b w:val="0"/>
          <w:i w:val="0"/>
          <w:szCs w:val="22"/>
          <w:lang w:val="cs-CZ"/>
        </w:rPr>
        <w:t xml:space="preserve">, je Dopravce povinen uhradit Objednateli smluvní pokutu ve výši </w:t>
      </w:r>
      <w:r w:rsidR="00C92546">
        <w:rPr>
          <w:rFonts w:ascii="Times New Roman" w:hAnsi="Times New Roman"/>
          <w:b w:val="0"/>
          <w:i w:val="0"/>
          <w:szCs w:val="22"/>
          <w:lang w:val="cs-CZ"/>
        </w:rPr>
        <w:t xml:space="preserve">této </w:t>
      </w:r>
      <w:r>
        <w:rPr>
          <w:rFonts w:ascii="Times New Roman" w:hAnsi="Times New Roman"/>
          <w:b w:val="0"/>
          <w:i w:val="0"/>
          <w:szCs w:val="22"/>
          <w:lang w:val="cs-CZ"/>
        </w:rPr>
        <w:t>spoluúčasti.</w:t>
      </w:r>
      <w:r w:rsidR="009978A0" w:rsidRPr="00AD17DF">
        <w:rPr>
          <w:rFonts w:ascii="Times New Roman" w:hAnsi="Times New Roman"/>
          <w:b w:val="0"/>
          <w:i w:val="0"/>
          <w:szCs w:val="22"/>
          <w:lang w:val="cs-CZ"/>
        </w:rPr>
        <w:t xml:space="preserve"> </w:t>
      </w:r>
      <w:r w:rsidR="00472BB6" w:rsidRPr="00472BB6">
        <w:rPr>
          <w:rFonts w:ascii="Times New Roman" w:hAnsi="Times New Roman"/>
          <w:b w:val="0"/>
          <w:i w:val="0"/>
          <w:szCs w:val="22"/>
          <w:lang w:val="cs-CZ"/>
        </w:rPr>
        <w:t xml:space="preserve">V případě, že škoda nebude řešena jako pojistná událost z důvodu, že její výše nebude dosahovat limitu spoluúčasti Objednatele na pojistné události (ať již z důvodu, že nahlášenou pojistnou událost pojišťovna z tohoto důvodu odmítne řešit anebo z důvodu, že vzhledem k výši škody je zřejmé, že limitu spoluúčasti škoda nedosahuje a Objednatel ji z tohoto důvodu pojišťovně ani nenahlásí), je Dopravce povinen uhradit Objednateli smluvní pokutu ve výši částky uhrazené Objednatelem Poskytovateli FS za opravu, maximálně však do částky limitu pro spoluúčast Objednatele na pojistné události. </w:t>
      </w:r>
      <w:r w:rsidR="00BB1BAC" w:rsidRPr="00AB4BD3">
        <w:rPr>
          <w:rFonts w:ascii="Times New Roman" w:hAnsi="Times New Roman"/>
          <w:b w:val="0"/>
          <w:i w:val="0"/>
          <w:szCs w:val="22"/>
          <w:lang w:val="cs-CZ"/>
        </w:rPr>
        <w:t xml:space="preserve">Smluvní </w:t>
      </w:r>
      <w:r w:rsidR="00472BB6" w:rsidRPr="00AB4BD3">
        <w:rPr>
          <w:rFonts w:ascii="Times New Roman" w:hAnsi="Times New Roman"/>
          <w:b w:val="0"/>
          <w:i w:val="0"/>
          <w:szCs w:val="22"/>
          <w:lang w:val="cs-CZ"/>
        </w:rPr>
        <w:t>pokut</w:t>
      </w:r>
      <w:r w:rsidR="00472BB6">
        <w:rPr>
          <w:rFonts w:ascii="Times New Roman" w:hAnsi="Times New Roman"/>
          <w:b w:val="0"/>
          <w:i w:val="0"/>
          <w:szCs w:val="22"/>
          <w:lang w:val="cs-CZ"/>
        </w:rPr>
        <w:t>y</w:t>
      </w:r>
      <w:r w:rsidR="00BB1BAC" w:rsidRPr="00AB4BD3">
        <w:rPr>
          <w:rFonts w:ascii="Times New Roman" w:hAnsi="Times New Roman"/>
          <w:b w:val="0"/>
          <w:i w:val="0"/>
          <w:szCs w:val="22"/>
          <w:lang w:val="cs-CZ"/>
        </w:rPr>
        <w:t xml:space="preserve"> dle tohoto odstavce </w:t>
      </w:r>
      <w:r w:rsidR="00472BB6" w:rsidRPr="00AB4BD3">
        <w:rPr>
          <w:rFonts w:ascii="Times New Roman" w:hAnsi="Times New Roman"/>
          <w:b w:val="0"/>
          <w:i w:val="0"/>
          <w:szCs w:val="22"/>
          <w:lang w:val="cs-CZ"/>
        </w:rPr>
        <w:t>m</w:t>
      </w:r>
      <w:r w:rsidR="00472BB6">
        <w:rPr>
          <w:rFonts w:ascii="Times New Roman" w:hAnsi="Times New Roman"/>
          <w:b w:val="0"/>
          <w:i w:val="0"/>
          <w:szCs w:val="22"/>
          <w:lang w:val="cs-CZ"/>
        </w:rPr>
        <w:t>ají</w:t>
      </w:r>
      <w:r w:rsidR="00BB1BAC" w:rsidRPr="00AB4BD3">
        <w:rPr>
          <w:rFonts w:ascii="Times New Roman" w:hAnsi="Times New Roman"/>
          <w:b w:val="0"/>
          <w:i w:val="0"/>
          <w:szCs w:val="22"/>
          <w:lang w:val="cs-CZ"/>
        </w:rPr>
        <w:t xml:space="preserve"> povahu paušalizované náhrady škody a při </w:t>
      </w:r>
      <w:r w:rsidR="00472BB6">
        <w:rPr>
          <w:rFonts w:ascii="Times New Roman" w:hAnsi="Times New Roman"/>
          <w:b w:val="0"/>
          <w:i w:val="0"/>
          <w:szCs w:val="22"/>
          <w:lang w:val="cs-CZ"/>
        </w:rPr>
        <w:t>jejich</w:t>
      </w:r>
      <w:r w:rsidR="00BB1BAC" w:rsidRPr="00AB4BD3">
        <w:rPr>
          <w:rFonts w:ascii="Times New Roman" w:hAnsi="Times New Roman"/>
          <w:b w:val="0"/>
          <w:i w:val="0"/>
          <w:szCs w:val="22"/>
          <w:lang w:val="cs-CZ"/>
        </w:rPr>
        <w:t xml:space="preserve"> uplatnění není Objednatel oprávněn požadovat po Dopravci </w:t>
      </w:r>
      <w:r w:rsidR="00472BB6">
        <w:rPr>
          <w:rFonts w:ascii="Times New Roman" w:hAnsi="Times New Roman"/>
          <w:b w:val="0"/>
          <w:i w:val="0"/>
          <w:szCs w:val="22"/>
          <w:lang w:val="cs-CZ"/>
        </w:rPr>
        <w:t xml:space="preserve">další </w:t>
      </w:r>
      <w:r w:rsidR="00BB1BAC" w:rsidRPr="00AB4BD3">
        <w:rPr>
          <w:rFonts w:ascii="Times New Roman" w:hAnsi="Times New Roman"/>
          <w:b w:val="0"/>
          <w:i w:val="0"/>
          <w:szCs w:val="22"/>
          <w:lang w:val="cs-CZ"/>
        </w:rPr>
        <w:t>náhradu škody.</w:t>
      </w:r>
      <w:r w:rsidR="0018152E">
        <w:rPr>
          <w:rFonts w:ascii="Times New Roman" w:hAnsi="Times New Roman"/>
          <w:b w:val="0"/>
          <w:i w:val="0"/>
          <w:szCs w:val="22"/>
          <w:lang w:val="cs-CZ"/>
        </w:rPr>
        <w:t xml:space="preserve"> </w:t>
      </w:r>
    </w:p>
    <w:p w14:paraId="13D7A673" w14:textId="0B0A9F17" w:rsidR="00264205" w:rsidRPr="00AD17DF" w:rsidRDefault="00DE47B1" w:rsidP="002A36AF">
      <w:pPr>
        <w:pStyle w:val="Nadpis1"/>
        <w:rPr>
          <w:b w:val="0"/>
          <w:szCs w:val="22"/>
        </w:rPr>
      </w:pPr>
      <w:bookmarkStart w:id="37" w:name="_Ref271622398"/>
      <w:r>
        <w:rPr>
          <w:rFonts w:cs="Times New Roman"/>
          <w:szCs w:val="22"/>
        </w:rPr>
        <w:t>PROVOZ JEDNOTEK</w:t>
      </w:r>
    </w:p>
    <w:bookmarkEnd w:id="37"/>
    <w:p w14:paraId="7DC9AC95" w14:textId="655C4960" w:rsidR="0029269F" w:rsidRPr="0029269F" w:rsidRDefault="0029269F" w:rsidP="0029269F">
      <w:pPr>
        <w:pStyle w:val="Clanek11"/>
        <w:widowControl/>
        <w:tabs>
          <w:tab w:val="left" w:pos="709"/>
        </w:tabs>
        <w:ind w:left="709" w:hanging="709"/>
        <w:rPr>
          <w:rFonts w:ascii="Times New Roman" w:hAnsi="Times New Roman"/>
          <w:b w:val="0"/>
          <w:i w:val="0"/>
          <w:szCs w:val="22"/>
          <w:lang w:val="cs-CZ"/>
        </w:rPr>
      </w:pPr>
      <w:r w:rsidRPr="00273D13">
        <w:rPr>
          <w:rFonts w:ascii="Times New Roman" w:hAnsi="Times New Roman"/>
          <w:b w:val="0"/>
          <w:i w:val="0"/>
          <w:szCs w:val="22"/>
          <w:lang w:val="cs-CZ"/>
        </w:rPr>
        <w:t xml:space="preserve">Dopravce je povinen provozovat jednotky v majetku Objednatele v souladu s oběhy vozidel dohodnutými postupem podle Smlouvy o zajištění spolupráce a poskytování součinnosti. </w:t>
      </w:r>
      <w:r>
        <w:rPr>
          <w:rFonts w:ascii="Times New Roman" w:hAnsi="Times New Roman"/>
          <w:b w:val="0"/>
          <w:i w:val="0"/>
          <w:szCs w:val="22"/>
          <w:lang w:val="cs-CZ"/>
        </w:rPr>
        <w:lastRenderedPageBreak/>
        <w:t>V případě, že Poskytovatel FS zajistí Náhradní soupravu je Dopravce povinen ji provozovat obdobně jako Jednotku.</w:t>
      </w:r>
      <w:r w:rsidR="007A4BCC">
        <w:rPr>
          <w:rFonts w:ascii="Times New Roman" w:hAnsi="Times New Roman"/>
          <w:b w:val="0"/>
          <w:i w:val="0"/>
          <w:szCs w:val="22"/>
          <w:lang w:val="cs-CZ"/>
        </w:rPr>
        <w:t xml:space="preserve">  </w:t>
      </w:r>
    </w:p>
    <w:p w14:paraId="53193D07" w14:textId="19982B81" w:rsidR="00935320" w:rsidRPr="00AD17DF" w:rsidRDefault="00E714EA" w:rsidP="002D3E57">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Objednatel výslovně uvádí, že po Dopravci nepožaduje předložení seznamu řazení vlaku ani seznamu drážních vozidel, kterými v předchozím kalendářním roce poskytoval veřejné služby v přepravě cestujících ve veřejné drážní osobní dopravě dle tét</w:t>
      </w:r>
      <w:r w:rsidR="004C4852" w:rsidRPr="00AD17DF">
        <w:rPr>
          <w:rFonts w:ascii="Times New Roman" w:hAnsi="Times New Roman"/>
          <w:b w:val="0"/>
          <w:i w:val="0"/>
          <w:szCs w:val="22"/>
          <w:lang w:val="cs-CZ"/>
        </w:rPr>
        <w:t>o Smlouvy dle nařízení vlády č. </w:t>
      </w:r>
      <w:r w:rsidRPr="00AD17DF">
        <w:rPr>
          <w:rFonts w:ascii="Times New Roman" w:hAnsi="Times New Roman"/>
          <w:b w:val="0"/>
          <w:i w:val="0"/>
          <w:szCs w:val="22"/>
          <w:lang w:val="cs-CZ"/>
        </w:rPr>
        <w:t>63/2011 Sb.</w:t>
      </w:r>
      <w:r w:rsidR="00961F7E"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o stanovení minimálních hodnot a ukazatelů standardů kvality a bezpečnosti a o způsobu jejich prokazování v souvislosti s poskytováním veřejných služeb v přepravě cestujících</w:t>
      </w:r>
      <w:r w:rsidR="00961F7E" w:rsidRPr="00AD17DF">
        <w:rPr>
          <w:rFonts w:ascii="Times New Roman" w:hAnsi="Times New Roman"/>
          <w:b w:val="0"/>
          <w:i w:val="0"/>
          <w:szCs w:val="22"/>
          <w:lang w:val="cs-CZ"/>
        </w:rPr>
        <w:t>, a to až do okamžiku, kdy by tato povinnost byla bezpodmínečně uložena právním předpisem</w:t>
      </w:r>
      <w:r w:rsidRPr="00AD17DF">
        <w:rPr>
          <w:rFonts w:ascii="Times New Roman" w:hAnsi="Times New Roman"/>
          <w:b w:val="0"/>
          <w:i w:val="0"/>
          <w:szCs w:val="22"/>
          <w:lang w:val="cs-CZ"/>
        </w:rPr>
        <w:t>.</w:t>
      </w:r>
    </w:p>
    <w:p w14:paraId="0A4718AD" w14:textId="65CA710C" w:rsidR="000F3032" w:rsidRDefault="00E23159" w:rsidP="002D3E57">
      <w:pPr>
        <w:pStyle w:val="Clanek11"/>
        <w:widowControl/>
        <w:ind w:left="709" w:hanging="709"/>
        <w:rPr>
          <w:rFonts w:ascii="Times New Roman" w:hAnsi="Times New Roman"/>
          <w:b w:val="0"/>
          <w:i w:val="0"/>
          <w:szCs w:val="22"/>
          <w:lang w:val="cs-CZ"/>
        </w:rPr>
      </w:pPr>
      <w:bookmarkStart w:id="38" w:name="_Ref491657714"/>
      <w:r w:rsidRPr="00AD17DF">
        <w:rPr>
          <w:rFonts w:ascii="Times New Roman" w:hAnsi="Times New Roman"/>
          <w:b w:val="0"/>
          <w:i w:val="0"/>
          <w:szCs w:val="22"/>
          <w:lang w:val="cs-CZ"/>
        </w:rPr>
        <w:t xml:space="preserve">Dopravce je povinen s Objednatelem </w:t>
      </w:r>
      <w:r w:rsidR="006C21C7">
        <w:rPr>
          <w:rFonts w:ascii="Times New Roman" w:hAnsi="Times New Roman"/>
          <w:b w:val="0"/>
          <w:i w:val="0"/>
          <w:szCs w:val="22"/>
          <w:lang w:val="cs-CZ"/>
        </w:rPr>
        <w:t xml:space="preserve">mít po celou dobu trvání Smlouvy </w:t>
      </w:r>
      <w:r w:rsidR="006C21C7" w:rsidRPr="00AD17DF">
        <w:rPr>
          <w:rFonts w:ascii="Times New Roman" w:hAnsi="Times New Roman"/>
          <w:b w:val="0"/>
          <w:i w:val="0"/>
          <w:szCs w:val="22"/>
          <w:lang w:val="cs-CZ"/>
        </w:rPr>
        <w:t>uzavř</w:t>
      </w:r>
      <w:r w:rsidR="006C21C7">
        <w:rPr>
          <w:rFonts w:ascii="Times New Roman" w:hAnsi="Times New Roman"/>
          <w:b w:val="0"/>
          <w:i w:val="0"/>
          <w:szCs w:val="22"/>
          <w:lang w:val="cs-CZ"/>
        </w:rPr>
        <w:t xml:space="preserve">enu </w:t>
      </w:r>
      <w:r w:rsidR="00F860AD">
        <w:rPr>
          <w:rFonts w:ascii="Times New Roman" w:hAnsi="Times New Roman"/>
          <w:b w:val="0"/>
          <w:i w:val="0"/>
          <w:szCs w:val="22"/>
          <w:lang w:val="cs-CZ"/>
        </w:rPr>
        <w:t>nájemní</w:t>
      </w:r>
      <w:r w:rsidRPr="00AD17DF">
        <w:rPr>
          <w:rFonts w:ascii="Times New Roman" w:hAnsi="Times New Roman"/>
          <w:b w:val="0"/>
          <w:i w:val="0"/>
          <w:szCs w:val="22"/>
          <w:lang w:val="cs-CZ"/>
        </w:rPr>
        <w:t xml:space="preserve"> smlouvu</w:t>
      </w:r>
      <w:r w:rsidR="00A74A23" w:rsidRPr="00AD17DF">
        <w:rPr>
          <w:rFonts w:ascii="Times New Roman" w:hAnsi="Times New Roman"/>
          <w:b w:val="0"/>
          <w:i w:val="0"/>
          <w:szCs w:val="22"/>
          <w:lang w:val="cs-CZ"/>
        </w:rPr>
        <w:t xml:space="preserve"> </w:t>
      </w:r>
      <w:r w:rsidR="002771C0">
        <w:rPr>
          <w:rFonts w:ascii="Times New Roman" w:hAnsi="Times New Roman"/>
          <w:b w:val="0"/>
          <w:i w:val="0"/>
          <w:szCs w:val="22"/>
          <w:lang w:val="cs-CZ"/>
        </w:rPr>
        <w:t xml:space="preserve">na </w:t>
      </w:r>
      <w:r w:rsidR="00F860AD">
        <w:rPr>
          <w:rFonts w:ascii="Times New Roman" w:hAnsi="Times New Roman"/>
          <w:b w:val="0"/>
          <w:i w:val="0"/>
          <w:szCs w:val="22"/>
          <w:lang w:val="cs-CZ"/>
        </w:rPr>
        <w:t>J</w:t>
      </w:r>
      <w:r w:rsidR="00A74A23" w:rsidRPr="00AD17DF">
        <w:rPr>
          <w:rFonts w:ascii="Times New Roman" w:hAnsi="Times New Roman"/>
          <w:b w:val="0"/>
          <w:i w:val="0"/>
          <w:szCs w:val="22"/>
          <w:lang w:val="cs-CZ"/>
        </w:rPr>
        <w:t>ednotky</w:t>
      </w:r>
      <w:r w:rsidR="002607CC" w:rsidRPr="00AD17DF">
        <w:rPr>
          <w:rFonts w:ascii="Times New Roman" w:hAnsi="Times New Roman"/>
          <w:b w:val="0"/>
          <w:i w:val="0"/>
          <w:szCs w:val="22"/>
          <w:lang w:val="cs-CZ"/>
        </w:rPr>
        <w:t xml:space="preserve"> </w:t>
      </w:r>
      <w:r w:rsidR="00ED06DF">
        <w:rPr>
          <w:rFonts w:ascii="Times New Roman" w:hAnsi="Times New Roman"/>
          <w:b w:val="0"/>
          <w:i w:val="0"/>
          <w:szCs w:val="22"/>
          <w:lang w:val="cs-CZ"/>
        </w:rPr>
        <w:t>EMU</w:t>
      </w:r>
      <w:r w:rsidR="003B1A87">
        <w:rPr>
          <w:rFonts w:ascii="Times New Roman" w:hAnsi="Times New Roman"/>
          <w:b w:val="0"/>
          <w:i w:val="0"/>
          <w:szCs w:val="22"/>
          <w:lang w:val="cs-CZ"/>
        </w:rPr>
        <w:t xml:space="preserve"> </w:t>
      </w:r>
      <w:r w:rsidR="00ED06DF">
        <w:rPr>
          <w:rFonts w:ascii="Times New Roman" w:hAnsi="Times New Roman"/>
          <w:b w:val="0"/>
          <w:i w:val="0"/>
          <w:szCs w:val="22"/>
          <w:lang w:val="cs-CZ"/>
        </w:rPr>
        <w:t>310 a EMU</w:t>
      </w:r>
      <w:r w:rsidR="003B1A87">
        <w:rPr>
          <w:rFonts w:ascii="Times New Roman" w:hAnsi="Times New Roman"/>
          <w:b w:val="0"/>
          <w:i w:val="0"/>
          <w:szCs w:val="22"/>
          <w:lang w:val="cs-CZ"/>
        </w:rPr>
        <w:t xml:space="preserve"> </w:t>
      </w:r>
      <w:r w:rsidR="00ED06DF">
        <w:rPr>
          <w:rFonts w:ascii="Times New Roman" w:hAnsi="Times New Roman"/>
          <w:b w:val="0"/>
          <w:i w:val="0"/>
          <w:szCs w:val="22"/>
          <w:lang w:val="cs-CZ"/>
        </w:rPr>
        <w:t xml:space="preserve">140 </w:t>
      </w:r>
      <w:r w:rsidR="00F860AD">
        <w:rPr>
          <w:rFonts w:ascii="Times New Roman" w:hAnsi="Times New Roman"/>
          <w:b w:val="0"/>
          <w:i w:val="0"/>
          <w:szCs w:val="22"/>
          <w:lang w:val="cs-CZ"/>
        </w:rPr>
        <w:t>v majetku</w:t>
      </w:r>
      <w:r w:rsidR="002607CC" w:rsidRPr="00AD17DF">
        <w:rPr>
          <w:rFonts w:ascii="Times New Roman" w:hAnsi="Times New Roman"/>
          <w:b w:val="0"/>
          <w:i w:val="0"/>
          <w:szCs w:val="22"/>
          <w:lang w:val="cs-CZ"/>
        </w:rPr>
        <w:t xml:space="preserve"> Objednatele</w:t>
      </w:r>
      <w:r w:rsidR="00DC0D6B" w:rsidRPr="00AD17DF">
        <w:rPr>
          <w:rFonts w:ascii="Times New Roman" w:hAnsi="Times New Roman"/>
          <w:b w:val="0"/>
          <w:i w:val="0"/>
          <w:szCs w:val="22"/>
          <w:lang w:val="cs-CZ"/>
        </w:rPr>
        <w:t xml:space="preserve">, na </w:t>
      </w:r>
      <w:r w:rsidR="00447B7F">
        <w:rPr>
          <w:rFonts w:ascii="Times New Roman" w:hAnsi="Times New Roman"/>
          <w:b w:val="0"/>
          <w:i w:val="0"/>
          <w:szCs w:val="22"/>
          <w:lang w:val="cs-CZ"/>
        </w:rPr>
        <w:t xml:space="preserve">jejímž </w:t>
      </w:r>
      <w:r w:rsidR="00DC0D6B" w:rsidRPr="00AD17DF">
        <w:rPr>
          <w:rFonts w:ascii="Times New Roman" w:hAnsi="Times New Roman"/>
          <w:b w:val="0"/>
          <w:i w:val="0"/>
          <w:szCs w:val="22"/>
          <w:lang w:val="cs-CZ"/>
        </w:rPr>
        <w:t xml:space="preserve">základě bude </w:t>
      </w:r>
      <w:r w:rsidR="00FC6F5B">
        <w:rPr>
          <w:rFonts w:ascii="Times New Roman" w:hAnsi="Times New Roman"/>
          <w:b w:val="0"/>
          <w:i w:val="0"/>
          <w:szCs w:val="22"/>
          <w:lang w:val="cs-CZ"/>
        </w:rPr>
        <w:t xml:space="preserve">Dopravce </w:t>
      </w:r>
      <w:r w:rsidR="008B779A">
        <w:rPr>
          <w:rFonts w:ascii="Times New Roman" w:hAnsi="Times New Roman"/>
          <w:b w:val="0"/>
          <w:i w:val="0"/>
          <w:szCs w:val="22"/>
          <w:lang w:val="cs-CZ"/>
        </w:rPr>
        <w:t xml:space="preserve">povinen </w:t>
      </w:r>
      <w:r w:rsidR="00DC0D6B" w:rsidRPr="00AD17DF">
        <w:rPr>
          <w:rFonts w:ascii="Times New Roman" w:hAnsi="Times New Roman"/>
          <w:b w:val="0"/>
          <w:i w:val="0"/>
          <w:szCs w:val="22"/>
          <w:lang w:val="cs-CZ"/>
        </w:rPr>
        <w:t>tyto jednotky užívat</w:t>
      </w:r>
      <w:r w:rsidR="000F3032" w:rsidRPr="00AD17DF">
        <w:rPr>
          <w:rFonts w:ascii="Times New Roman" w:hAnsi="Times New Roman"/>
          <w:b w:val="0"/>
          <w:i w:val="0"/>
          <w:szCs w:val="22"/>
          <w:lang w:val="cs-CZ"/>
        </w:rPr>
        <w:t>.</w:t>
      </w:r>
      <w:r w:rsidR="00DC5796">
        <w:rPr>
          <w:rFonts w:ascii="Times New Roman" w:hAnsi="Times New Roman"/>
          <w:b w:val="0"/>
          <w:i w:val="0"/>
          <w:szCs w:val="22"/>
          <w:lang w:val="cs-CZ"/>
        </w:rPr>
        <w:t xml:space="preserve"> Objednatel upozorňuje Dopravce, že v případě porušení této povinnosti může Objednateli vzniknout škoda ve výši DPH z pořízených jednotek a</w:t>
      </w:r>
      <w:r w:rsidR="00591329">
        <w:rPr>
          <w:rFonts w:ascii="Times New Roman" w:hAnsi="Times New Roman"/>
          <w:b w:val="0"/>
          <w:i w:val="0"/>
          <w:szCs w:val="22"/>
          <w:lang w:val="cs-CZ"/>
        </w:rPr>
        <w:t> </w:t>
      </w:r>
      <w:r w:rsidR="00DC5796">
        <w:rPr>
          <w:rFonts w:ascii="Times New Roman" w:hAnsi="Times New Roman"/>
          <w:b w:val="0"/>
          <w:i w:val="0"/>
          <w:szCs w:val="22"/>
          <w:lang w:val="cs-CZ"/>
        </w:rPr>
        <w:t>full</w:t>
      </w:r>
      <w:r w:rsidR="00913293">
        <w:rPr>
          <w:rFonts w:ascii="Times New Roman" w:hAnsi="Times New Roman"/>
          <w:b w:val="0"/>
          <w:i w:val="0"/>
          <w:szCs w:val="22"/>
          <w:lang w:val="cs-CZ"/>
        </w:rPr>
        <w:noBreakHyphen/>
      </w:r>
      <w:r w:rsidR="00DC5796">
        <w:rPr>
          <w:rFonts w:ascii="Times New Roman" w:hAnsi="Times New Roman"/>
          <w:b w:val="0"/>
          <w:i w:val="0"/>
          <w:szCs w:val="22"/>
          <w:lang w:val="cs-CZ"/>
        </w:rPr>
        <w:t>service, kterou bude Objednatel vůči Dopravci uplatňovat.</w:t>
      </w:r>
      <w:r w:rsidR="000F3032" w:rsidRPr="00AD17DF">
        <w:rPr>
          <w:rFonts w:ascii="Times New Roman" w:hAnsi="Times New Roman"/>
          <w:b w:val="0"/>
          <w:i w:val="0"/>
          <w:szCs w:val="22"/>
          <w:lang w:val="cs-CZ"/>
        </w:rPr>
        <w:t xml:space="preserve"> </w:t>
      </w:r>
      <w:r w:rsidR="00576E10" w:rsidRPr="00AD17DF">
        <w:rPr>
          <w:rFonts w:ascii="Times New Roman" w:hAnsi="Times New Roman"/>
          <w:b w:val="0"/>
          <w:i w:val="0"/>
          <w:szCs w:val="22"/>
          <w:lang w:val="cs-CZ"/>
        </w:rPr>
        <w:t>Dopravce je</w:t>
      </w:r>
      <w:r w:rsidR="00FC6F5B">
        <w:rPr>
          <w:rFonts w:ascii="Times New Roman" w:hAnsi="Times New Roman"/>
          <w:b w:val="0"/>
          <w:i w:val="0"/>
          <w:szCs w:val="22"/>
          <w:lang w:val="cs-CZ"/>
        </w:rPr>
        <w:t xml:space="preserve"> dále</w:t>
      </w:r>
      <w:r w:rsidR="00576E10" w:rsidRPr="00AD17DF">
        <w:rPr>
          <w:rFonts w:ascii="Times New Roman" w:hAnsi="Times New Roman"/>
          <w:b w:val="0"/>
          <w:i w:val="0"/>
          <w:szCs w:val="22"/>
          <w:lang w:val="cs-CZ"/>
        </w:rPr>
        <w:t xml:space="preserve"> povinen </w:t>
      </w:r>
      <w:r w:rsidR="00591329">
        <w:rPr>
          <w:rFonts w:ascii="Times New Roman" w:hAnsi="Times New Roman"/>
          <w:b w:val="0"/>
          <w:i w:val="0"/>
          <w:szCs w:val="22"/>
          <w:lang w:val="cs-CZ"/>
        </w:rPr>
        <w:t>mít po celou dobu trvání Smlouvy uzavřenu</w:t>
      </w:r>
      <w:r w:rsidR="00576E10" w:rsidRPr="00AD17DF">
        <w:rPr>
          <w:rFonts w:ascii="Times New Roman" w:hAnsi="Times New Roman"/>
          <w:b w:val="0"/>
          <w:i w:val="0"/>
          <w:szCs w:val="22"/>
          <w:lang w:val="cs-CZ"/>
        </w:rPr>
        <w:t xml:space="preserve"> </w:t>
      </w:r>
      <w:r w:rsidR="00355CFA" w:rsidRPr="007D30ED">
        <w:rPr>
          <w:rFonts w:ascii="Times New Roman" w:hAnsi="Times New Roman"/>
          <w:b w:val="0"/>
          <w:i w:val="0"/>
          <w:szCs w:val="22"/>
          <w:lang w:val="cs-CZ"/>
        </w:rPr>
        <w:t xml:space="preserve">Smlouvu o zajištění spolupráce a poskytování součinnosti </w:t>
      </w:r>
      <w:r w:rsidR="00576E10" w:rsidRPr="00AD17DF">
        <w:rPr>
          <w:rFonts w:ascii="Times New Roman" w:hAnsi="Times New Roman"/>
          <w:b w:val="0"/>
          <w:i w:val="0"/>
          <w:szCs w:val="22"/>
          <w:lang w:val="cs-CZ"/>
        </w:rPr>
        <w:t>s</w:t>
      </w:r>
      <w:r w:rsidR="0020356C">
        <w:rPr>
          <w:rFonts w:ascii="Times New Roman" w:hAnsi="Times New Roman"/>
          <w:b w:val="0"/>
          <w:i w:val="0"/>
          <w:szCs w:val="22"/>
          <w:lang w:val="cs-CZ"/>
        </w:rPr>
        <w:t> Poskytovatelem FS</w:t>
      </w:r>
      <w:r w:rsidR="00256378">
        <w:rPr>
          <w:rFonts w:ascii="Times New Roman" w:hAnsi="Times New Roman"/>
          <w:b w:val="0"/>
          <w:i w:val="0"/>
          <w:szCs w:val="22"/>
          <w:lang w:val="cs-CZ"/>
        </w:rPr>
        <w:t xml:space="preserve"> a Objednatelem</w:t>
      </w:r>
      <w:r w:rsidR="0036485C">
        <w:rPr>
          <w:rFonts w:ascii="Times New Roman" w:hAnsi="Times New Roman"/>
          <w:b w:val="0"/>
          <w:i w:val="0"/>
          <w:szCs w:val="22"/>
          <w:lang w:val="cs-CZ"/>
        </w:rPr>
        <w:t>.</w:t>
      </w:r>
      <w:r w:rsidR="0006780C">
        <w:rPr>
          <w:rFonts w:ascii="Times New Roman" w:hAnsi="Times New Roman"/>
          <w:b w:val="0"/>
          <w:i w:val="0"/>
          <w:szCs w:val="22"/>
          <w:lang w:val="cs-CZ"/>
        </w:rPr>
        <w:t xml:space="preserve"> </w:t>
      </w:r>
      <w:r w:rsidR="000F3032" w:rsidRPr="00AD17DF">
        <w:rPr>
          <w:rFonts w:ascii="Times New Roman" w:hAnsi="Times New Roman"/>
          <w:b w:val="0"/>
          <w:i w:val="0"/>
          <w:szCs w:val="22"/>
          <w:lang w:val="cs-CZ"/>
        </w:rPr>
        <w:t xml:space="preserve">Dopravce bere na vědomí, že </w:t>
      </w:r>
      <w:r w:rsidR="00F860AD">
        <w:rPr>
          <w:rFonts w:ascii="Times New Roman" w:hAnsi="Times New Roman"/>
          <w:b w:val="0"/>
          <w:i w:val="0"/>
          <w:szCs w:val="22"/>
          <w:lang w:val="cs-CZ"/>
        </w:rPr>
        <w:t>36 ze 37 Jednotek je</w:t>
      </w:r>
      <w:r w:rsidR="00E50C8C" w:rsidRPr="00AD17DF">
        <w:rPr>
          <w:rFonts w:ascii="Times New Roman" w:hAnsi="Times New Roman"/>
          <w:b w:val="0"/>
          <w:i w:val="0"/>
          <w:szCs w:val="22"/>
          <w:lang w:val="cs-CZ"/>
        </w:rPr>
        <w:t xml:space="preserve"> pořízen</w:t>
      </w:r>
      <w:r w:rsidR="00F860AD">
        <w:rPr>
          <w:rFonts w:ascii="Times New Roman" w:hAnsi="Times New Roman"/>
          <w:b w:val="0"/>
          <w:i w:val="0"/>
          <w:szCs w:val="22"/>
          <w:lang w:val="cs-CZ"/>
        </w:rPr>
        <w:t>o</w:t>
      </w:r>
      <w:r w:rsidR="000F3032" w:rsidRPr="00AD17DF">
        <w:rPr>
          <w:rFonts w:ascii="Times New Roman" w:hAnsi="Times New Roman"/>
          <w:b w:val="0"/>
          <w:i w:val="0"/>
          <w:szCs w:val="22"/>
          <w:lang w:val="cs-CZ"/>
        </w:rPr>
        <w:t xml:space="preserve"> s podporou evropských fondů</w:t>
      </w:r>
      <w:r w:rsidR="00E50C8C" w:rsidRPr="00AD17DF">
        <w:rPr>
          <w:rFonts w:ascii="Times New Roman" w:hAnsi="Times New Roman"/>
          <w:b w:val="0"/>
          <w:i w:val="0"/>
          <w:szCs w:val="22"/>
          <w:lang w:val="cs-CZ"/>
        </w:rPr>
        <w:t>, tzn.</w:t>
      </w:r>
      <w:r w:rsidR="0006780C">
        <w:rPr>
          <w:rFonts w:ascii="Times New Roman" w:hAnsi="Times New Roman"/>
          <w:b w:val="0"/>
          <w:i w:val="0"/>
          <w:szCs w:val="22"/>
          <w:lang w:val="cs-CZ"/>
        </w:rPr>
        <w:t>, že</w:t>
      </w:r>
      <w:r w:rsidR="00E50C8C" w:rsidRPr="00AD17DF">
        <w:rPr>
          <w:rFonts w:ascii="Times New Roman" w:hAnsi="Times New Roman"/>
          <w:b w:val="0"/>
          <w:i w:val="0"/>
          <w:szCs w:val="22"/>
          <w:lang w:val="cs-CZ"/>
        </w:rPr>
        <w:t xml:space="preserve"> Dopravce bude povinen poskytnout </w:t>
      </w:r>
      <w:r w:rsidR="008D75CA" w:rsidRPr="00AD17DF">
        <w:rPr>
          <w:rFonts w:ascii="Times New Roman" w:hAnsi="Times New Roman"/>
          <w:b w:val="0"/>
          <w:i w:val="0"/>
          <w:szCs w:val="22"/>
          <w:lang w:val="cs-CZ"/>
        </w:rPr>
        <w:t xml:space="preserve">Objednateli </w:t>
      </w:r>
      <w:r w:rsidR="00E50C8C" w:rsidRPr="00AD17DF">
        <w:rPr>
          <w:rFonts w:ascii="Times New Roman" w:hAnsi="Times New Roman"/>
          <w:b w:val="0"/>
          <w:i w:val="0"/>
          <w:szCs w:val="22"/>
          <w:lang w:val="cs-CZ"/>
        </w:rPr>
        <w:t>veškerou nutnou součinnost při plnění povinností s tím souvisejících (např. při kontrole řídícího orgánu apod.).</w:t>
      </w:r>
      <w:bookmarkEnd w:id="38"/>
    </w:p>
    <w:p w14:paraId="648A643C" w14:textId="29E816C4" w:rsidR="00680678" w:rsidRPr="00AD17DF" w:rsidRDefault="00CE791C" w:rsidP="00B5299C">
      <w:pPr>
        <w:pStyle w:val="Nadpis1"/>
        <w:rPr>
          <w:rFonts w:cs="Times New Roman"/>
          <w:szCs w:val="22"/>
        </w:rPr>
      </w:pPr>
      <w:r w:rsidRPr="00AD17DF">
        <w:rPr>
          <w:rFonts w:cs="Times New Roman"/>
          <w:szCs w:val="22"/>
        </w:rPr>
        <w:tab/>
        <w:t>J</w:t>
      </w:r>
      <w:r w:rsidR="00680678" w:rsidRPr="00AD17DF">
        <w:rPr>
          <w:rFonts w:cs="Times New Roman"/>
          <w:szCs w:val="22"/>
        </w:rPr>
        <w:t>ízdní řád</w:t>
      </w:r>
    </w:p>
    <w:p w14:paraId="2C344543" w14:textId="0E9E41A5" w:rsidR="008375A0" w:rsidRPr="00AD17DF" w:rsidRDefault="001B5D3F" w:rsidP="004D1BB9">
      <w:pPr>
        <w:pStyle w:val="Clanek11"/>
        <w:widowControl/>
        <w:ind w:left="709" w:hanging="709"/>
        <w:rPr>
          <w:rFonts w:ascii="Times New Roman" w:hAnsi="Times New Roman"/>
          <w:b w:val="0"/>
          <w:i w:val="0"/>
          <w:szCs w:val="22"/>
          <w:lang w:val="cs-CZ"/>
        </w:rPr>
      </w:pPr>
      <w:bookmarkStart w:id="39" w:name="_Ref274703677"/>
      <w:r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e je povinen zajišťovat </w:t>
      </w:r>
      <w:r w:rsidR="00680678" w:rsidRPr="00AD17DF">
        <w:rPr>
          <w:rFonts w:ascii="Times New Roman" w:hAnsi="Times New Roman"/>
          <w:b w:val="0"/>
          <w:i w:val="0"/>
          <w:szCs w:val="22"/>
          <w:lang w:val="cs-CZ"/>
        </w:rPr>
        <w:t xml:space="preserve">dopravu </w:t>
      </w:r>
      <w:r w:rsidR="006870CA" w:rsidRPr="00AD17DF">
        <w:rPr>
          <w:rFonts w:ascii="Times New Roman" w:hAnsi="Times New Roman"/>
          <w:b w:val="0"/>
          <w:i w:val="0"/>
          <w:szCs w:val="22"/>
          <w:lang w:val="cs-CZ"/>
        </w:rPr>
        <w:t xml:space="preserve">na </w:t>
      </w:r>
      <w:r w:rsidR="00BF2CC0" w:rsidRPr="00AD17DF">
        <w:rPr>
          <w:rFonts w:ascii="Times New Roman" w:hAnsi="Times New Roman"/>
          <w:b w:val="0"/>
          <w:i w:val="0"/>
          <w:szCs w:val="22"/>
          <w:lang w:val="cs-CZ"/>
        </w:rPr>
        <w:t>L</w:t>
      </w:r>
      <w:r w:rsidR="006870CA" w:rsidRPr="00AD17DF">
        <w:rPr>
          <w:rFonts w:ascii="Times New Roman" w:hAnsi="Times New Roman"/>
          <w:b w:val="0"/>
          <w:i w:val="0"/>
          <w:szCs w:val="22"/>
          <w:lang w:val="cs-CZ"/>
        </w:rPr>
        <w:t xml:space="preserve">inkách </w:t>
      </w:r>
      <w:r w:rsidR="00EE33CB" w:rsidRPr="00AD17DF">
        <w:rPr>
          <w:rFonts w:ascii="Times New Roman" w:hAnsi="Times New Roman"/>
          <w:b w:val="0"/>
          <w:i w:val="0"/>
          <w:szCs w:val="22"/>
          <w:lang w:val="cs-CZ"/>
        </w:rPr>
        <w:t xml:space="preserve">provozovaných </w:t>
      </w:r>
      <w:r w:rsidR="006870CA" w:rsidRPr="00AD17DF">
        <w:rPr>
          <w:rFonts w:ascii="Times New Roman" w:hAnsi="Times New Roman"/>
          <w:b w:val="0"/>
          <w:i w:val="0"/>
          <w:szCs w:val="22"/>
          <w:lang w:val="cs-CZ"/>
        </w:rPr>
        <w:t xml:space="preserve">v souladu s podmínkami této Smlouvy a </w:t>
      </w:r>
      <w:r w:rsidR="009E7DC0" w:rsidRPr="00AD17DF">
        <w:rPr>
          <w:rFonts w:ascii="Times New Roman" w:hAnsi="Times New Roman"/>
          <w:b w:val="0"/>
          <w:i w:val="0"/>
          <w:szCs w:val="22"/>
          <w:lang w:val="cs-CZ"/>
        </w:rPr>
        <w:t xml:space="preserve">Smlouvy o </w:t>
      </w:r>
      <w:r w:rsidR="00E36DE6" w:rsidRPr="00AD17DF">
        <w:rPr>
          <w:rFonts w:ascii="Times New Roman" w:hAnsi="Times New Roman"/>
          <w:b w:val="0"/>
          <w:i w:val="0"/>
          <w:szCs w:val="22"/>
          <w:lang w:val="cs-CZ"/>
        </w:rPr>
        <w:t>podmínkách přepravy</w:t>
      </w:r>
      <w:r w:rsidR="00680678" w:rsidRPr="00AD17DF">
        <w:rPr>
          <w:rFonts w:ascii="Times New Roman" w:hAnsi="Times New Roman"/>
          <w:b w:val="0"/>
          <w:i w:val="0"/>
          <w:szCs w:val="22"/>
          <w:lang w:val="cs-CZ"/>
        </w:rPr>
        <w:t>. Z</w:t>
      </w:r>
      <w:r w:rsidR="00AC1460" w:rsidRPr="00AD17DF">
        <w:rPr>
          <w:rFonts w:ascii="Times New Roman" w:hAnsi="Times New Roman"/>
          <w:b w:val="0"/>
          <w:i w:val="0"/>
          <w:szCs w:val="22"/>
          <w:lang w:val="cs-CZ"/>
        </w:rPr>
        <w:t>ejména</w:t>
      </w:r>
      <w:r w:rsidR="006870CA" w:rsidRPr="00AD17DF">
        <w:rPr>
          <w:rFonts w:ascii="Times New Roman" w:hAnsi="Times New Roman"/>
          <w:b w:val="0"/>
          <w:i w:val="0"/>
          <w:szCs w:val="22"/>
          <w:lang w:val="cs-CZ"/>
        </w:rPr>
        <w:t xml:space="preserve"> </w:t>
      </w:r>
      <w:r w:rsidR="00AC1460" w:rsidRPr="00AD17DF">
        <w:rPr>
          <w:rFonts w:ascii="Times New Roman" w:hAnsi="Times New Roman"/>
          <w:b w:val="0"/>
          <w:i w:val="0"/>
          <w:szCs w:val="22"/>
          <w:lang w:val="cs-CZ"/>
        </w:rPr>
        <w:t>j</w:t>
      </w:r>
      <w:r w:rsidR="006870CA" w:rsidRPr="00AD17DF">
        <w:rPr>
          <w:rFonts w:ascii="Times New Roman" w:hAnsi="Times New Roman"/>
          <w:b w:val="0"/>
          <w:i w:val="0"/>
          <w:szCs w:val="22"/>
          <w:lang w:val="cs-CZ"/>
        </w:rPr>
        <w:t xml:space="preserve">e </w:t>
      </w:r>
      <w:r w:rsidR="00680678" w:rsidRPr="00AD17DF">
        <w:rPr>
          <w:rFonts w:ascii="Times New Roman" w:hAnsi="Times New Roman"/>
          <w:b w:val="0"/>
          <w:i w:val="0"/>
          <w:szCs w:val="22"/>
          <w:lang w:val="cs-CZ"/>
        </w:rPr>
        <w:t xml:space="preserve">pak Dopravce </w:t>
      </w:r>
      <w:r w:rsidR="006870CA" w:rsidRPr="00AD17DF">
        <w:rPr>
          <w:rFonts w:ascii="Times New Roman" w:hAnsi="Times New Roman"/>
          <w:b w:val="0"/>
          <w:i w:val="0"/>
          <w:szCs w:val="22"/>
          <w:lang w:val="cs-CZ"/>
        </w:rPr>
        <w:t>povinen zajišťovat provoz v souladu s</w:t>
      </w:r>
      <w:r w:rsidR="00EA5F5B" w:rsidRPr="00AD17DF">
        <w:rPr>
          <w:rFonts w:ascii="Times New Roman" w:hAnsi="Times New Roman"/>
          <w:b w:val="0"/>
          <w:i w:val="0"/>
          <w:szCs w:val="22"/>
          <w:lang w:val="cs-CZ"/>
        </w:rPr>
        <w:t xml:space="preserve"> </w:t>
      </w:r>
      <w:r w:rsidR="00995458" w:rsidRPr="00AD17DF">
        <w:rPr>
          <w:rFonts w:ascii="Times New Roman" w:hAnsi="Times New Roman"/>
          <w:b w:val="0"/>
          <w:i w:val="0"/>
          <w:szCs w:val="22"/>
          <w:lang w:val="cs-CZ"/>
        </w:rPr>
        <w:t>J</w:t>
      </w:r>
      <w:r w:rsidR="006870CA" w:rsidRPr="00AD17DF">
        <w:rPr>
          <w:rFonts w:ascii="Times New Roman" w:hAnsi="Times New Roman"/>
          <w:b w:val="0"/>
          <w:i w:val="0"/>
          <w:szCs w:val="22"/>
          <w:lang w:val="cs-CZ"/>
        </w:rPr>
        <w:t xml:space="preserve">ízdním řádem platným pro danou </w:t>
      </w:r>
      <w:r w:rsidR="00BF2CC0" w:rsidRPr="00AD17DF">
        <w:rPr>
          <w:rFonts w:ascii="Times New Roman" w:hAnsi="Times New Roman"/>
          <w:b w:val="0"/>
          <w:i w:val="0"/>
          <w:szCs w:val="22"/>
          <w:lang w:val="cs-CZ"/>
        </w:rPr>
        <w:t>L</w:t>
      </w:r>
      <w:r w:rsidR="006870CA" w:rsidRPr="00AD17DF">
        <w:rPr>
          <w:rFonts w:ascii="Times New Roman" w:hAnsi="Times New Roman"/>
          <w:b w:val="0"/>
          <w:i w:val="0"/>
          <w:szCs w:val="22"/>
          <w:lang w:val="cs-CZ"/>
        </w:rPr>
        <w:t>inku</w:t>
      </w:r>
      <w:r w:rsidR="0057645C" w:rsidRPr="00AD17DF">
        <w:rPr>
          <w:rFonts w:ascii="Times New Roman" w:hAnsi="Times New Roman"/>
          <w:b w:val="0"/>
          <w:i w:val="0"/>
          <w:szCs w:val="22"/>
          <w:lang w:val="cs-CZ"/>
        </w:rPr>
        <w:t xml:space="preserve"> či dané </w:t>
      </w:r>
      <w:r w:rsidR="00145040" w:rsidRPr="00AD17DF">
        <w:rPr>
          <w:rFonts w:ascii="Times New Roman" w:hAnsi="Times New Roman"/>
          <w:b w:val="0"/>
          <w:i w:val="0"/>
          <w:szCs w:val="22"/>
          <w:lang w:val="cs-CZ"/>
        </w:rPr>
        <w:t>Vlaky</w:t>
      </w:r>
      <w:r w:rsidR="00511225" w:rsidRPr="00AD17DF">
        <w:rPr>
          <w:rFonts w:ascii="Times New Roman" w:hAnsi="Times New Roman"/>
          <w:b w:val="0"/>
          <w:i w:val="0"/>
          <w:szCs w:val="22"/>
          <w:lang w:val="cs-CZ"/>
        </w:rPr>
        <w:t>. Pokud nebude Dopravce zajišťovat provoz v souladu s Jízdním řádem platným pro danou Linku či dané Vlaky</w:t>
      </w:r>
      <w:r w:rsidR="00D04E60">
        <w:rPr>
          <w:rFonts w:ascii="Times New Roman" w:hAnsi="Times New Roman"/>
          <w:b w:val="0"/>
          <w:i w:val="0"/>
          <w:szCs w:val="22"/>
          <w:lang w:val="cs-CZ"/>
        </w:rPr>
        <w:t xml:space="preserve"> a Pomůckami JŘ</w:t>
      </w:r>
      <w:r w:rsidR="00511225" w:rsidRPr="00AD17DF">
        <w:rPr>
          <w:rFonts w:ascii="Times New Roman" w:hAnsi="Times New Roman"/>
          <w:b w:val="0"/>
          <w:i w:val="0"/>
          <w:szCs w:val="22"/>
          <w:lang w:val="cs-CZ"/>
        </w:rPr>
        <w:t xml:space="preserve">, bude mu uložena </w:t>
      </w:r>
      <w:r w:rsidR="006E6044" w:rsidRPr="00AD17DF">
        <w:rPr>
          <w:rFonts w:ascii="Times New Roman" w:hAnsi="Times New Roman"/>
          <w:b w:val="0"/>
          <w:i w:val="0"/>
          <w:szCs w:val="22"/>
          <w:lang w:val="cs-CZ"/>
        </w:rPr>
        <w:t>smluvní pokuta</w:t>
      </w:r>
      <w:r w:rsidR="00511225" w:rsidRPr="00AD17DF">
        <w:rPr>
          <w:rFonts w:ascii="Times New Roman" w:hAnsi="Times New Roman"/>
          <w:b w:val="0"/>
          <w:i w:val="0"/>
          <w:szCs w:val="22"/>
          <w:lang w:val="cs-CZ"/>
        </w:rPr>
        <w:t xml:space="preserve"> dle Přílohy č. </w:t>
      </w:r>
      <w:r w:rsidR="00E97F67">
        <w:rPr>
          <w:rFonts w:ascii="Times New Roman" w:hAnsi="Times New Roman"/>
          <w:b w:val="0"/>
          <w:i w:val="0"/>
          <w:szCs w:val="22"/>
          <w:lang w:val="cs-CZ"/>
        </w:rPr>
        <w:t>5</w:t>
      </w:r>
      <w:r w:rsidR="00511225" w:rsidRPr="00AD17DF">
        <w:rPr>
          <w:rFonts w:ascii="Times New Roman" w:hAnsi="Times New Roman"/>
          <w:b w:val="0"/>
          <w:i w:val="0"/>
          <w:szCs w:val="22"/>
          <w:lang w:val="cs-CZ"/>
        </w:rPr>
        <w:t xml:space="preserve"> Smlouvy</w:t>
      </w:r>
      <w:r w:rsidR="00E97F67">
        <w:rPr>
          <w:rFonts w:ascii="Times New Roman" w:hAnsi="Times New Roman"/>
          <w:b w:val="0"/>
          <w:i w:val="0"/>
          <w:szCs w:val="22"/>
          <w:lang w:val="cs-CZ"/>
        </w:rPr>
        <w:t xml:space="preserve"> (</w:t>
      </w:r>
      <w:r w:rsidR="00E97F67" w:rsidRPr="00E97F67">
        <w:rPr>
          <w:rFonts w:ascii="Times New Roman" w:hAnsi="Times New Roman"/>
          <w:b w:val="0"/>
          <w:i w:val="0"/>
          <w:szCs w:val="22"/>
          <w:lang w:val="cs-CZ"/>
        </w:rPr>
        <w:t>Zpoždění vlaků regionální dopravy</w:t>
      </w:r>
      <w:r w:rsidR="00E97F67">
        <w:rPr>
          <w:rFonts w:ascii="Times New Roman" w:hAnsi="Times New Roman"/>
          <w:b w:val="0"/>
          <w:i w:val="0"/>
          <w:szCs w:val="22"/>
          <w:lang w:val="cs-CZ"/>
        </w:rPr>
        <w:t>)</w:t>
      </w:r>
      <w:r w:rsidR="00511225" w:rsidRPr="00AD17DF">
        <w:rPr>
          <w:rFonts w:ascii="Times New Roman" w:hAnsi="Times New Roman"/>
          <w:b w:val="0"/>
          <w:i w:val="0"/>
          <w:szCs w:val="22"/>
          <w:lang w:val="cs-CZ"/>
        </w:rPr>
        <w:t>.</w:t>
      </w:r>
      <w:r w:rsidR="002B1D41">
        <w:rPr>
          <w:rFonts w:ascii="Times New Roman" w:hAnsi="Times New Roman"/>
          <w:b w:val="0"/>
          <w:i w:val="0"/>
          <w:szCs w:val="22"/>
          <w:lang w:val="cs-CZ"/>
        </w:rPr>
        <w:t xml:space="preserve"> </w:t>
      </w:r>
    </w:p>
    <w:p w14:paraId="1DBF8390" w14:textId="77777777" w:rsidR="009853CE" w:rsidRDefault="00CE791C" w:rsidP="004D1BB9">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je</w:t>
      </w:r>
      <w:r w:rsidR="008375A0" w:rsidRPr="00AD17DF">
        <w:rPr>
          <w:rFonts w:ascii="Times New Roman" w:hAnsi="Times New Roman"/>
          <w:b w:val="0"/>
          <w:i w:val="0"/>
          <w:szCs w:val="22"/>
          <w:lang w:val="cs-CZ"/>
        </w:rPr>
        <w:t xml:space="preserve"> povinen dodržovat zákonné termíny</w:t>
      </w:r>
      <w:r w:rsidR="00ED7C1C" w:rsidRPr="00AD17DF">
        <w:rPr>
          <w:rFonts w:ascii="Times New Roman" w:hAnsi="Times New Roman"/>
          <w:b w:val="0"/>
          <w:i w:val="0"/>
          <w:szCs w:val="22"/>
          <w:lang w:val="cs-CZ"/>
        </w:rPr>
        <w:t xml:space="preserve"> pro </w:t>
      </w:r>
      <w:r w:rsidR="005430E3" w:rsidRPr="00AD17DF">
        <w:rPr>
          <w:rFonts w:ascii="Times New Roman" w:hAnsi="Times New Roman"/>
          <w:b w:val="0"/>
          <w:i w:val="0"/>
          <w:szCs w:val="22"/>
          <w:lang w:val="cs-CZ"/>
        </w:rPr>
        <w:t xml:space="preserve">žádost o přidělení kapacity dráhy a </w:t>
      </w:r>
      <w:r w:rsidR="00ED7C1C" w:rsidRPr="00AD17DF">
        <w:rPr>
          <w:rFonts w:ascii="Times New Roman" w:hAnsi="Times New Roman"/>
          <w:b w:val="0"/>
          <w:i w:val="0"/>
          <w:szCs w:val="22"/>
          <w:lang w:val="cs-CZ"/>
        </w:rPr>
        <w:t xml:space="preserve">projednávání </w:t>
      </w:r>
      <w:r w:rsidR="00147E8F">
        <w:rPr>
          <w:rFonts w:ascii="Times New Roman" w:hAnsi="Times New Roman"/>
          <w:b w:val="0"/>
          <w:i w:val="0"/>
          <w:szCs w:val="22"/>
          <w:lang w:val="cs-CZ"/>
        </w:rPr>
        <w:t>J</w:t>
      </w:r>
      <w:r w:rsidR="00ED7C1C" w:rsidRPr="00AD17DF">
        <w:rPr>
          <w:rFonts w:ascii="Times New Roman" w:hAnsi="Times New Roman"/>
          <w:b w:val="0"/>
          <w:i w:val="0"/>
          <w:szCs w:val="22"/>
          <w:lang w:val="cs-CZ"/>
        </w:rPr>
        <w:t>ízdního řádu a veške</w:t>
      </w:r>
      <w:r w:rsidR="008974D3" w:rsidRPr="00AD17DF">
        <w:rPr>
          <w:rFonts w:ascii="Times New Roman" w:hAnsi="Times New Roman"/>
          <w:b w:val="0"/>
          <w:i w:val="0"/>
          <w:szCs w:val="22"/>
          <w:lang w:val="cs-CZ"/>
        </w:rPr>
        <w:t>r</w:t>
      </w:r>
      <w:r w:rsidR="00ED7C1C" w:rsidRPr="00AD17DF">
        <w:rPr>
          <w:rFonts w:ascii="Times New Roman" w:hAnsi="Times New Roman"/>
          <w:b w:val="0"/>
          <w:i w:val="0"/>
          <w:szCs w:val="22"/>
          <w:lang w:val="cs-CZ"/>
        </w:rPr>
        <w:t>é návrhy v dostatečném čase před těmito termíny projednávat s Objednatelem a Pověřenou osobou.</w:t>
      </w:r>
      <w:bookmarkEnd w:id="39"/>
      <w:r w:rsidR="009853CE">
        <w:rPr>
          <w:rFonts w:ascii="Times New Roman" w:hAnsi="Times New Roman"/>
          <w:b w:val="0"/>
          <w:i w:val="0"/>
          <w:szCs w:val="22"/>
          <w:lang w:val="cs-CZ"/>
        </w:rPr>
        <w:t xml:space="preserve"> </w:t>
      </w:r>
    </w:p>
    <w:p w14:paraId="15234DD3" w14:textId="0947379B" w:rsidR="00233CC0" w:rsidRPr="00AD17DF" w:rsidRDefault="00233CC0" w:rsidP="00233CC0">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Objednávku </w:t>
      </w:r>
      <w:r>
        <w:rPr>
          <w:rFonts w:ascii="Times New Roman" w:hAnsi="Times New Roman"/>
          <w:b w:val="0"/>
          <w:i w:val="0"/>
          <w:szCs w:val="22"/>
          <w:lang w:val="cs-CZ"/>
        </w:rPr>
        <w:t>j</w:t>
      </w:r>
      <w:r w:rsidRPr="00AD17DF">
        <w:rPr>
          <w:rFonts w:ascii="Times New Roman" w:hAnsi="Times New Roman"/>
          <w:b w:val="0"/>
          <w:i w:val="0"/>
          <w:szCs w:val="22"/>
          <w:lang w:val="cs-CZ"/>
        </w:rPr>
        <w:t>ízdního řádu zpracovává Pověřená osoba</w:t>
      </w:r>
      <w:r>
        <w:rPr>
          <w:rFonts w:ascii="Times New Roman" w:hAnsi="Times New Roman"/>
          <w:b w:val="0"/>
          <w:i w:val="0"/>
          <w:szCs w:val="22"/>
          <w:lang w:val="cs-CZ"/>
        </w:rPr>
        <w:t>.</w:t>
      </w:r>
      <w:r w:rsidRPr="00AD17DF">
        <w:rPr>
          <w:rFonts w:ascii="Times New Roman" w:hAnsi="Times New Roman"/>
          <w:b w:val="0"/>
          <w:i w:val="0"/>
          <w:szCs w:val="22"/>
          <w:lang w:val="cs-CZ"/>
        </w:rPr>
        <w:t xml:space="preserve"> Objednávka </w:t>
      </w:r>
      <w:r>
        <w:rPr>
          <w:rFonts w:ascii="Times New Roman" w:hAnsi="Times New Roman"/>
          <w:b w:val="0"/>
          <w:i w:val="0"/>
          <w:szCs w:val="22"/>
          <w:lang w:val="cs-CZ"/>
        </w:rPr>
        <w:t xml:space="preserve">jízdního řádu </w:t>
      </w:r>
      <w:r w:rsidRPr="00AD17DF">
        <w:rPr>
          <w:rFonts w:ascii="Times New Roman" w:hAnsi="Times New Roman"/>
          <w:b w:val="0"/>
          <w:i w:val="0"/>
          <w:szCs w:val="22"/>
          <w:lang w:val="cs-CZ"/>
        </w:rPr>
        <w:t>pro období konkrétního Jízdního řádu nebo pro změnu Jízdního řádu bude</w:t>
      </w:r>
      <w:r>
        <w:rPr>
          <w:rFonts w:ascii="Times New Roman" w:hAnsi="Times New Roman"/>
          <w:b w:val="0"/>
          <w:i w:val="0"/>
          <w:szCs w:val="22"/>
          <w:lang w:val="cs-CZ"/>
        </w:rPr>
        <w:t xml:space="preserve"> předána Dopravci </w:t>
      </w:r>
      <w:r w:rsidRPr="008535CE">
        <w:rPr>
          <w:rFonts w:ascii="Times New Roman" w:hAnsi="Times New Roman"/>
          <w:b w:val="0"/>
          <w:i w:val="0"/>
          <w:szCs w:val="22"/>
          <w:lang w:val="cs-CZ"/>
        </w:rPr>
        <w:t xml:space="preserve">nejméně </w:t>
      </w:r>
      <w:r>
        <w:rPr>
          <w:rFonts w:ascii="Times New Roman" w:hAnsi="Times New Roman"/>
          <w:b w:val="0"/>
          <w:i w:val="0"/>
          <w:szCs w:val="22"/>
          <w:lang w:val="cs-CZ"/>
        </w:rPr>
        <w:t>30 dnů</w:t>
      </w:r>
      <w:r w:rsidRPr="008535CE">
        <w:rPr>
          <w:rFonts w:ascii="Times New Roman" w:hAnsi="Times New Roman"/>
          <w:b w:val="0"/>
          <w:i w:val="0"/>
          <w:szCs w:val="22"/>
          <w:lang w:val="cs-CZ"/>
        </w:rPr>
        <w:t xml:space="preserve"> před termínem Dopravce vůči Provozovateli dráhy dle Prohlášení o dráze</w:t>
      </w:r>
      <w:r>
        <w:rPr>
          <w:rFonts w:ascii="Times New Roman" w:hAnsi="Times New Roman"/>
          <w:b w:val="0"/>
          <w:i w:val="0"/>
          <w:szCs w:val="22"/>
          <w:lang w:val="cs-CZ"/>
        </w:rPr>
        <w:t xml:space="preserve">. </w:t>
      </w:r>
      <w:r w:rsidRPr="00AD17DF">
        <w:rPr>
          <w:rFonts w:ascii="Times New Roman" w:hAnsi="Times New Roman"/>
          <w:b w:val="0"/>
          <w:i w:val="0"/>
          <w:szCs w:val="22"/>
          <w:lang w:val="cs-CZ"/>
        </w:rPr>
        <w:t>Dopravc</w:t>
      </w:r>
      <w:r>
        <w:rPr>
          <w:rFonts w:ascii="Times New Roman" w:hAnsi="Times New Roman"/>
          <w:b w:val="0"/>
          <w:i w:val="0"/>
          <w:szCs w:val="22"/>
          <w:lang w:val="cs-CZ"/>
        </w:rPr>
        <w:t>e</w:t>
      </w:r>
      <w:r w:rsidRPr="00AD17DF">
        <w:rPr>
          <w:rFonts w:ascii="Times New Roman" w:hAnsi="Times New Roman"/>
          <w:b w:val="0"/>
          <w:i w:val="0"/>
          <w:szCs w:val="22"/>
          <w:lang w:val="cs-CZ"/>
        </w:rPr>
        <w:t xml:space="preserve"> se zavazuje nejpozději v zákonných termínech předložit Provozovateli dráhy </w:t>
      </w:r>
      <w:r>
        <w:rPr>
          <w:rFonts w:ascii="Times New Roman" w:hAnsi="Times New Roman"/>
          <w:b w:val="0"/>
          <w:i w:val="0"/>
          <w:szCs w:val="22"/>
          <w:lang w:val="cs-CZ"/>
        </w:rPr>
        <w:t>Ž</w:t>
      </w:r>
      <w:r w:rsidRPr="00AD17DF">
        <w:rPr>
          <w:rFonts w:ascii="Times New Roman" w:hAnsi="Times New Roman"/>
          <w:b w:val="0"/>
          <w:i w:val="0"/>
          <w:szCs w:val="22"/>
          <w:lang w:val="cs-CZ"/>
        </w:rPr>
        <w:t>ádost o přidělení kapacity dráhy</w:t>
      </w:r>
      <w:r w:rsidRPr="00AD17DF">
        <w:rPr>
          <w:rStyle w:val="Odkaznakoment"/>
          <w:rFonts w:ascii="Times New Roman" w:hAnsi="Times New Roman"/>
          <w:b w:val="0"/>
          <w:bCs w:val="0"/>
          <w:i w:val="0"/>
          <w:iCs w:val="0"/>
          <w:lang w:val="cs-CZ" w:eastAsia="cs-CZ"/>
        </w:rPr>
        <w:t xml:space="preserve"> </w:t>
      </w:r>
      <w:r w:rsidRPr="00AD17DF">
        <w:rPr>
          <w:rFonts w:ascii="Times New Roman" w:hAnsi="Times New Roman"/>
          <w:b w:val="0"/>
          <w:i w:val="0"/>
          <w:szCs w:val="22"/>
          <w:lang w:val="cs-CZ"/>
        </w:rPr>
        <w:t>a další pokyny pro konstrukci tras objednaných Vlaků</w:t>
      </w:r>
      <w:r>
        <w:rPr>
          <w:rFonts w:ascii="Times New Roman" w:hAnsi="Times New Roman"/>
          <w:b w:val="0"/>
          <w:i w:val="0"/>
          <w:szCs w:val="22"/>
          <w:lang w:val="cs-CZ"/>
        </w:rPr>
        <w:t xml:space="preserve">, přičemž je Dopravce povinen postupovat tak, aby byl ve vztahu k Provozovateli dráhy využit produkt řádná žádost o přidělení kapacity dráhy do ročního jízdního řádu ve smyslu Prohlášení o dráze. Pověřená osoba může v průběhu přípravy Jízdního řádu Objednávku upravovat. Při změně Žádosti o přidělení kapacity dráhy (např. vlivem modifikace Objednávky) po termínu stanoveném Provozovatelem dráhy pro řádné žádosti, je Dopravce povinen uplatnit u Provozovatele dráhy požadavky na ponechání produktu řádná žádost v těch případech, kdy to Provozovatel dráhy umožňuje. </w:t>
      </w:r>
      <w:r w:rsidR="005D51BF" w:rsidRPr="005D51BF">
        <w:rPr>
          <w:rFonts w:ascii="Times New Roman" w:hAnsi="Times New Roman"/>
          <w:b w:val="0"/>
          <w:i w:val="0"/>
          <w:szCs w:val="22"/>
          <w:lang w:val="cs-CZ"/>
        </w:rPr>
        <w:t xml:space="preserve">V procesu přípravy Jízdního řádu a Pomůcek JŘ </w:t>
      </w:r>
      <w:r w:rsidRPr="005D51BF">
        <w:rPr>
          <w:rFonts w:ascii="Times New Roman" w:hAnsi="Times New Roman"/>
          <w:b w:val="0"/>
          <w:i w:val="0"/>
          <w:szCs w:val="22"/>
          <w:lang w:val="cs-CZ"/>
        </w:rPr>
        <w:t xml:space="preserve">Dopravce úzce spolupracuje s Poskytovatelem FS </w:t>
      </w:r>
      <w:r w:rsidR="0037586F">
        <w:rPr>
          <w:rFonts w:ascii="Times New Roman" w:hAnsi="Times New Roman"/>
          <w:b w:val="0"/>
          <w:i w:val="0"/>
          <w:szCs w:val="22"/>
          <w:lang w:val="cs-CZ"/>
        </w:rPr>
        <w:t xml:space="preserve">a Pověřenou osobou </w:t>
      </w:r>
      <w:r w:rsidRPr="005D51BF">
        <w:rPr>
          <w:rFonts w:ascii="Times New Roman" w:hAnsi="Times New Roman"/>
          <w:b w:val="0"/>
          <w:i w:val="0"/>
          <w:szCs w:val="22"/>
          <w:lang w:val="cs-CZ"/>
        </w:rPr>
        <w:t>ve věci plánování oběhů a údržby Jednotek.</w:t>
      </w:r>
      <w:r>
        <w:rPr>
          <w:rFonts w:ascii="Times New Roman" w:hAnsi="Times New Roman"/>
          <w:b w:val="0"/>
          <w:i w:val="0"/>
          <w:szCs w:val="22"/>
          <w:lang w:val="cs-CZ"/>
        </w:rPr>
        <w:t xml:space="preserve"> </w:t>
      </w:r>
      <w:r w:rsidRPr="00AD17DF">
        <w:rPr>
          <w:rFonts w:ascii="Times New Roman" w:hAnsi="Times New Roman"/>
          <w:b w:val="0"/>
          <w:i w:val="0"/>
          <w:szCs w:val="22"/>
          <w:lang w:val="cs-CZ"/>
        </w:rPr>
        <w:t>Pokud Dopravce z jakéhokoliv důvodu a v jakémkoliv stadiu sestavování Jízdního řádu zjistí, že není možno vyhovět Objednávce</w:t>
      </w:r>
      <w:r>
        <w:rPr>
          <w:rFonts w:ascii="Times New Roman" w:hAnsi="Times New Roman"/>
          <w:b w:val="0"/>
          <w:i w:val="0"/>
          <w:szCs w:val="22"/>
          <w:lang w:val="cs-CZ"/>
        </w:rPr>
        <w:t xml:space="preserve"> jízdního řádu</w:t>
      </w:r>
      <w:r w:rsidRPr="00AD17DF">
        <w:rPr>
          <w:rFonts w:ascii="Times New Roman" w:hAnsi="Times New Roman"/>
          <w:b w:val="0"/>
          <w:i w:val="0"/>
          <w:szCs w:val="22"/>
          <w:lang w:val="cs-CZ"/>
        </w:rPr>
        <w:t>, je povinen neprodleně tuto skutečnost oznámit Objednateli a Pověřené osobě a vyčkat dalších pokynů k dalšímu postupu při sestavování Jízdního řádu, přičemž však zároveň pokračuje v projednávání dalších požadavků na kapacitu dráhy</w:t>
      </w:r>
      <w:r w:rsidRPr="000F2DB4">
        <w:rPr>
          <w:rFonts w:ascii="Times New Roman" w:hAnsi="Times New Roman"/>
          <w:b w:val="0"/>
          <w:i w:val="0"/>
          <w:szCs w:val="22"/>
          <w:lang w:val="cs-CZ"/>
        </w:rPr>
        <w:t xml:space="preserve"> </w:t>
      </w:r>
      <w:r w:rsidRPr="00AD17DF">
        <w:rPr>
          <w:rFonts w:ascii="Times New Roman" w:hAnsi="Times New Roman"/>
          <w:b w:val="0"/>
          <w:i w:val="0"/>
          <w:szCs w:val="22"/>
          <w:lang w:val="cs-CZ"/>
        </w:rPr>
        <w:t>s Provozovatelem dráhy</w:t>
      </w:r>
      <w:r>
        <w:rPr>
          <w:rFonts w:ascii="Times New Roman" w:hAnsi="Times New Roman"/>
          <w:b w:val="0"/>
          <w:i w:val="0"/>
          <w:szCs w:val="22"/>
          <w:lang w:val="cs-CZ"/>
        </w:rPr>
        <w:t xml:space="preserve"> a na vyžádání rovněž poskytuje součinnost Pověřené osobě s řešením předmětného problému.</w:t>
      </w:r>
      <w:r w:rsidRPr="00AD17DF">
        <w:rPr>
          <w:rFonts w:ascii="Times New Roman" w:hAnsi="Times New Roman"/>
          <w:b w:val="0"/>
          <w:i w:val="0"/>
          <w:szCs w:val="22"/>
          <w:lang w:val="cs-CZ"/>
        </w:rPr>
        <w:t xml:space="preserve"> Dopravce bere na vědomí, že Jízdní řád může být v průběhu doby platnosti této Smlouvy z objektivních důvodů a/nebo z důvodu změny potřeb Objednatele ovlivněných objektivními skutečnostmi měněn; v případě změny je pak Dopravce povinen tyto změny Jízdních řádů akceptovat</w:t>
      </w:r>
      <w:r w:rsidR="00596C82">
        <w:rPr>
          <w:rFonts w:ascii="Times New Roman" w:hAnsi="Times New Roman"/>
          <w:b w:val="0"/>
          <w:i w:val="0"/>
          <w:szCs w:val="22"/>
          <w:lang w:val="cs-CZ"/>
        </w:rPr>
        <w:t>,</w:t>
      </w:r>
      <w:r w:rsidRPr="00AD17DF">
        <w:rPr>
          <w:rFonts w:ascii="Times New Roman" w:hAnsi="Times New Roman"/>
          <w:b w:val="0"/>
          <w:i w:val="0"/>
          <w:szCs w:val="22"/>
          <w:lang w:val="cs-CZ"/>
        </w:rPr>
        <w:t xml:space="preserve"> pokud se s Objednatelem nedohodne jinak.</w:t>
      </w:r>
    </w:p>
    <w:p w14:paraId="621D788D" w14:textId="6AB0AA79" w:rsidR="00D40FD1" w:rsidRDefault="00233CC0" w:rsidP="00233CC0">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lastRenderedPageBreak/>
        <w:t xml:space="preserve">V případě, že v </w:t>
      </w:r>
      <w:r>
        <w:rPr>
          <w:rFonts w:ascii="Times New Roman" w:hAnsi="Times New Roman"/>
          <w:b w:val="0"/>
          <w:i w:val="0"/>
          <w:szCs w:val="22"/>
          <w:lang w:val="cs-CZ"/>
        </w:rPr>
        <w:t xml:space="preserve">návrhu Jízdního řádu ve smyslu </w:t>
      </w:r>
      <w:r w:rsidRPr="007108E3">
        <w:rPr>
          <w:rFonts w:ascii="Times New Roman" w:hAnsi="Times New Roman"/>
          <w:b w:val="0"/>
          <w:i w:val="0"/>
          <w:szCs w:val="22"/>
          <w:lang w:val="cs-CZ"/>
        </w:rPr>
        <w:t xml:space="preserve">Zákona o dráhách </w:t>
      </w:r>
      <w:r w:rsidR="00DD796B">
        <w:rPr>
          <w:rFonts w:ascii="Times New Roman" w:hAnsi="Times New Roman"/>
          <w:b w:val="0"/>
          <w:i w:val="0"/>
          <w:szCs w:val="22"/>
          <w:lang w:val="cs-CZ"/>
        </w:rPr>
        <w:t xml:space="preserve">nebo v Jízdním řádu </w:t>
      </w:r>
      <w:r w:rsidR="00D40FD1">
        <w:rPr>
          <w:rFonts w:ascii="Times New Roman" w:hAnsi="Times New Roman"/>
          <w:b w:val="0"/>
          <w:i w:val="0"/>
          <w:szCs w:val="22"/>
          <w:lang w:val="cs-CZ"/>
        </w:rPr>
        <w:t xml:space="preserve">vydaným Provozovatelem dráhy </w:t>
      </w:r>
      <w:r w:rsidRPr="00AD17DF">
        <w:rPr>
          <w:rFonts w:ascii="Times New Roman" w:hAnsi="Times New Roman"/>
          <w:b w:val="0"/>
          <w:i w:val="0"/>
          <w:szCs w:val="22"/>
          <w:lang w:val="cs-CZ"/>
        </w:rPr>
        <w:t>nebudou</w:t>
      </w:r>
      <w:r>
        <w:rPr>
          <w:rFonts w:ascii="Times New Roman" w:hAnsi="Times New Roman"/>
          <w:b w:val="0"/>
          <w:i w:val="0"/>
          <w:szCs w:val="22"/>
          <w:lang w:val="cs-CZ"/>
        </w:rPr>
        <w:t xml:space="preserve"> z důvodu na straně Dopravce</w:t>
      </w:r>
      <w:r w:rsidRPr="00AD17DF">
        <w:rPr>
          <w:rFonts w:ascii="Times New Roman" w:hAnsi="Times New Roman"/>
          <w:b w:val="0"/>
          <w:i w:val="0"/>
          <w:szCs w:val="22"/>
          <w:lang w:val="cs-CZ"/>
        </w:rPr>
        <w:t xml:space="preserve"> trasy </w:t>
      </w:r>
      <w:r w:rsidRPr="005D51BF">
        <w:rPr>
          <w:rFonts w:ascii="Times New Roman" w:hAnsi="Times New Roman"/>
          <w:b w:val="0"/>
          <w:i w:val="0"/>
          <w:szCs w:val="22"/>
          <w:lang w:val="cs-CZ"/>
        </w:rPr>
        <w:t xml:space="preserve">Vlaků </w:t>
      </w:r>
      <w:r w:rsidR="00552548">
        <w:rPr>
          <w:rFonts w:ascii="Times New Roman" w:hAnsi="Times New Roman"/>
          <w:b w:val="0"/>
          <w:i w:val="0"/>
          <w:szCs w:val="22"/>
          <w:lang w:val="cs-CZ"/>
        </w:rPr>
        <w:t xml:space="preserve">odpovídat </w:t>
      </w:r>
      <w:r w:rsidR="00DD796B">
        <w:rPr>
          <w:rFonts w:ascii="Times New Roman" w:hAnsi="Times New Roman"/>
          <w:b w:val="0"/>
          <w:i w:val="0"/>
          <w:szCs w:val="22"/>
          <w:lang w:val="cs-CZ"/>
        </w:rPr>
        <w:t xml:space="preserve">požadavkům stanoveným v Objednávce </w:t>
      </w:r>
      <w:r w:rsidRPr="00AD17DF">
        <w:rPr>
          <w:rFonts w:ascii="Times New Roman" w:hAnsi="Times New Roman"/>
          <w:b w:val="0"/>
          <w:i w:val="0"/>
          <w:szCs w:val="22"/>
          <w:lang w:val="cs-CZ"/>
        </w:rPr>
        <w:t xml:space="preserve">jízdního řádu, je Dopravce povinen zaplatit Objednateli smluvní pokutu ve výši </w:t>
      </w:r>
      <w:r w:rsidR="00DD796B">
        <w:rPr>
          <w:rFonts w:ascii="Times New Roman" w:hAnsi="Times New Roman"/>
          <w:b w:val="0"/>
          <w:i w:val="0"/>
          <w:szCs w:val="22"/>
          <w:lang w:val="cs-CZ"/>
        </w:rPr>
        <w:t>5</w:t>
      </w:r>
      <w:r w:rsidRPr="00AD17DF">
        <w:rPr>
          <w:rFonts w:ascii="Times New Roman" w:hAnsi="Times New Roman"/>
          <w:b w:val="0"/>
          <w:i w:val="0"/>
          <w:szCs w:val="22"/>
          <w:lang w:val="cs-CZ"/>
        </w:rPr>
        <w:t xml:space="preserve">.000 Kč za každou </w:t>
      </w:r>
      <w:r w:rsidRPr="005D51BF">
        <w:rPr>
          <w:rFonts w:ascii="Times New Roman" w:hAnsi="Times New Roman"/>
          <w:b w:val="0"/>
          <w:i w:val="0"/>
          <w:szCs w:val="22"/>
          <w:lang w:val="cs-CZ"/>
        </w:rPr>
        <w:t>takovou</w:t>
      </w:r>
      <w:r w:rsidRPr="00AD17DF">
        <w:rPr>
          <w:rFonts w:ascii="Times New Roman" w:hAnsi="Times New Roman"/>
          <w:b w:val="0"/>
          <w:i w:val="0"/>
          <w:szCs w:val="22"/>
          <w:lang w:val="cs-CZ"/>
        </w:rPr>
        <w:t xml:space="preserve"> trasu vlaku</w:t>
      </w:r>
      <w:r w:rsidR="008E7B6D">
        <w:rPr>
          <w:rFonts w:ascii="Times New Roman" w:hAnsi="Times New Roman"/>
          <w:b w:val="0"/>
          <w:i w:val="0"/>
          <w:szCs w:val="22"/>
          <w:lang w:val="cs-CZ"/>
        </w:rPr>
        <w:t xml:space="preserve"> a neprodleně zajistit náp</w:t>
      </w:r>
      <w:r w:rsidR="00E60776">
        <w:rPr>
          <w:rFonts w:ascii="Times New Roman" w:hAnsi="Times New Roman"/>
          <w:b w:val="0"/>
          <w:i w:val="0"/>
          <w:szCs w:val="22"/>
          <w:lang w:val="cs-CZ"/>
        </w:rPr>
        <w:t>ravu.</w:t>
      </w:r>
      <w:r w:rsidR="00DD796B">
        <w:rPr>
          <w:rFonts w:ascii="Times New Roman" w:hAnsi="Times New Roman"/>
          <w:b w:val="0"/>
          <w:i w:val="0"/>
          <w:szCs w:val="22"/>
          <w:lang w:val="cs-CZ"/>
        </w:rPr>
        <w:t xml:space="preserve"> </w:t>
      </w:r>
      <w:r w:rsidR="00552548">
        <w:rPr>
          <w:rFonts w:ascii="Times New Roman" w:hAnsi="Times New Roman"/>
          <w:b w:val="0"/>
          <w:i w:val="0"/>
          <w:szCs w:val="22"/>
          <w:lang w:val="cs-CZ"/>
        </w:rPr>
        <w:t>V případě</w:t>
      </w:r>
      <w:r w:rsidR="00D40FD1" w:rsidRPr="00AD17DF">
        <w:rPr>
          <w:rFonts w:ascii="Times New Roman" w:hAnsi="Times New Roman"/>
          <w:b w:val="0"/>
          <w:i w:val="0"/>
          <w:szCs w:val="22"/>
          <w:lang w:val="cs-CZ"/>
        </w:rPr>
        <w:t xml:space="preserve">, že v </w:t>
      </w:r>
      <w:r w:rsidR="00D40FD1">
        <w:rPr>
          <w:rFonts w:ascii="Times New Roman" w:hAnsi="Times New Roman"/>
          <w:b w:val="0"/>
          <w:i w:val="0"/>
          <w:szCs w:val="22"/>
          <w:lang w:val="cs-CZ"/>
        </w:rPr>
        <w:t xml:space="preserve">návrhu Jízdního řádu ve smyslu </w:t>
      </w:r>
      <w:r w:rsidR="00D40FD1" w:rsidRPr="007108E3">
        <w:rPr>
          <w:rFonts w:ascii="Times New Roman" w:hAnsi="Times New Roman"/>
          <w:b w:val="0"/>
          <w:i w:val="0"/>
          <w:szCs w:val="22"/>
          <w:lang w:val="cs-CZ"/>
        </w:rPr>
        <w:t xml:space="preserve">Zákona o dráhách </w:t>
      </w:r>
      <w:r w:rsidR="00D40FD1">
        <w:rPr>
          <w:rFonts w:ascii="Times New Roman" w:hAnsi="Times New Roman"/>
          <w:b w:val="0"/>
          <w:i w:val="0"/>
          <w:szCs w:val="22"/>
          <w:lang w:val="cs-CZ"/>
        </w:rPr>
        <w:t xml:space="preserve">nebo v Jízdním řádu vydaným Provozovatelem dráhy </w:t>
      </w:r>
      <w:r w:rsidR="00DD796B" w:rsidRPr="00AD17DF">
        <w:rPr>
          <w:rFonts w:ascii="Times New Roman" w:hAnsi="Times New Roman"/>
          <w:b w:val="0"/>
          <w:i w:val="0"/>
          <w:szCs w:val="22"/>
          <w:lang w:val="cs-CZ"/>
        </w:rPr>
        <w:t>nebudou</w:t>
      </w:r>
      <w:r w:rsidR="00DD796B">
        <w:rPr>
          <w:rFonts w:ascii="Times New Roman" w:hAnsi="Times New Roman"/>
          <w:b w:val="0"/>
          <w:i w:val="0"/>
          <w:szCs w:val="22"/>
          <w:lang w:val="cs-CZ"/>
        </w:rPr>
        <w:t xml:space="preserve"> z důvodu na straně Dopravce</w:t>
      </w:r>
      <w:r w:rsidR="00DD796B" w:rsidRPr="00AD17DF">
        <w:rPr>
          <w:rFonts w:ascii="Times New Roman" w:hAnsi="Times New Roman"/>
          <w:b w:val="0"/>
          <w:i w:val="0"/>
          <w:szCs w:val="22"/>
          <w:lang w:val="cs-CZ"/>
        </w:rPr>
        <w:t xml:space="preserve"> </w:t>
      </w:r>
      <w:r w:rsidR="00D40FD1">
        <w:rPr>
          <w:rFonts w:ascii="Times New Roman" w:hAnsi="Times New Roman"/>
          <w:b w:val="0"/>
          <w:i w:val="0"/>
          <w:szCs w:val="22"/>
          <w:lang w:val="cs-CZ"/>
        </w:rPr>
        <w:t xml:space="preserve">zahrnuty trasy </w:t>
      </w:r>
      <w:r w:rsidR="00AD63C5">
        <w:rPr>
          <w:rFonts w:ascii="Times New Roman" w:hAnsi="Times New Roman"/>
          <w:b w:val="0"/>
          <w:i w:val="0"/>
          <w:szCs w:val="22"/>
          <w:lang w:val="cs-CZ"/>
        </w:rPr>
        <w:t xml:space="preserve">uvedené v Objednávce jízdního řádu </w:t>
      </w:r>
      <w:r w:rsidR="00D40FD1">
        <w:rPr>
          <w:rFonts w:ascii="Times New Roman" w:hAnsi="Times New Roman"/>
          <w:b w:val="0"/>
          <w:i w:val="0"/>
          <w:szCs w:val="22"/>
          <w:lang w:val="cs-CZ"/>
        </w:rPr>
        <w:t xml:space="preserve">(ev. budou </w:t>
      </w:r>
      <w:r w:rsidR="00AD63C5">
        <w:rPr>
          <w:rFonts w:ascii="Times New Roman" w:hAnsi="Times New Roman"/>
          <w:b w:val="0"/>
          <w:i w:val="0"/>
          <w:szCs w:val="22"/>
          <w:lang w:val="cs-CZ"/>
        </w:rPr>
        <w:t>zahrnuty trasy neuvedené v Objednávce jízdního řádu)</w:t>
      </w:r>
      <w:r w:rsidR="00DD796B" w:rsidRPr="00AD17DF">
        <w:rPr>
          <w:rFonts w:ascii="Times New Roman" w:hAnsi="Times New Roman"/>
          <w:b w:val="0"/>
          <w:i w:val="0"/>
          <w:szCs w:val="22"/>
          <w:lang w:val="cs-CZ"/>
        </w:rPr>
        <w:t xml:space="preserve">, </w:t>
      </w:r>
      <w:r w:rsidR="00DD796B">
        <w:rPr>
          <w:rFonts w:ascii="Times New Roman" w:hAnsi="Times New Roman"/>
          <w:b w:val="0"/>
          <w:i w:val="0"/>
          <w:szCs w:val="22"/>
          <w:lang w:val="cs-CZ"/>
        </w:rPr>
        <w:t>je Dopravce povinen zaplatit Objednateli smluvní pokutu ve výši 20.000</w:t>
      </w:r>
      <w:r w:rsidR="00AC42EF">
        <w:rPr>
          <w:rFonts w:ascii="Times New Roman" w:hAnsi="Times New Roman"/>
          <w:b w:val="0"/>
          <w:i w:val="0"/>
          <w:szCs w:val="22"/>
          <w:lang w:val="cs-CZ"/>
        </w:rPr>
        <w:t xml:space="preserve"> Kč</w:t>
      </w:r>
      <w:r w:rsidR="00DD796B">
        <w:rPr>
          <w:rFonts w:ascii="Times New Roman" w:hAnsi="Times New Roman"/>
          <w:b w:val="0"/>
          <w:i w:val="0"/>
          <w:szCs w:val="22"/>
          <w:lang w:val="cs-CZ"/>
        </w:rPr>
        <w:t xml:space="preserve"> za každou takovou trasu vlaku </w:t>
      </w:r>
      <w:r w:rsidR="00D40FD1">
        <w:rPr>
          <w:rFonts w:ascii="Times New Roman" w:hAnsi="Times New Roman"/>
          <w:b w:val="0"/>
          <w:i w:val="0"/>
          <w:szCs w:val="22"/>
          <w:lang w:val="cs-CZ"/>
        </w:rPr>
        <w:t xml:space="preserve">a neprodleně zajistit nápravu. </w:t>
      </w:r>
    </w:p>
    <w:p w14:paraId="7D7B33A0" w14:textId="3192A700" w:rsidR="00233CC0" w:rsidRPr="00AD17DF" w:rsidRDefault="00233CC0" w:rsidP="00D40FD1">
      <w:pPr>
        <w:pStyle w:val="Clanek11"/>
        <w:widowControl/>
        <w:numPr>
          <w:ilvl w:val="0"/>
          <w:numId w:val="0"/>
        </w:numPr>
        <w:ind w:left="709"/>
        <w:rPr>
          <w:rFonts w:ascii="Times New Roman" w:hAnsi="Times New Roman"/>
          <w:b w:val="0"/>
          <w:i w:val="0"/>
          <w:szCs w:val="22"/>
          <w:lang w:val="cs-CZ"/>
        </w:rPr>
      </w:pPr>
      <w:r w:rsidRPr="00AD17DF">
        <w:rPr>
          <w:rFonts w:ascii="Times New Roman" w:hAnsi="Times New Roman"/>
          <w:b w:val="0"/>
          <w:i w:val="0"/>
          <w:szCs w:val="22"/>
          <w:lang w:val="cs-CZ"/>
        </w:rPr>
        <w:t>Povinnost zaplatit smluvní pokutu Dopravce nemá, pokud:</w:t>
      </w:r>
    </w:p>
    <w:p w14:paraId="7A788AFD" w14:textId="77777777" w:rsidR="00233CC0" w:rsidRPr="00AD17DF" w:rsidRDefault="00233CC0" w:rsidP="00233CC0">
      <w:pPr>
        <w:pStyle w:val="Claneka"/>
        <w:widowControl/>
      </w:pPr>
      <w:r w:rsidRPr="00AD17DF">
        <w:t xml:space="preserve">byla v průběhu </w:t>
      </w:r>
      <w:r>
        <w:t xml:space="preserve">přípravy </w:t>
      </w:r>
      <w:r w:rsidRPr="00AD17DF">
        <w:t>Jízdního řádu změněna trasa Vlaků oproti Objednávce</w:t>
      </w:r>
      <w:r>
        <w:t xml:space="preserve"> jízdního řádu</w:t>
      </w:r>
      <w:r w:rsidRPr="00AD17DF">
        <w:t xml:space="preserve"> a tato změna byla odsouhlasena Objednatelem či Pověřenou osobou, </w:t>
      </w:r>
      <w:r>
        <w:t xml:space="preserve">případně byla upravena Objednávka v termínu vylučujícím zapracování provedené změny Provozovatelem dráhy </w:t>
      </w:r>
      <w:r w:rsidRPr="00AD17DF">
        <w:t>nebo</w:t>
      </w:r>
    </w:p>
    <w:p w14:paraId="7D791480" w14:textId="3C1D8BED" w:rsidR="00233CC0" w:rsidRPr="00AD17DF" w:rsidRDefault="00233CC0" w:rsidP="00233CC0">
      <w:pPr>
        <w:pStyle w:val="Claneka"/>
        <w:widowControl/>
      </w:pPr>
      <w:r w:rsidRPr="00AD17DF">
        <w:t>trasa Vlaku neodpovídá Objednávce</w:t>
      </w:r>
      <w:r>
        <w:t xml:space="preserve"> jízdního řádu</w:t>
      </w:r>
      <w:r w:rsidRPr="00AD17DF">
        <w:t xml:space="preserve">, ale z důvodu </w:t>
      </w:r>
      <w:r w:rsidR="00522F37">
        <w:t>ne</w:t>
      </w:r>
      <w:r w:rsidRPr="00AD17DF">
        <w:t xml:space="preserve">spočívajícího na straně </w:t>
      </w:r>
      <w:r w:rsidR="00522F37">
        <w:t>Dopravce</w:t>
      </w:r>
      <w:r w:rsidRPr="00AD17DF">
        <w:t xml:space="preserve"> nelze vyhovět Objednávce</w:t>
      </w:r>
      <w:r w:rsidRPr="00810DC9">
        <w:t xml:space="preserve"> </w:t>
      </w:r>
      <w:r>
        <w:t>jízdního řádu</w:t>
      </w:r>
      <w:r w:rsidRPr="00AD17DF">
        <w:t>; nebo</w:t>
      </w:r>
    </w:p>
    <w:p w14:paraId="291477CD" w14:textId="77777777" w:rsidR="00233CC0" w:rsidRPr="00AD17DF" w:rsidRDefault="00233CC0" w:rsidP="00233CC0">
      <w:pPr>
        <w:pStyle w:val="Claneka"/>
        <w:widowControl/>
      </w:pPr>
      <w:r w:rsidRPr="00AD17DF">
        <w:t>Dopravce neobdrží pokyny od Objednatele či Pověřené osoby k dalšímu postupu při sestavování Jízdního řádu, případně realizaci těchto pokynů neumožní body a) a b)</w:t>
      </w:r>
      <w:r>
        <w:t xml:space="preserve"> tohoto odstavce</w:t>
      </w:r>
      <w:r w:rsidRPr="00AD17DF">
        <w:t>.</w:t>
      </w:r>
    </w:p>
    <w:p w14:paraId="22DAD442" w14:textId="77777777" w:rsidR="00233CC0" w:rsidRDefault="00233CC0" w:rsidP="002E2A55">
      <w:pPr>
        <w:pStyle w:val="Clanek11"/>
        <w:widowControl/>
        <w:numPr>
          <w:ilvl w:val="0"/>
          <w:numId w:val="0"/>
        </w:numPr>
        <w:ind w:left="709"/>
        <w:rPr>
          <w:rFonts w:ascii="Times New Roman" w:hAnsi="Times New Roman"/>
          <w:b w:val="0"/>
          <w:i w:val="0"/>
          <w:szCs w:val="22"/>
          <w:lang w:val="cs-CZ"/>
        </w:rPr>
      </w:pPr>
      <w:r w:rsidRPr="00AD17DF">
        <w:rPr>
          <w:rFonts w:ascii="Times New Roman" w:hAnsi="Times New Roman"/>
          <w:b w:val="0"/>
          <w:i w:val="0"/>
          <w:szCs w:val="22"/>
          <w:lang w:val="cs-CZ"/>
        </w:rPr>
        <w:t xml:space="preserve">Pokud bude </w:t>
      </w:r>
      <w:r>
        <w:rPr>
          <w:rFonts w:ascii="Times New Roman" w:hAnsi="Times New Roman"/>
          <w:b w:val="0"/>
          <w:i w:val="0"/>
          <w:szCs w:val="22"/>
          <w:lang w:val="cs-CZ"/>
        </w:rPr>
        <w:t>D</w:t>
      </w:r>
      <w:r w:rsidRPr="00AD17DF">
        <w:rPr>
          <w:rFonts w:ascii="Times New Roman" w:hAnsi="Times New Roman"/>
          <w:b w:val="0"/>
          <w:i w:val="0"/>
          <w:szCs w:val="22"/>
          <w:lang w:val="cs-CZ"/>
        </w:rPr>
        <w:t xml:space="preserve">opravce informován o tom, že není možné uspokojit všechny uplatněné požadavky na přidělení kapacity </w:t>
      </w:r>
      <w:r>
        <w:rPr>
          <w:rFonts w:ascii="Times New Roman" w:hAnsi="Times New Roman"/>
          <w:b w:val="0"/>
          <w:i w:val="0"/>
          <w:szCs w:val="22"/>
          <w:lang w:val="cs-CZ"/>
        </w:rPr>
        <w:t>dráhy</w:t>
      </w:r>
      <w:r w:rsidRPr="00AD17DF">
        <w:rPr>
          <w:rFonts w:ascii="Times New Roman" w:hAnsi="Times New Roman"/>
          <w:b w:val="0"/>
          <w:i w:val="0"/>
          <w:szCs w:val="22"/>
          <w:lang w:val="cs-CZ"/>
        </w:rPr>
        <w:t xml:space="preserve">, musí o tom Dopravce Objednatele </w:t>
      </w:r>
      <w:r>
        <w:rPr>
          <w:rFonts w:ascii="Times New Roman" w:hAnsi="Times New Roman"/>
          <w:b w:val="0"/>
          <w:i w:val="0"/>
          <w:szCs w:val="22"/>
          <w:lang w:val="cs-CZ"/>
        </w:rPr>
        <w:t xml:space="preserve">i Pověřenou osobu </w:t>
      </w:r>
      <w:r w:rsidRPr="00AD17DF">
        <w:rPr>
          <w:rFonts w:ascii="Times New Roman" w:hAnsi="Times New Roman"/>
          <w:b w:val="0"/>
          <w:i w:val="0"/>
          <w:szCs w:val="22"/>
          <w:lang w:val="cs-CZ"/>
        </w:rPr>
        <w:t>bezodkladně informovat a zajistit, aby Objednatel měl možnost se účastnit příslušných jednání s </w:t>
      </w:r>
      <w:r>
        <w:rPr>
          <w:rFonts w:ascii="Times New Roman" w:hAnsi="Times New Roman"/>
          <w:b w:val="0"/>
          <w:i w:val="0"/>
          <w:szCs w:val="22"/>
          <w:lang w:val="cs-CZ"/>
        </w:rPr>
        <w:t>P</w:t>
      </w:r>
      <w:r w:rsidRPr="00AD17DF">
        <w:rPr>
          <w:rFonts w:ascii="Times New Roman" w:hAnsi="Times New Roman"/>
          <w:b w:val="0"/>
          <w:i w:val="0"/>
          <w:szCs w:val="22"/>
          <w:lang w:val="cs-CZ"/>
        </w:rPr>
        <w:t>rovozovatelem dráhy v předmětné věci. Informace musí být Objednateli sděleny v dostatečném čase a rozsahu tak, aby Objednatel měl k dispozici dostatečný čas na reakci a vytvoření dostatečných podkladů pro rozhodování.</w:t>
      </w:r>
    </w:p>
    <w:p w14:paraId="6DD97390" w14:textId="03D50BE1" w:rsidR="00C81EAF" w:rsidRDefault="00C81EAF" w:rsidP="00B5434A">
      <w:pPr>
        <w:pStyle w:val="Clanek11"/>
        <w:widowControl/>
        <w:ind w:left="709" w:hanging="709"/>
        <w:rPr>
          <w:rFonts w:ascii="Times New Roman" w:hAnsi="Times New Roman"/>
          <w:b w:val="0"/>
          <w:i w:val="0"/>
          <w:szCs w:val="22"/>
          <w:lang w:val="cs-CZ"/>
        </w:rPr>
      </w:pPr>
      <w:r w:rsidRPr="002E2A55">
        <w:rPr>
          <w:rFonts w:ascii="Times New Roman" w:hAnsi="Times New Roman"/>
          <w:b w:val="0"/>
          <w:i w:val="0"/>
          <w:szCs w:val="22"/>
          <w:lang w:val="cs-CZ"/>
        </w:rPr>
        <w:t xml:space="preserve">V případě absence Náhradní soupravy, ev. také v případě </w:t>
      </w:r>
      <w:r w:rsidR="00B5434A">
        <w:rPr>
          <w:rFonts w:ascii="Times New Roman" w:hAnsi="Times New Roman"/>
          <w:b w:val="0"/>
          <w:i w:val="0"/>
          <w:szCs w:val="22"/>
          <w:lang w:val="cs-CZ"/>
        </w:rPr>
        <w:t xml:space="preserve">nevypravení </w:t>
      </w:r>
      <w:r w:rsidRPr="002E2A55">
        <w:rPr>
          <w:rFonts w:ascii="Times New Roman" w:hAnsi="Times New Roman"/>
          <w:b w:val="0"/>
          <w:i w:val="0"/>
          <w:szCs w:val="22"/>
          <w:lang w:val="cs-CZ"/>
        </w:rPr>
        <w:t xml:space="preserve">Náhradní soupravy z důvodu na straně Dopravce a rozhodnutí </w:t>
      </w:r>
      <w:r w:rsidR="00B5434A">
        <w:rPr>
          <w:rFonts w:ascii="Times New Roman" w:hAnsi="Times New Roman"/>
          <w:b w:val="0"/>
          <w:i w:val="0"/>
          <w:szCs w:val="22"/>
          <w:lang w:val="cs-CZ"/>
        </w:rPr>
        <w:t>Pověřené osoby</w:t>
      </w:r>
      <w:r w:rsidRPr="002E2A55">
        <w:rPr>
          <w:rFonts w:ascii="Times New Roman" w:hAnsi="Times New Roman"/>
          <w:b w:val="0"/>
          <w:i w:val="0"/>
          <w:szCs w:val="22"/>
          <w:lang w:val="cs-CZ"/>
        </w:rPr>
        <w:t xml:space="preserve"> je Dopravce povinen akceptovat plnění Závazku veřejné služby na Vlacích určených </w:t>
      </w:r>
      <w:r w:rsidR="00B5434A">
        <w:rPr>
          <w:rFonts w:ascii="Times New Roman" w:hAnsi="Times New Roman"/>
          <w:b w:val="0"/>
          <w:i w:val="0"/>
          <w:szCs w:val="22"/>
          <w:lang w:val="cs-CZ"/>
        </w:rPr>
        <w:t>Pověřenou osobou</w:t>
      </w:r>
      <w:r w:rsidRPr="002E2A55">
        <w:rPr>
          <w:rFonts w:ascii="Times New Roman" w:hAnsi="Times New Roman"/>
          <w:b w:val="0"/>
          <w:i w:val="0"/>
          <w:szCs w:val="22"/>
          <w:lang w:val="cs-CZ"/>
        </w:rPr>
        <w:t xml:space="preserve"> jiným dopravcem</w:t>
      </w:r>
      <w:r w:rsidR="00B5434A">
        <w:rPr>
          <w:rFonts w:ascii="Times New Roman" w:hAnsi="Times New Roman"/>
          <w:b w:val="0"/>
          <w:i w:val="0"/>
          <w:szCs w:val="22"/>
          <w:lang w:val="cs-CZ"/>
        </w:rPr>
        <w:t xml:space="preserve"> a poskytnout potřebnou součinnost. </w:t>
      </w:r>
    </w:p>
    <w:p w14:paraId="28DB7C26" w14:textId="2FAAAEC3" w:rsidR="00B5434A" w:rsidRPr="002E2A55" w:rsidRDefault="00B5434A" w:rsidP="002E2A55">
      <w:pPr>
        <w:pStyle w:val="Clanek11"/>
        <w:ind w:left="709" w:hanging="709"/>
        <w:rPr>
          <w:b w:val="0"/>
          <w:i w:val="0"/>
          <w:szCs w:val="22"/>
        </w:rPr>
      </w:pPr>
      <w:bookmarkStart w:id="40" w:name="_Ref143677847"/>
      <w:r w:rsidRPr="006336C9">
        <w:rPr>
          <w:rFonts w:ascii="Times New Roman" w:hAnsi="Times New Roman"/>
          <w:b w:val="0"/>
          <w:i w:val="0"/>
          <w:szCs w:val="22"/>
          <w:lang w:val="cs-CZ"/>
        </w:rPr>
        <w:t>V případě požadavku Objednatele je Dopravce povinen objednané vlaky pro požadované období odříct, Dopravci bude tento požadavek sdělen v předstihu 14 kalendářních dní, jedná se o dočasné opatření mimo zákonné termíny pro změny jízdního řádu.  Ve stejné lhůtě je Dopravce povinen odřeknuté vlaky znovu zavést. Objednatel v tomto případě platí poplatky za infrastrukturu nebo jiné platby stanovené Provozovatelem dráhy vztahující se k odřeknutým vlakům.</w:t>
      </w:r>
      <w:bookmarkEnd w:id="40"/>
    </w:p>
    <w:p w14:paraId="3E978233" w14:textId="3BC10AC3" w:rsidR="00342012" w:rsidRPr="00B9204B" w:rsidRDefault="00342012" w:rsidP="00B9204B">
      <w:pPr>
        <w:pStyle w:val="Clanek11"/>
        <w:widowControl/>
        <w:ind w:left="709" w:hanging="709"/>
        <w:rPr>
          <w:rFonts w:ascii="Times New Roman" w:hAnsi="Times New Roman"/>
          <w:b w:val="0"/>
          <w:i w:val="0"/>
          <w:szCs w:val="22"/>
          <w:lang w:val="cs-CZ"/>
        </w:rPr>
      </w:pPr>
      <w:bookmarkStart w:id="41" w:name="_Ref143677858"/>
      <w:r w:rsidRPr="00B9204B">
        <w:rPr>
          <w:rFonts w:ascii="Times New Roman" w:hAnsi="Times New Roman"/>
          <w:b w:val="0"/>
          <w:i w:val="0"/>
          <w:szCs w:val="22"/>
          <w:lang w:val="cs-CZ"/>
        </w:rPr>
        <w:t xml:space="preserve">Dopravce zajistí vedení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 xml:space="preserve">d hoc vlaku na žádost Objednatele, tedy vlaků nad rámec řádného jízdního řádu. Požadavek na zavedení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 xml:space="preserve">d hoc vlaků musí Objednatel sdělit Dopravci nejméně 14 kalendářních dnů předem. Dopravce je povinen zajistit kroky k přidělení kapacity dráhy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d hoc vlaku</w:t>
      </w:r>
      <w:r w:rsidR="000236C4" w:rsidRPr="00B9204B">
        <w:rPr>
          <w:rFonts w:ascii="Times New Roman" w:hAnsi="Times New Roman"/>
          <w:b w:val="0"/>
          <w:i w:val="0"/>
          <w:szCs w:val="22"/>
          <w:lang w:val="cs-CZ"/>
        </w:rPr>
        <w:t xml:space="preserve"> a ke zveřejnění informací o jeho jízdě v informačních systémech Provozovatele dráhy a Celostátním informačním systému o jízdních řádech, nestanoví-li Objednatel jinak.</w:t>
      </w:r>
      <w:r w:rsidRPr="00B9204B">
        <w:rPr>
          <w:rFonts w:ascii="Times New Roman" w:hAnsi="Times New Roman"/>
          <w:b w:val="0"/>
          <w:i w:val="0"/>
          <w:szCs w:val="22"/>
          <w:lang w:val="cs-CZ"/>
        </w:rPr>
        <w:t xml:space="preserve"> Požadavek Objednatele na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 xml:space="preserve">d hoc vlak musí být párový (včetně opačného směru) nedohodne-li se Pověřená osoba s Dopravcem jinak. Disponibilitu Jednotek pro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d hoc vlaky zajistí Pověřená osoba u Poskytovatele FS.</w:t>
      </w:r>
      <w:r w:rsidR="0003134C" w:rsidRPr="00B9204B">
        <w:rPr>
          <w:rFonts w:ascii="Times New Roman" w:hAnsi="Times New Roman"/>
          <w:b w:val="0"/>
          <w:i w:val="0"/>
          <w:szCs w:val="22"/>
          <w:lang w:val="cs-CZ"/>
        </w:rPr>
        <w:t xml:space="preserve"> </w:t>
      </w:r>
      <w:r w:rsidR="00F60170" w:rsidRPr="00B9204B">
        <w:rPr>
          <w:rFonts w:ascii="Times New Roman" w:hAnsi="Times New Roman"/>
          <w:b w:val="0"/>
          <w:i w:val="0"/>
          <w:szCs w:val="22"/>
          <w:lang w:val="cs-CZ"/>
        </w:rPr>
        <w:t xml:space="preserve">Dopravce dále zajistí vedení </w:t>
      </w:r>
      <w:r w:rsidR="00B9204B" w:rsidRPr="00B9204B">
        <w:rPr>
          <w:rFonts w:ascii="Times New Roman" w:hAnsi="Times New Roman"/>
          <w:b w:val="0"/>
          <w:i w:val="0"/>
          <w:szCs w:val="22"/>
          <w:lang w:val="cs-CZ"/>
        </w:rPr>
        <w:t xml:space="preserve">mimořádného </w:t>
      </w:r>
      <w:r w:rsidR="00F60170" w:rsidRPr="00B9204B">
        <w:rPr>
          <w:rFonts w:ascii="Times New Roman" w:hAnsi="Times New Roman"/>
          <w:b w:val="0"/>
          <w:i w:val="0"/>
          <w:szCs w:val="22"/>
          <w:lang w:val="cs-CZ"/>
        </w:rPr>
        <w:t xml:space="preserve">ad hoc vlaku při řešení nepravidelností a mimořádností </w:t>
      </w:r>
      <w:r w:rsidR="00B9204B" w:rsidRPr="00B9204B">
        <w:rPr>
          <w:rFonts w:ascii="Times New Roman" w:hAnsi="Times New Roman"/>
          <w:b w:val="0"/>
          <w:i w:val="0"/>
          <w:szCs w:val="22"/>
          <w:lang w:val="cs-CZ"/>
        </w:rPr>
        <w:t xml:space="preserve">v železniční dopravě </w:t>
      </w:r>
      <w:r w:rsidR="00B9204B">
        <w:rPr>
          <w:rFonts w:ascii="Times New Roman" w:hAnsi="Times New Roman"/>
          <w:b w:val="0"/>
          <w:i w:val="0"/>
          <w:szCs w:val="22"/>
          <w:lang w:val="cs-CZ"/>
        </w:rPr>
        <w:t>v souladu s </w:t>
      </w:r>
      <w:r w:rsidR="00A5689D" w:rsidRPr="00AD17DF">
        <w:rPr>
          <w:rFonts w:ascii="Times New Roman" w:hAnsi="Times New Roman"/>
          <w:b w:val="0"/>
          <w:i w:val="0"/>
          <w:szCs w:val="22"/>
          <w:lang w:val="cs-CZ"/>
        </w:rPr>
        <w:t>Technický</w:t>
      </w:r>
      <w:r w:rsidR="00A5689D">
        <w:rPr>
          <w:rFonts w:ascii="Times New Roman" w:hAnsi="Times New Roman"/>
          <w:b w:val="0"/>
          <w:i w:val="0"/>
          <w:szCs w:val="22"/>
          <w:lang w:val="cs-CZ"/>
        </w:rPr>
        <w:t>mi</w:t>
      </w:r>
      <w:r w:rsidR="00A5689D" w:rsidRPr="00AD17DF">
        <w:rPr>
          <w:rFonts w:ascii="Times New Roman" w:hAnsi="Times New Roman"/>
          <w:b w:val="0"/>
          <w:i w:val="0"/>
          <w:szCs w:val="22"/>
          <w:lang w:val="cs-CZ"/>
        </w:rPr>
        <w:t xml:space="preserve"> a provozní</w:t>
      </w:r>
      <w:r w:rsidR="00A5689D">
        <w:rPr>
          <w:rFonts w:ascii="Times New Roman" w:hAnsi="Times New Roman"/>
          <w:b w:val="0"/>
          <w:i w:val="0"/>
          <w:szCs w:val="22"/>
          <w:lang w:val="cs-CZ"/>
        </w:rPr>
        <w:t>mi</w:t>
      </w:r>
      <w:r w:rsidR="00A5689D" w:rsidRPr="00AD17DF">
        <w:rPr>
          <w:rFonts w:ascii="Times New Roman" w:hAnsi="Times New Roman"/>
          <w:b w:val="0"/>
          <w:i w:val="0"/>
          <w:szCs w:val="22"/>
          <w:lang w:val="cs-CZ"/>
        </w:rPr>
        <w:t xml:space="preserve"> standard</w:t>
      </w:r>
      <w:r w:rsidR="00734E2D">
        <w:rPr>
          <w:rFonts w:ascii="Times New Roman" w:hAnsi="Times New Roman"/>
          <w:b w:val="0"/>
          <w:i w:val="0"/>
          <w:szCs w:val="22"/>
          <w:lang w:val="cs-CZ"/>
        </w:rPr>
        <w:t>y</w:t>
      </w:r>
      <w:r w:rsidR="00A5689D" w:rsidRPr="00AD17DF">
        <w:rPr>
          <w:rFonts w:ascii="Times New Roman" w:hAnsi="Times New Roman"/>
          <w:b w:val="0"/>
          <w:i w:val="0"/>
          <w:szCs w:val="22"/>
          <w:lang w:val="cs-CZ"/>
        </w:rPr>
        <w:t xml:space="preserve"> pro železnici</w:t>
      </w:r>
      <w:r w:rsidR="00F60170" w:rsidRPr="00B9204B">
        <w:rPr>
          <w:rFonts w:ascii="Times New Roman" w:hAnsi="Times New Roman"/>
          <w:b w:val="0"/>
          <w:i w:val="0"/>
          <w:szCs w:val="22"/>
          <w:lang w:val="cs-CZ"/>
        </w:rPr>
        <w:t xml:space="preserve">. </w:t>
      </w:r>
      <w:r w:rsidR="00B9204B" w:rsidRPr="00B9204B">
        <w:rPr>
          <w:rFonts w:ascii="Times New Roman" w:hAnsi="Times New Roman"/>
          <w:b w:val="0"/>
          <w:i w:val="0"/>
          <w:szCs w:val="22"/>
          <w:lang w:val="cs-CZ"/>
        </w:rPr>
        <w:t>Mimořádný ad hoc vlak je zaváděný operativně na základě aktuální provozní situace a jeho jízda nemusí být nutně vyrovnána párovou jízdou s cestujícími.</w:t>
      </w:r>
      <w:bookmarkEnd w:id="41"/>
      <w:r w:rsidR="00B9204B" w:rsidRPr="00B9204B">
        <w:rPr>
          <w:rFonts w:ascii="Times New Roman" w:hAnsi="Times New Roman"/>
          <w:b w:val="0"/>
          <w:i w:val="0"/>
          <w:szCs w:val="22"/>
          <w:lang w:val="cs-CZ"/>
        </w:rPr>
        <w:t xml:space="preserve"> </w:t>
      </w:r>
    </w:p>
    <w:p w14:paraId="1395E792" w14:textId="22309BF5" w:rsidR="00E35933" w:rsidRPr="00342012" w:rsidRDefault="00715160" w:rsidP="00342012">
      <w:pPr>
        <w:pStyle w:val="Clanek11"/>
        <w:widowControl/>
        <w:ind w:left="709" w:hanging="709"/>
        <w:rPr>
          <w:rFonts w:ascii="Times New Roman" w:hAnsi="Times New Roman"/>
          <w:b w:val="0"/>
          <w:i w:val="0"/>
          <w:szCs w:val="22"/>
          <w:lang w:val="cs-CZ"/>
        </w:rPr>
      </w:pPr>
      <w:bookmarkStart w:id="42" w:name="_Ref143677865"/>
      <w:r w:rsidRPr="00342012">
        <w:rPr>
          <w:rFonts w:ascii="Times New Roman" w:hAnsi="Times New Roman"/>
          <w:b w:val="0"/>
          <w:i w:val="0"/>
          <w:szCs w:val="22"/>
          <w:lang w:val="cs-CZ"/>
        </w:rPr>
        <w:t>Dopravce zajistí mimořádné vedení Posilové jednotky na žádost Pověřené osoby na vybraných vlacích</w:t>
      </w:r>
      <w:r w:rsidR="007D4C3E">
        <w:rPr>
          <w:rFonts w:ascii="Times New Roman" w:hAnsi="Times New Roman"/>
          <w:b w:val="0"/>
          <w:i w:val="0"/>
          <w:szCs w:val="22"/>
          <w:lang w:val="cs-CZ"/>
        </w:rPr>
        <w:t>.</w:t>
      </w:r>
      <w:r w:rsidRPr="00342012">
        <w:rPr>
          <w:rFonts w:ascii="Times New Roman" w:hAnsi="Times New Roman"/>
          <w:b w:val="0"/>
          <w:i w:val="0"/>
          <w:szCs w:val="22"/>
          <w:lang w:val="cs-CZ"/>
        </w:rPr>
        <w:t xml:space="preserve"> Požadavek na mimořádné vedení </w:t>
      </w:r>
      <w:r w:rsidR="00FD6159" w:rsidRPr="00342012">
        <w:rPr>
          <w:rFonts w:ascii="Times New Roman" w:hAnsi="Times New Roman"/>
          <w:b w:val="0"/>
          <w:i w:val="0"/>
          <w:szCs w:val="22"/>
          <w:lang w:val="cs-CZ"/>
        </w:rPr>
        <w:t>P</w:t>
      </w:r>
      <w:r w:rsidRPr="00342012">
        <w:rPr>
          <w:rFonts w:ascii="Times New Roman" w:hAnsi="Times New Roman"/>
          <w:b w:val="0"/>
          <w:i w:val="0"/>
          <w:szCs w:val="22"/>
          <w:lang w:val="cs-CZ"/>
        </w:rPr>
        <w:t>osilové jednotky</w:t>
      </w:r>
      <w:r w:rsidR="00FD6159" w:rsidRPr="00342012">
        <w:rPr>
          <w:rFonts w:ascii="Times New Roman" w:hAnsi="Times New Roman"/>
          <w:b w:val="0"/>
          <w:i w:val="0"/>
          <w:szCs w:val="22"/>
          <w:lang w:val="cs-CZ"/>
        </w:rPr>
        <w:t xml:space="preserve"> musí pověřená osoba sdělit dopravci minimálně </w:t>
      </w:r>
      <w:r w:rsidR="00203F34" w:rsidRPr="002E2A55">
        <w:rPr>
          <w:rFonts w:ascii="Times New Roman" w:hAnsi="Times New Roman"/>
          <w:b w:val="0"/>
          <w:i w:val="0"/>
          <w:szCs w:val="22"/>
          <w:lang w:val="cs-CZ"/>
        </w:rPr>
        <w:t>7</w:t>
      </w:r>
      <w:r w:rsidR="00FD6159" w:rsidRPr="002E2A55">
        <w:rPr>
          <w:rFonts w:ascii="Times New Roman" w:hAnsi="Times New Roman"/>
          <w:b w:val="0"/>
          <w:i w:val="0"/>
          <w:szCs w:val="22"/>
          <w:lang w:val="cs-CZ"/>
        </w:rPr>
        <w:t xml:space="preserve"> kalendářních</w:t>
      </w:r>
      <w:r w:rsidR="00FD6159" w:rsidRPr="00342012">
        <w:rPr>
          <w:rFonts w:ascii="Times New Roman" w:hAnsi="Times New Roman"/>
          <w:b w:val="0"/>
          <w:i w:val="0"/>
          <w:szCs w:val="22"/>
          <w:lang w:val="cs-CZ"/>
        </w:rPr>
        <w:t xml:space="preserve"> dnů předem</w:t>
      </w:r>
      <w:r w:rsidR="00E35933" w:rsidRPr="00342012">
        <w:rPr>
          <w:rFonts w:ascii="Times New Roman" w:hAnsi="Times New Roman"/>
          <w:b w:val="0"/>
          <w:i w:val="0"/>
          <w:szCs w:val="22"/>
          <w:lang w:val="cs-CZ"/>
        </w:rPr>
        <w:t xml:space="preserve">. </w:t>
      </w:r>
      <w:r w:rsidR="00FD6159" w:rsidRPr="00342012">
        <w:rPr>
          <w:rFonts w:ascii="Times New Roman" w:hAnsi="Times New Roman"/>
          <w:b w:val="0"/>
          <w:i w:val="0"/>
          <w:szCs w:val="22"/>
          <w:lang w:val="cs-CZ"/>
        </w:rPr>
        <w:t xml:space="preserve">Požadavek na mimořádné vedení posilové jednotky musí být párový (včetně opačného směru), nedohodne-li se Pověřená osoba </w:t>
      </w:r>
      <w:r w:rsidR="00FD6159" w:rsidRPr="00342012">
        <w:rPr>
          <w:rFonts w:ascii="Times New Roman" w:hAnsi="Times New Roman"/>
          <w:b w:val="0"/>
          <w:i w:val="0"/>
          <w:szCs w:val="22"/>
          <w:lang w:val="cs-CZ"/>
        </w:rPr>
        <w:lastRenderedPageBreak/>
        <w:t xml:space="preserve">s Dopravcem jinak. </w:t>
      </w:r>
      <w:r w:rsidR="00E35933" w:rsidRPr="00342012">
        <w:rPr>
          <w:rFonts w:ascii="Times New Roman" w:hAnsi="Times New Roman"/>
          <w:b w:val="0"/>
          <w:i w:val="0"/>
          <w:szCs w:val="22"/>
          <w:lang w:val="cs-CZ"/>
        </w:rPr>
        <w:t xml:space="preserve">Disponibilitu Jednotek pro mimořádné posilování vlaků zajistí </w:t>
      </w:r>
      <w:r w:rsidR="00CE198D" w:rsidRPr="00342012">
        <w:rPr>
          <w:rFonts w:ascii="Times New Roman" w:hAnsi="Times New Roman"/>
          <w:b w:val="0"/>
          <w:i w:val="0"/>
          <w:szCs w:val="22"/>
          <w:lang w:val="cs-CZ"/>
        </w:rPr>
        <w:t>Pověřená osoba</w:t>
      </w:r>
      <w:r w:rsidR="00E35933" w:rsidRPr="00342012">
        <w:rPr>
          <w:rFonts w:ascii="Times New Roman" w:hAnsi="Times New Roman"/>
          <w:b w:val="0"/>
          <w:i w:val="0"/>
          <w:szCs w:val="22"/>
          <w:lang w:val="cs-CZ"/>
        </w:rPr>
        <w:t xml:space="preserve"> u Poskytovatele FS.</w:t>
      </w:r>
      <w:bookmarkEnd w:id="42"/>
    </w:p>
    <w:p w14:paraId="76A00FC7" w14:textId="25CC83FE" w:rsidR="0043114A" w:rsidRPr="00AD17DF" w:rsidRDefault="00A37002" w:rsidP="00087944">
      <w:pPr>
        <w:pStyle w:val="Clanek11"/>
        <w:widowControl/>
        <w:ind w:left="709" w:hanging="709"/>
        <w:rPr>
          <w:rFonts w:ascii="Times New Roman" w:hAnsi="Times New Roman"/>
          <w:b w:val="0"/>
          <w:i w:val="0"/>
          <w:szCs w:val="22"/>
          <w:lang w:val="cs-CZ"/>
        </w:rPr>
      </w:pPr>
      <w:bookmarkStart w:id="43" w:name="_Ref143677876"/>
      <w:bookmarkStart w:id="44" w:name="_Ref271622614"/>
      <w:r w:rsidRPr="00AD17DF">
        <w:rPr>
          <w:rFonts w:ascii="Times New Roman" w:hAnsi="Times New Roman"/>
          <w:b w:val="0"/>
          <w:i w:val="0"/>
          <w:szCs w:val="22"/>
          <w:lang w:val="cs-CZ"/>
        </w:rPr>
        <w:t>Objednatel je oprávněn vyžadovat, aby</w:t>
      </w:r>
      <w:r w:rsidR="00EE33CB" w:rsidRPr="00AD17DF">
        <w:rPr>
          <w:rFonts w:ascii="Times New Roman" w:hAnsi="Times New Roman"/>
          <w:b w:val="0"/>
          <w:i w:val="0"/>
          <w:szCs w:val="22"/>
          <w:lang w:val="cs-CZ"/>
        </w:rPr>
        <w:t xml:space="preserve"> </w:t>
      </w:r>
      <w:r w:rsidR="005A0724" w:rsidRPr="00AD17DF">
        <w:rPr>
          <w:rFonts w:ascii="Times New Roman" w:hAnsi="Times New Roman"/>
          <w:b w:val="0"/>
          <w:i w:val="0"/>
          <w:szCs w:val="22"/>
          <w:lang w:val="cs-CZ"/>
        </w:rPr>
        <w:t xml:space="preserve">Dopravce </w:t>
      </w:r>
      <w:r w:rsidR="005E6D10" w:rsidRPr="00AD17DF">
        <w:rPr>
          <w:rFonts w:ascii="Times New Roman" w:hAnsi="Times New Roman"/>
          <w:b w:val="0"/>
          <w:i w:val="0"/>
          <w:szCs w:val="22"/>
          <w:lang w:val="cs-CZ"/>
        </w:rPr>
        <w:t xml:space="preserve">využil </w:t>
      </w:r>
      <w:r w:rsidR="002330C0" w:rsidRPr="00AD17DF">
        <w:rPr>
          <w:rFonts w:ascii="Times New Roman" w:hAnsi="Times New Roman"/>
          <w:b w:val="0"/>
          <w:i w:val="0"/>
          <w:szCs w:val="22"/>
          <w:lang w:val="cs-CZ"/>
        </w:rPr>
        <w:t xml:space="preserve">Pohotovostní </w:t>
      </w:r>
      <w:r w:rsidR="00F712DE">
        <w:rPr>
          <w:rFonts w:ascii="Times New Roman" w:hAnsi="Times New Roman"/>
          <w:b w:val="0"/>
          <w:i w:val="0"/>
          <w:szCs w:val="22"/>
          <w:lang w:val="cs-CZ"/>
        </w:rPr>
        <w:t>Jednotku</w:t>
      </w:r>
      <w:r w:rsidR="00B73719">
        <w:rPr>
          <w:rFonts w:ascii="Times New Roman" w:hAnsi="Times New Roman"/>
          <w:b w:val="0"/>
          <w:i w:val="0"/>
          <w:szCs w:val="22"/>
          <w:lang w:val="cs-CZ"/>
        </w:rPr>
        <w:t xml:space="preserve"> </w:t>
      </w:r>
      <w:r w:rsidR="00F93BFD" w:rsidRPr="00AD17DF">
        <w:rPr>
          <w:rFonts w:ascii="Times New Roman" w:hAnsi="Times New Roman"/>
          <w:b w:val="0"/>
          <w:i w:val="0"/>
          <w:szCs w:val="22"/>
          <w:lang w:val="cs-CZ"/>
        </w:rPr>
        <w:t>pro</w:t>
      </w:r>
      <w:r w:rsidR="005A0724" w:rsidRPr="00AD17DF">
        <w:rPr>
          <w:rFonts w:ascii="Times New Roman" w:hAnsi="Times New Roman"/>
          <w:b w:val="0"/>
          <w:i w:val="0"/>
          <w:szCs w:val="22"/>
          <w:lang w:val="cs-CZ"/>
        </w:rPr>
        <w:t xml:space="preserve"> </w:t>
      </w:r>
      <w:r w:rsidR="00144FCF" w:rsidRPr="00AD17DF">
        <w:rPr>
          <w:rFonts w:ascii="Times New Roman" w:hAnsi="Times New Roman"/>
          <w:b w:val="0"/>
          <w:i w:val="0"/>
          <w:szCs w:val="22"/>
          <w:lang w:val="cs-CZ"/>
        </w:rPr>
        <w:t xml:space="preserve">případné </w:t>
      </w:r>
      <w:r w:rsidR="005A0724" w:rsidRPr="00AD17DF">
        <w:rPr>
          <w:rFonts w:ascii="Times New Roman" w:hAnsi="Times New Roman"/>
          <w:b w:val="0"/>
          <w:i w:val="0"/>
          <w:szCs w:val="22"/>
          <w:lang w:val="cs-CZ"/>
        </w:rPr>
        <w:t xml:space="preserve">navýšení počtu </w:t>
      </w:r>
      <w:r w:rsidR="001727C5" w:rsidRPr="00AD17DF">
        <w:rPr>
          <w:rFonts w:ascii="Times New Roman" w:hAnsi="Times New Roman"/>
          <w:b w:val="0"/>
          <w:i w:val="0"/>
          <w:szCs w:val="22"/>
          <w:lang w:val="cs-CZ"/>
        </w:rPr>
        <w:t xml:space="preserve">Vlaků </w:t>
      </w:r>
      <w:r w:rsidR="003D078F" w:rsidRPr="00AD17DF">
        <w:rPr>
          <w:rFonts w:ascii="Times New Roman" w:hAnsi="Times New Roman"/>
          <w:b w:val="0"/>
          <w:i w:val="0"/>
          <w:szCs w:val="22"/>
          <w:lang w:val="cs-CZ"/>
        </w:rPr>
        <w:t>nebo navýšení kapacity</w:t>
      </w:r>
      <w:r w:rsidR="00571F0F" w:rsidRPr="00AD17DF">
        <w:rPr>
          <w:rFonts w:ascii="Times New Roman" w:hAnsi="Times New Roman"/>
          <w:b w:val="0"/>
          <w:i w:val="0"/>
          <w:szCs w:val="22"/>
          <w:lang w:val="cs-CZ"/>
        </w:rPr>
        <w:t xml:space="preserve"> souprav</w:t>
      </w:r>
      <w:r w:rsidR="003D078F" w:rsidRPr="00AD17DF">
        <w:rPr>
          <w:rFonts w:ascii="Times New Roman" w:hAnsi="Times New Roman"/>
          <w:b w:val="0"/>
          <w:i w:val="0"/>
          <w:szCs w:val="22"/>
          <w:lang w:val="cs-CZ"/>
        </w:rPr>
        <w:t xml:space="preserve"> Vlaků</w:t>
      </w:r>
      <w:r w:rsidR="002330C0">
        <w:rPr>
          <w:rFonts w:ascii="Times New Roman" w:hAnsi="Times New Roman"/>
          <w:b w:val="0"/>
          <w:i w:val="0"/>
          <w:szCs w:val="22"/>
          <w:lang w:val="cs-CZ"/>
        </w:rPr>
        <w:t>, je</w:t>
      </w:r>
      <w:r w:rsidR="002330C0">
        <w:rPr>
          <w:rFonts w:ascii="Times New Roman" w:hAnsi="Times New Roman"/>
          <w:b w:val="0"/>
          <w:i w:val="0"/>
          <w:szCs w:val="22"/>
          <w:lang w:val="cs-CZ"/>
        </w:rPr>
        <w:noBreakHyphen/>
        <w:t>li to technicky či provozně možné</w:t>
      </w:r>
      <w:r w:rsidR="00BC0119" w:rsidRPr="00AD17DF">
        <w:rPr>
          <w:rFonts w:ascii="Times New Roman" w:hAnsi="Times New Roman"/>
          <w:b w:val="0"/>
          <w:i w:val="0"/>
          <w:szCs w:val="22"/>
          <w:lang w:val="cs-CZ"/>
        </w:rPr>
        <w:t xml:space="preserve">. V tomto případě bude Objednatel </w:t>
      </w:r>
      <w:r w:rsidR="003D078F" w:rsidRPr="00AD17DF">
        <w:rPr>
          <w:rFonts w:ascii="Times New Roman" w:hAnsi="Times New Roman"/>
          <w:b w:val="0"/>
          <w:i w:val="0"/>
          <w:szCs w:val="22"/>
          <w:lang w:val="cs-CZ"/>
        </w:rPr>
        <w:t>akceptovat</w:t>
      </w:r>
      <w:r w:rsidR="00BC0119" w:rsidRPr="00AD17DF">
        <w:rPr>
          <w:rFonts w:ascii="Times New Roman" w:hAnsi="Times New Roman"/>
          <w:b w:val="0"/>
          <w:i w:val="0"/>
          <w:szCs w:val="22"/>
          <w:lang w:val="cs-CZ"/>
        </w:rPr>
        <w:t xml:space="preserve"> </w:t>
      </w:r>
      <w:r w:rsidR="00B73719">
        <w:rPr>
          <w:rFonts w:ascii="Times New Roman" w:hAnsi="Times New Roman"/>
          <w:b w:val="0"/>
          <w:i w:val="0"/>
          <w:szCs w:val="22"/>
          <w:lang w:val="cs-CZ"/>
        </w:rPr>
        <w:t>absenci</w:t>
      </w:r>
      <w:r w:rsidR="00BC0119" w:rsidRPr="00AD17DF">
        <w:rPr>
          <w:rFonts w:ascii="Times New Roman" w:hAnsi="Times New Roman"/>
          <w:b w:val="0"/>
          <w:i w:val="0"/>
          <w:szCs w:val="22"/>
          <w:lang w:val="cs-CZ"/>
        </w:rPr>
        <w:t xml:space="preserve"> Pohotovostní </w:t>
      </w:r>
      <w:r w:rsidR="00F712DE">
        <w:rPr>
          <w:rFonts w:ascii="Times New Roman" w:hAnsi="Times New Roman"/>
          <w:b w:val="0"/>
          <w:i w:val="0"/>
          <w:szCs w:val="22"/>
          <w:lang w:val="cs-CZ"/>
        </w:rPr>
        <w:t>Jednotky</w:t>
      </w:r>
      <w:r w:rsidR="00F712DE" w:rsidRPr="00AD17DF">
        <w:rPr>
          <w:rFonts w:ascii="Times New Roman" w:hAnsi="Times New Roman"/>
          <w:b w:val="0"/>
          <w:i w:val="0"/>
          <w:szCs w:val="22"/>
          <w:lang w:val="cs-CZ"/>
        </w:rPr>
        <w:t xml:space="preserve"> </w:t>
      </w:r>
      <w:r w:rsidR="00BC0119" w:rsidRPr="00AD17DF">
        <w:rPr>
          <w:rFonts w:ascii="Times New Roman" w:hAnsi="Times New Roman"/>
          <w:b w:val="0"/>
          <w:i w:val="0"/>
          <w:szCs w:val="22"/>
          <w:lang w:val="cs-CZ"/>
        </w:rPr>
        <w:t>po dobu, kdy je využit</w:t>
      </w:r>
      <w:r w:rsidR="00571F0F" w:rsidRPr="00AD17DF">
        <w:rPr>
          <w:rFonts w:ascii="Times New Roman" w:hAnsi="Times New Roman"/>
          <w:b w:val="0"/>
          <w:i w:val="0"/>
          <w:szCs w:val="22"/>
          <w:lang w:val="cs-CZ"/>
        </w:rPr>
        <w:t>a</w:t>
      </w:r>
      <w:r w:rsidR="00BC0119" w:rsidRPr="00AD17DF">
        <w:rPr>
          <w:rFonts w:ascii="Times New Roman" w:hAnsi="Times New Roman"/>
          <w:b w:val="0"/>
          <w:i w:val="0"/>
          <w:szCs w:val="22"/>
          <w:lang w:val="cs-CZ"/>
        </w:rPr>
        <w:t xml:space="preserve"> dle požadavku Objednatele</w:t>
      </w:r>
      <w:r w:rsidR="00676F79" w:rsidRPr="00AD17DF">
        <w:rPr>
          <w:rFonts w:ascii="Times New Roman" w:hAnsi="Times New Roman"/>
          <w:b w:val="0"/>
          <w:i w:val="0"/>
          <w:szCs w:val="22"/>
          <w:lang w:val="cs-CZ"/>
        </w:rPr>
        <w:t>.</w:t>
      </w:r>
      <w:bookmarkEnd w:id="43"/>
      <w:r w:rsidR="00676F79" w:rsidRPr="00AD17DF">
        <w:rPr>
          <w:rFonts w:ascii="Times New Roman" w:hAnsi="Times New Roman"/>
          <w:b w:val="0"/>
          <w:i w:val="0"/>
          <w:szCs w:val="22"/>
          <w:lang w:val="cs-CZ"/>
        </w:rPr>
        <w:t xml:space="preserve"> </w:t>
      </w:r>
      <w:bookmarkStart w:id="45" w:name="_Ref274704364"/>
      <w:bookmarkEnd w:id="44"/>
    </w:p>
    <w:p w14:paraId="0370A01C" w14:textId="1AB81128" w:rsidR="0084400D" w:rsidRPr="00AD17DF" w:rsidRDefault="00DF23A8" w:rsidP="00087944">
      <w:pPr>
        <w:pStyle w:val="Clanek11"/>
        <w:widowControl/>
        <w:ind w:left="709" w:hanging="709"/>
        <w:rPr>
          <w:rFonts w:ascii="Times New Roman" w:hAnsi="Times New Roman"/>
          <w:b w:val="0"/>
          <w:i w:val="0"/>
          <w:szCs w:val="22"/>
          <w:lang w:val="cs-CZ"/>
        </w:rPr>
      </w:pPr>
      <w:bookmarkStart w:id="46" w:name="_Ref497373836"/>
      <w:r w:rsidRPr="00AD17DF">
        <w:rPr>
          <w:rFonts w:ascii="Times New Roman" w:hAnsi="Times New Roman"/>
          <w:b w:val="0"/>
          <w:i w:val="0"/>
          <w:szCs w:val="22"/>
          <w:lang w:val="cs-CZ"/>
        </w:rPr>
        <w:t xml:space="preserve">V případě, že Dopravce v průběhu </w:t>
      </w:r>
      <w:r w:rsidR="00CE09D6" w:rsidRPr="00AD17DF">
        <w:rPr>
          <w:rFonts w:ascii="Times New Roman" w:hAnsi="Times New Roman"/>
          <w:b w:val="0"/>
          <w:i w:val="0"/>
          <w:szCs w:val="22"/>
          <w:lang w:val="cs-CZ"/>
        </w:rPr>
        <w:t>platnosti</w:t>
      </w:r>
      <w:r w:rsidRPr="00AD17DF">
        <w:rPr>
          <w:rFonts w:ascii="Times New Roman" w:hAnsi="Times New Roman"/>
          <w:b w:val="0"/>
          <w:i w:val="0"/>
          <w:szCs w:val="22"/>
          <w:lang w:val="cs-CZ"/>
        </w:rPr>
        <w:t xml:space="preserve"> této Smlouvy </w:t>
      </w:r>
      <w:r w:rsidR="00901E72">
        <w:rPr>
          <w:rFonts w:ascii="Times New Roman" w:hAnsi="Times New Roman"/>
          <w:b w:val="0"/>
          <w:i w:val="0"/>
          <w:szCs w:val="22"/>
          <w:lang w:val="cs-CZ"/>
        </w:rPr>
        <w:t>od</w:t>
      </w:r>
      <w:r w:rsidR="00901E72" w:rsidRPr="00AD17DF">
        <w:rPr>
          <w:rFonts w:ascii="Times New Roman" w:hAnsi="Times New Roman"/>
          <w:b w:val="0"/>
          <w:i w:val="0"/>
          <w:szCs w:val="22"/>
          <w:lang w:val="cs-CZ"/>
        </w:rPr>
        <w:t xml:space="preserve">jede </w:t>
      </w:r>
      <w:r w:rsidR="0003126E">
        <w:rPr>
          <w:rFonts w:ascii="Times New Roman" w:hAnsi="Times New Roman"/>
          <w:b w:val="0"/>
          <w:i w:val="0"/>
          <w:szCs w:val="22"/>
          <w:lang w:val="cs-CZ"/>
        </w:rPr>
        <w:t xml:space="preserve">z příčiny na straně Dopravce </w:t>
      </w:r>
      <w:r w:rsidR="00B00ABB">
        <w:rPr>
          <w:rFonts w:ascii="Times New Roman" w:hAnsi="Times New Roman"/>
          <w:b w:val="0"/>
          <w:i w:val="0"/>
          <w:szCs w:val="22"/>
          <w:lang w:val="cs-CZ"/>
        </w:rPr>
        <w:t xml:space="preserve">méně než </w:t>
      </w:r>
      <w:r w:rsidR="00452A41">
        <w:rPr>
          <w:rFonts w:ascii="Times New Roman" w:hAnsi="Times New Roman"/>
          <w:b w:val="0"/>
          <w:i w:val="0"/>
          <w:szCs w:val="22"/>
          <w:lang w:val="cs-CZ"/>
        </w:rPr>
        <w:t xml:space="preserve">95 </w:t>
      </w:r>
      <w:r w:rsidR="00B00ABB">
        <w:rPr>
          <w:rFonts w:ascii="Times New Roman" w:hAnsi="Times New Roman"/>
          <w:b w:val="0"/>
          <w:i w:val="0"/>
          <w:szCs w:val="22"/>
          <w:lang w:val="cs-CZ"/>
        </w:rPr>
        <w:t>%</w:t>
      </w:r>
      <w:r w:rsidR="00B00ABB" w:rsidRPr="00AD17DF">
        <w:rPr>
          <w:rFonts w:ascii="Times New Roman" w:hAnsi="Times New Roman"/>
          <w:b w:val="0"/>
          <w:i w:val="0"/>
          <w:szCs w:val="22"/>
          <w:lang w:val="cs-CZ"/>
        </w:rPr>
        <w:t xml:space="preserve"> </w:t>
      </w:r>
      <w:r w:rsidR="006A7608">
        <w:rPr>
          <w:rFonts w:ascii="Times New Roman" w:hAnsi="Times New Roman"/>
          <w:b w:val="0"/>
          <w:i w:val="0"/>
          <w:szCs w:val="22"/>
          <w:lang w:val="cs-CZ"/>
        </w:rPr>
        <w:t>jednotkokilometrů</w:t>
      </w:r>
      <w:r w:rsidR="009153F4">
        <w:rPr>
          <w:rFonts w:ascii="Times New Roman" w:hAnsi="Times New Roman"/>
          <w:b w:val="0"/>
          <w:i w:val="0"/>
          <w:szCs w:val="22"/>
          <w:lang w:val="cs-CZ"/>
        </w:rPr>
        <w:t xml:space="preserve"> Jednotkami předanými nebo způsobilými k převzetí od Poskytovatele FS</w:t>
      </w:r>
      <w:r w:rsidR="0043114A" w:rsidRPr="00AD17DF">
        <w:rPr>
          <w:rFonts w:ascii="Times New Roman" w:hAnsi="Times New Roman"/>
          <w:b w:val="0"/>
          <w:i w:val="0"/>
          <w:szCs w:val="22"/>
          <w:lang w:val="cs-CZ"/>
        </w:rPr>
        <w:t xml:space="preserve">, které mají být v určitém dni </w:t>
      </w:r>
      <w:r w:rsidR="00901E72">
        <w:rPr>
          <w:rFonts w:ascii="Times New Roman" w:hAnsi="Times New Roman"/>
          <w:b w:val="0"/>
          <w:i w:val="0"/>
          <w:szCs w:val="22"/>
          <w:lang w:val="cs-CZ"/>
        </w:rPr>
        <w:t>odjety</w:t>
      </w:r>
      <w:r w:rsidRPr="00AD17DF">
        <w:rPr>
          <w:rFonts w:ascii="Times New Roman" w:hAnsi="Times New Roman"/>
          <w:b w:val="0"/>
          <w:i w:val="0"/>
          <w:szCs w:val="22"/>
          <w:lang w:val="cs-CZ"/>
        </w:rPr>
        <w:t xml:space="preserve">, </w:t>
      </w:r>
      <w:r w:rsidR="00CE09D6" w:rsidRPr="00AD17DF">
        <w:rPr>
          <w:rFonts w:ascii="Times New Roman" w:hAnsi="Times New Roman"/>
          <w:b w:val="0"/>
          <w:i w:val="0"/>
          <w:szCs w:val="22"/>
          <w:lang w:val="cs-CZ"/>
        </w:rPr>
        <w:t>je povinen uhradit</w:t>
      </w:r>
      <w:r w:rsidRPr="00AD17DF">
        <w:rPr>
          <w:rFonts w:ascii="Times New Roman" w:hAnsi="Times New Roman"/>
          <w:b w:val="0"/>
          <w:i w:val="0"/>
          <w:szCs w:val="22"/>
          <w:lang w:val="cs-CZ"/>
        </w:rPr>
        <w:t xml:space="preserve"> Objednateli smluvní pokutu ve výši </w:t>
      </w:r>
      <w:r w:rsidR="0043114A" w:rsidRPr="00AD17DF">
        <w:rPr>
          <w:rFonts w:ascii="Times New Roman" w:hAnsi="Times New Roman"/>
          <w:b w:val="0"/>
          <w:i w:val="0"/>
          <w:szCs w:val="22"/>
          <w:lang w:val="cs-CZ"/>
        </w:rPr>
        <w:t>1</w:t>
      </w:r>
      <w:r w:rsidR="003C255F" w:rsidRPr="00AD17DF">
        <w:rPr>
          <w:rFonts w:ascii="Times New Roman" w:hAnsi="Times New Roman"/>
          <w:b w:val="0"/>
          <w:i w:val="0"/>
          <w:szCs w:val="22"/>
          <w:lang w:val="cs-CZ"/>
        </w:rPr>
        <w:t>.000.000,</w:t>
      </w:r>
      <w:r w:rsidR="003C255F" w:rsidRPr="00AD17DF">
        <w:rPr>
          <w:rFonts w:ascii="Times New Roman" w:hAnsi="Times New Roman"/>
          <w:b w:val="0"/>
          <w:i w:val="0"/>
          <w:szCs w:val="22"/>
          <w:lang w:val="cs-CZ"/>
        </w:rPr>
        <w:noBreakHyphen/>
        <w:t> </w:t>
      </w:r>
      <w:r w:rsidR="009E7DC0" w:rsidRPr="00AD17DF">
        <w:rPr>
          <w:rFonts w:ascii="Times New Roman" w:hAnsi="Times New Roman"/>
          <w:b w:val="0"/>
          <w:i w:val="0"/>
          <w:szCs w:val="22"/>
          <w:lang w:val="cs-CZ"/>
        </w:rPr>
        <w:t>Kč</w:t>
      </w:r>
      <w:r w:rsidR="0043114A" w:rsidRPr="00AD17DF">
        <w:rPr>
          <w:rFonts w:ascii="Times New Roman" w:hAnsi="Times New Roman"/>
          <w:b w:val="0"/>
          <w:i w:val="0"/>
          <w:szCs w:val="22"/>
          <w:lang w:val="cs-CZ"/>
        </w:rPr>
        <w:t xml:space="preserve"> za každý</w:t>
      </w:r>
      <w:r w:rsidR="00DA15AA" w:rsidRPr="00AD17DF">
        <w:rPr>
          <w:rFonts w:ascii="Times New Roman" w:hAnsi="Times New Roman"/>
          <w:b w:val="0"/>
          <w:i w:val="0"/>
          <w:szCs w:val="22"/>
          <w:lang w:val="cs-CZ"/>
        </w:rPr>
        <w:t xml:space="preserve"> </w:t>
      </w:r>
      <w:r w:rsidR="00B16189" w:rsidRPr="00AD17DF">
        <w:rPr>
          <w:rFonts w:ascii="Times New Roman" w:hAnsi="Times New Roman"/>
          <w:b w:val="0"/>
          <w:i w:val="0"/>
          <w:szCs w:val="22"/>
          <w:lang w:val="cs-CZ"/>
        </w:rPr>
        <w:t xml:space="preserve">i </w:t>
      </w:r>
      <w:r w:rsidR="00DA15AA" w:rsidRPr="00AD17DF">
        <w:rPr>
          <w:rFonts w:ascii="Times New Roman" w:hAnsi="Times New Roman"/>
          <w:b w:val="0"/>
          <w:i w:val="0"/>
          <w:szCs w:val="22"/>
          <w:lang w:val="cs-CZ"/>
        </w:rPr>
        <w:t>započatý</w:t>
      </w:r>
      <w:r w:rsidR="0043114A" w:rsidRPr="00AD17DF">
        <w:rPr>
          <w:rFonts w:ascii="Times New Roman" w:hAnsi="Times New Roman"/>
          <w:b w:val="0"/>
          <w:i w:val="0"/>
          <w:szCs w:val="22"/>
          <w:lang w:val="cs-CZ"/>
        </w:rPr>
        <w:t xml:space="preserve"> den, kdy k takovéto situaci došlo</w:t>
      </w:r>
      <w:r w:rsidRPr="00AD17DF">
        <w:rPr>
          <w:rFonts w:ascii="Times New Roman" w:hAnsi="Times New Roman"/>
          <w:b w:val="0"/>
          <w:i w:val="0"/>
          <w:szCs w:val="22"/>
          <w:lang w:val="cs-CZ"/>
        </w:rPr>
        <w:t>.</w:t>
      </w:r>
      <w:bookmarkEnd w:id="45"/>
      <w:r w:rsidR="00723B35" w:rsidRPr="00AD17DF">
        <w:rPr>
          <w:rFonts w:ascii="Times New Roman" w:hAnsi="Times New Roman"/>
          <w:b w:val="0"/>
          <w:i w:val="0"/>
          <w:szCs w:val="22"/>
          <w:lang w:val="cs-CZ"/>
        </w:rPr>
        <w:t xml:space="preserve"> </w:t>
      </w:r>
      <w:r w:rsidR="001A1C0C" w:rsidRPr="00AD17DF">
        <w:rPr>
          <w:rFonts w:ascii="Times New Roman" w:hAnsi="Times New Roman"/>
          <w:b w:val="0"/>
          <w:i w:val="0"/>
          <w:szCs w:val="22"/>
          <w:lang w:val="cs-CZ"/>
        </w:rPr>
        <w:t xml:space="preserve">Dopravce </w:t>
      </w:r>
      <w:r w:rsidR="00723B35" w:rsidRPr="00AD17DF">
        <w:rPr>
          <w:rFonts w:ascii="Times New Roman" w:hAnsi="Times New Roman"/>
          <w:b w:val="0"/>
          <w:i w:val="0"/>
          <w:szCs w:val="22"/>
          <w:lang w:val="cs-CZ"/>
        </w:rPr>
        <w:t xml:space="preserve">není povinen uhradit smluvní pokutu </w:t>
      </w:r>
      <w:r w:rsidR="001A1C0C" w:rsidRPr="00AD17DF">
        <w:rPr>
          <w:rFonts w:ascii="Times New Roman" w:hAnsi="Times New Roman"/>
          <w:b w:val="0"/>
          <w:i w:val="0"/>
          <w:szCs w:val="22"/>
          <w:lang w:val="cs-CZ"/>
        </w:rPr>
        <w:t xml:space="preserve">dle </w:t>
      </w:r>
      <w:r w:rsidR="0043114A" w:rsidRPr="00AD17DF">
        <w:rPr>
          <w:rFonts w:ascii="Times New Roman" w:hAnsi="Times New Roman"/>
          <w:b w:val="0"/>
          <w:i w:val="0"/>
          <w:szCs w:val="22"/>
          <w:lang w:val="cs-CZ"/>
        </w:rPr>
        <w:t>předchozí věty</w:t>
      </w:r>
      <w:r w:rsidR="001A1C0C" w:rsidRPr="00AD17DF">
        <w:rPr>
          <w:rFonts w:ascii="Times New Roman" w:hAnsi="Times New Roman"/>
          <w:b w:val="0"/>
          <w:i w:val="0"/>
          <w:szCs w:val="22"/>
          <w:lang w:val="cs-CZ"/>
        </w:rPr>
        <w:t xml:space="preserve"> </w:t>
      </w:r>
      <w:r w:rsidR="00723B35" w:rsidRPr="00AD17DF">
        <w:rPr>
          <w:rFonts w:ascii="Times New Roman" w:hAnsi="Times New Roman"/>
          <w:b w:val="0"/>
          <w:i w:val="0"/>
          <w:szCs w:val="22"/>
          <w:lang w:val="cs-CZ"/>
        </w:rPr>
        <w:t xml:space="preserve">v případě, kdy </w:t>
      </w:r>
      <w:r w:rsidR="00777A91" w:rsidRPr="00AD17DF">
        <w:rPr>
          <w:rFonts w:ascii="Times New Roman" w:hAnsi="Times New Roman"/>
          <w:b w:val="0"/>
          <w:i w:val="0"/>
          <w:szCs w:val="22"/>
          <w:lang w:val="cs-CZ"/>
        </w:rPr>
        <w:t xml:space="preserve">ve lhůtě dvou </w:t>
      </w:r>
      <w:r w:rsidR="00910534">
        <w:rPr>
          <w:rFonts w:ascii="Times New Roman" w:hAnsi="Times New Roman"/>
          <w:b w:val="0"/>
          <w:i w:val="0"/>
          <w:szCs w:val="22"/>
          <w:lang w:val="cs-CZ"/>
        </w:rPr>
        <w:t>pracovních</w:t>
      </w:r>
      <w:r w:rsidR="00777A91" w:rsidRPr="00AD17DF">
        <w:rPr>
          <w:rFonts w:ascii="Times New Roman" w:hAnsi="Times New Roman"/>
          <w:b w:val="0"/>
          <w:i w:val="0"/>
          <w:szCs w:val="22"/>
          <w:lang w:val="cs-CZ"/>
        </w:rPr>
        <w:t xml:space="preserve"> dnů ode dne, v němž porušení povinností předvídané tímto odstavcem nastalo</w:t>
      </w:r>
      <w:r w:rsidR="001A1C0C" w:rsidRPr="00AD17DF">
        <w:rPr>
          <w:rFonts w:ascii="Times New Roman" w:hAnsi="Times New Roman"/>
          <w:b w:val="0"/>
          <w:i w:val="0"/>
          <w:szCs w:val="22"/>
          <w:lang w:val="cs-CZ"/>
        </w:rPr>
        <w:t>,</w:t>
      </w:r>
      <w:r w:rsidR="00777A91" w:rsidRPr="00AD17DF">
        <w:rPr>
          <w:rFonts w:ascii="Times New Roman" w:hAnsi="Times New Roman"/>
          <w:b w:val="0"/>
          <w:i w:val="0"/>
          <w:szCs w:val="22"/>
          <w:lang w:val="cs-CZ"/>
        </w:rPr>
        <w:t xml:space="preserve"> Objednateli prokáže,</w:t>
      </w:r>
      <w:r w:rsidR="001A1C0C" w:rsidRPr="00AD17DF">
        <w:rPr>
          <w:rFonts w:ascii="Times New Roman" w:hAnsi="Times New Roman"/>
          <w:b w:val="0"/>
          <w:i w:val="0"/>
          <w:szCs w:val="22"/>
          <w:lang w:val="cs-CZ"/>
        </w:rPr>
        <w:t xml:space="preserve"> že </w:t>
      </w:r>
      <w:r w:rsidR="00777A91" w:rsidRPr="00AD17DF">
        <w:rPr>
          <w:rFonts w:ascii="Times New Roman" w:hAnsi="Times New Roman"/>
          <w:b w:val="0"/>
          <w:i w:val="0"/>
          <w:szCs w:val="22"/>
          <w:lang w:val="cs-CZ"/>
        </w:rPr>
        <w:t>takové porušení povinnosti bylo způsobeno okolnostmi vylučujícími odpovědnost</w:t>
      </w:r>
      <w:r w:rsidR="00347759" w:rsidRPr="00AD17DF">
        <w:rPr>
          <w:rFonts w:ascii="Times New Roman" w:hAnsi="Times New Roman"/>
          <w:b w:val="0"/>
          <w:i w:val="0"/>
          <w:szCs w:val="22"/>
          <w:lang w:val="cs-CZ"/>
        </w:rPr>
        <w:t xml:space="preserve">. </w:t>
      </w:r>
      <w:r w:rsidR="00104FA3" w:rsidRPr="00AD17DF">
        <w:rPr>
          <w:rFonts w:ascii="Times New Roman" w:hAnsi="Times New Roman"/>
          <w:b w:val="0"/>
          <w:i w:val="0"/>
          <w:szCs w:val="22"/>
          <w:lang w:val="cs-CZ"/>
        </w:rPr>
        <w:t>Za okolnosti vylučující odpovědnost se pro účely této Smlouvy považují př</w:t>
      </w:r>
      <w:r w:rsidR="00564FC4">
        <w:rPr>
          <w:rFonts w:ascii="Times New Roman" w:hAnsi="Times New Roman"/>
          <w:b w:val="0"/>
          <w:i w:val="0"/>
          <w:szCs w:val="22"/>
          <w:lang w:val="cs-CZ"/>
        </w:rPr>
        <w:t>ekážky ve smyslu §</w:t>
      </w:r>
      <w:r w:rsidR="00910534">
        <w:rPr>
          <w:rFonts w:ascii="Times New Roman" w:hAnsi="Times New Roman"/>
          <w:b w:val="0"/>
          <w:i w:val="0"/>
          <w:szCs w:val="22"/>
          <w:lang w:val="cs-CZ"/>
        </w:rPr>
        <w:t> </w:t>
      </w:r>
      <w:r w:rsidR="00564FC4">
        <w:rPr>
          <w:rFonts w:ascii="Times New Roman" w:hAnsi="Times New Roman"/>
          <w:b w:val="0"/>
          <w:i w:val="0"/>
          <w:szCs w:val="22"/>
          <w:lang w:val="cs-CZ"/>
        </w:rPr>
        <w:t>2913 odst. 2</w:t>
      </w:r>
      <w:r w:rsidR="00104FA3" w:rsidRPr="00AD17DF">
        <w:rPr>
          <w:rFonts w:ascii="Times New Roman" w:hAnsi="Times New Roman"/>
          <w:b w:val="0"/>
          <w:i w:val="0"/>
          <w:szCs w:val="22"/>
          <w:lang w:val="cs-CZ"/>
        </w:rPr>
        <w:t xml:space="preserve"> zákona č. 89/2012 Sb.</w:t>
      </w:r>
      <w:r w:rsidR="00564FC4">
        <w:rPr>
          <w:rFonts w:ascii="Times New Roman" w:hAnsi="Times New Roman"/>
          <w:b w:val="0"/>
          <w:i w:val="0"/>
          <w:szCs w:val="22"/>
          <w:lang w:val="cs-CZ"/>
        </w:rPr>
        <w:t>,</w:t>
      </w:r>
      <w:r w:rsidR="00104FA3" w:rsidRPr="00AD17DF">
        <w:rPr>
          <w:rFonts w:ascii="Times New Roman" w:hAnsi="Times New Roman"/>
          <w:b w:val="0"/>
          <w:i w:val="0"/>
          <w:szCs w:val="22"/>
          <w:lang w:val="cs-CZ"/>
        </w:rPr>
        <w:t xml:space="preserve"> </w:t>
      </w:r>
      <w:r w:rsidR="00564FC4">
        <w:rPr>
          <w:rFonts w:ascii="Times New Roman" w:hAnsi="Times New Roman"/>
          <w:b w:val="0"/>
          <w:i w:val="0"/>
          <w:szCs w:val="22"/>
          <w:lang w:val="cs-CZ"/>
        </w:rPr>
        <w:t>o</w:t>
      </w:r>
      <w:r w:rsidR="00104FA3" w:rsidRPr="00AD17DF">
        <w:rPr>
          <w:rFonts w:ascii="Times New Roman" w:hAnsi="Times New Roman"/>
          <w:b w:val="0"/>
          <w:i w:val="0"/>
          <w:szCs w:val="22"/>
          <w:lang w:val="cs-CZ"/>
        </w:rPr>
        <w:t>bčansk</w:t>
      </w:r>
      <w:r w:rsidR="00564FC4">
        <w:rPr>
          <w:rFonts w:ascii="Times New Roman" w:hAnsi="Times New Roman"/>
          <w:b w:val="0"/>
          <w:i w:val="0"/>
          <w:szCs w:val="22"/>
          <w:lang w:val="cs-CZ"/>
        </w:rPr>
        <w:t>ý zákoník,</w:t>
      </w:r>
      <w:r w:rsidR="00104FA3" w:rsidRPr="00AD17DF">
        <w:rPr>
          <w:rFonts w:ascii="Times New Roman" w:hAnsi="Times New Roman"/>
          <w:b w:val="0"/>
          <w:i w:val="0"/>
          <w:szCs w:val="22"/>
          <w:lang w:val="cs-CZ"/>
        </w:rPr>
        <w:t xml:space="preserve"> ve znění pozdějších předpisů.</w:t>
      </w:r>
      <w:r w:rsidR="00FC44E9" w:rsidRPr="00AD17DF">
        <w:rPr>
          <w:rFonts w:ascii="Times New Roman" w:hAnsi="Times New Roman"/>
          <w:b w:val="0"/>
          <w:i w:val="0"/>
          <w:szCs w:val="22"/>
          <w:lang w:val="cs-CZ"/>
        </w:rPr>
        <w:t xml:space="preserve"> </w:t>
      </w:r>
      <w:r w:rsidR="0043114A" w:rsidRPr="00AD17DF">
        <w:rPr>
          <w:rFonts w:ascii="Times New Roman" w:hAnsi="Times New Roman"/>
          <w:b w:val="0"/>
          <w:i w:val="0"/>
          <w:szCs w:val="22"/>
          <w:lang w:val="cs-CZ"/>
        </w:rPr>
        <w:t xml:space="preserve">Uplatněním takto stanovené pokuty není dotčen nárok Objednatele na úhradu dalších smluvních pokut dle </w:t>
      </w:r>
      <w:r w:rsidR="000773C5" w:rsidRPr="00AD17DF">
        <w:rPr>
          <w:rFonts w:ascii="Times New Roman" w:hAnsi="Times New Roman"/>
          <w:b w:val="0"/>
          <w:i w:val="0"/>
          <w:szCs w:val="22"/>
          <w:lang w:val="cs-CZ"/>
        </w:rPr>
        <w:t>Smlouvy</w:t>
      </w:r>
      <w:bookmarkEnd w:id="46"/>
      <w:r w:rsidR="00901E72">
        <w:rPr>
          <w:rFonts w:ascii="Times New Roman" w:hAnsi="Times New Roman"/>
          <w:b w:val="0"/>
          <w:i w:val="0"/>
          <w:szCs w:val="22"/>
          <w:lang w:val="cs-CZ"/>
        </w:rPr>
        <w:t>.</w:t>
      </w:r>
      <w:r w:rsidR="0043114A" w:rsidRPr="00AD17DF">
        <w:rPr>
          <w:rFonts w:ascii="Times New Roman" w:hAnsi="Times New Roman"/>
          <w:b w:val="0"/>
          <w:i w:val="0"/>
          <w:szCs w:val="22"/>
          <w:lang w:val="cs-CZ"/>
        </w:rPr>
        <w:t xml:space="preserve"> </w:t>
      </w:r>
    </w:p>
    <w:p w14:paraId="2BB20488" w14:textId="41DCF3D9" w:rsidR="00CE09D6" w:rsidRPr="00AD17DF" w:rsidRDefault="00CE791C" w:rsidP="00B5299C">
      <w:pPr>
        <w:pStyle w:val="Nadpis1"/>
        <w:rPr>
          <w:rFonts w:cs="Times New Roman"/>
          <w:szCs w:val="22"/>
        </w:rPr>
      </w:pPr>
      <w:r w:rsidRPr="00AD17DF">
        <w:rPr>
          <w:rFonts w:cs="Times New Roman"/>
          <w:szCs w:val="22"/>
        </w:rPr>
        <w:tab/>
      </w:r>
      <w:bookmarkStart w:id="47" w:name="_Ref491649251"/>
      <w:r w:rsidRPr="00AD17DF">
        <w:rPr>
          <w:rFonts w:cs="Times New Roman"/>
          <w:szCs w:val="22"/>
        </w:rPr>
        <w:t>Z</w:t>
      </w:r>
      <w:r w:rsidR="009A3E35" w:rsidRPr="00AD17DF">
        <w:rPr>
          <w:rFonts w:cs="Times New Roman"/>
          <w:szCs w:val="22"/>
        </w:rPr>
        <w:t xml:space="preserve">měna </w:t>
      </w:r>
      <w:r w:rsidR="0009479F" w:rsidRPr="00AD17DF">
        <w:rPr>
          <w:rFonts w:cs="Times New Roman"/>
          <w:szCs w:val="22"/>
        </w:rPr>
        <w:t xml:space="preserve">plnění </w:t>
      </w:r>
      <w:r w:rsidR="009A3E35" w:rsidRPr="00AD17DF">
        <w:rPr>
          <w:rFonts w:cs="Times New Roman"/>
          <w:szCs w:val="22"/>
        </w:rPr>
        <w:t>Závazku veřejné služby</w:t>
      </w:r>
      <w:bookmarkEnd w:id="47"/>
    </w:p>
    <w:p w14:paraId="67649385" w14:textId="1BBB7AD7" w:rsidR="00264205" w:rsidRPr="00AD17DF" w:rsidRDefault="001B5D3F" w:rsidP="00ED3D5E">
      <w:pPr>
        <w:pStyle w:val="Clanek11"/>
        <w:widowControl/>
        <w:ind w:left="709" w:hanging="709"/>
        <w:rPr>
          <w:rFonts w:ascii="Times New Roman" w:hAnsi="Times New Roman"/>
          <w:b w:val="0"/>
          <w:i w:val="0"/>
          <w:szCs w:val="22"/>
          <w:lang w:val="cs-CZ"/>
        </w:rPr>
      </w:pPr>
      <w:bookmarkStart w:id="48" w:name="_Hlk506976880"/>
      <w:bookmarkStart w:id="49" w:name="_Ref271622322"/>
      <w:r w:rsidRPr="00AD17DF">
        <w:rPr>
          <w:rFonts w:ascii="Times New Roman" w:hAnsi="Times New Roman"/>
          <w:b w:val="0"/>
          <w:i w:val="0"/>
          <w:szCs w:val="22"/>
          <w:lang w:val="cs-CZ"/>
        </w:rPr>
        <w:t>Objednatel</w:t>
      </w:r>
      <w:r w:rsidR="006870CA" w:rsidRPr="00AD17DF">
        <w:rPr>
          <w:rFonts w:ascii="Times New Roman" w:hAnsi="Times New Roman"/>
          <w:b w:val="0"/>
          <w:i w:val="0"/>
          <w:szCs w:val="22"/>
          <w:lang w:val="cs-CZ"/>
        </w:rPr>
        <w:t xml:space="preserve"> je oprávněn požadovat</w:t>
      </w:r>
      <w:r w:rsidR="00887756" w:rsidRPr="00AD17DF">
        <w:rPr>
          <w:rFonts w:ascii="Times New Roman" w:hAnsi="Times New Roman"/>
          <w:b w:val="0"/>
          <w:i w:val="0"/>
          <w:szCs w:val="22"/>
          <w:lang w:val="cs-CZ"/>
        </w:rPr>
        <w:t xml:space="preserve"> po Dopravci</w:t>
      </w:r>
      <w:r w:rsidR="006870CA" w:rsidRPr="00AD17DF">
        <w:rPr>
          <w:rFonts w:ascii="Times New Roman" w:hAnsi="Times New Roman"/>
          <w:b w:val="0"/>
          <w:i w:val="0"/>
          <w:szCs w:val="22"/>
          <w:lang w:val="cs-CZ"/>
        </w:rPr>
        <w:t xml:space="preserve"> změnu </w:t>
      </w:r>
      <w:r w:rsidR="005A0724" w:rsidRPr="00AD17DF">
        <w:rPr>
          <w:rFonts w:ascii="Times New Roman" w:hAnsi="Times New Roman"/>
          <w:b w:val="0"/>
          <w:i w:val="0"/>
          <w:szCs w:val="22"/>
          <w:lang w:val="cs-CZ"/>
        </w:rPr>
        <w:t xml:space="preserve">plnění </w:t>
      </w:r>
      <w:r w:rsidR="006870CA" w:rsidRPr="00AD17DF">
        <w:rPr>
          <w:rFonts w:ascii="Times New Roman" w:hAnsi="Times New Roman"/>
          <w:b w:val="0"/>
          <w:i w:val="0"/>
          <w:szCs w:val="22"/>
          <w:lang w:val="cs-CZ"/>
        </w:rPr>
        <w:t xml:space="preserve">Závazku veřejné služby proti </w:t>
      </w:r>
      <w:r w:rsidR="005A0724" w:rsidRPr="00AD17DF">
        <w:rPr>
          <w:rFonts w:ascii="Times New Roman" w:hAnsi="Times New Roman"/>
          <w:b w:val="0"/>
          <w:i w:val="0"/>
          <w:szCs w:val="22"/>
          <w:lang w:val="cs-CZ"/>
        </w:rPr>
        <w:t xml:space="preserve">původně sjednanému </w:t>
      </w:r>
      <w:r w:rsidR="0009479F" w:rsidRPr="00AD17DF">
        <w:rPr>
          <w:rFonts w:ascii="Times New Roman" w:hAnsi="Times New Roman"/>
          <w:b w:val="0"/>
          <w:i w:val="0"/>
          <w:szCs w:val="22"/>
          <w:lang w:val="cs-CZ"/>
        </w:rPr>
        <w:t xml:space="preserve">plnění </w:t>
      </w:r>
      <w:r w:rsidR="005A0724" w:rsidRPr="00AD17DF">
        <w:rPr>
          <w:rFonts w:ascii="Times New Roman" w:hAnsi="Times New Roman"/>
          <w:b w:val="0"/>
          <w:i w:val="0"/>
          <w:szCs w:val="22"/>
          <w:lang w:val="cs-CZ"/>
        </w:rPr>
        <w:t>odpovídajícímu dokumentaci</w:t>
      </w:r>
      <w:r w:rsidR="001C2397" w:rsidRPr="00AD17DF">
        <w:rPr>
          <w:rFonts w:ascii="Times New Roman" w:hAnsi="Times New Roman"/>
          <w:b w:val="0"/>
          <w:i w:val="0"/>
          <w:szCs w:val="22"/>
          <w:lang w:val="cs-CZ"/>
        </w:rPr>
        <w:t xml:space="preserve"> </w:t>
      </w:r>
      <w:r w:rsidR="00D550DF">
        <w:rPr>
          <w:rFonts w:ascii="Times New Roman" w:hAnsi="Times New Roman"/>
          <w:b w:val="0"/>
          <w:i w:val="0"/>
          <w:szCs w:val="22"/>
          <w:lang w:val="cs-CZ"/>
        </w:rPr>
        <w:t>N</w:t>
      </w:r>
      <w:r w:rsidR="001C2397" w:rsidRPr="00AD17DF">
        <w:rPr>
          <w:rFonts w:ascii="Times New Roman" w:hAnsi="Times New Roman"/>
          <w:b w:val="0"/>
          <w:i w:val="0"/>
          <w:szCs w:val="22"/>
          <w:lang w:val="cs-CZ"/>
        </w:rPr>
        <w:t>abídkového řízení</w:t>
      </w:r>
      <w:r w:rsidR="005A0724" w:rsidRPr="00AD17DF">
        <w:rPr>
          <w:rFonts w:ascii="Times New Roman" w:hAnsi="Times New Roman"/>
          <w:b w:val="0"/>
          <w:i w:val="0"/>
          <w:szCs w:val="22"/>
          <w:lang w:val="cs-CZ"/>
        </w:rPr>
        <w:t xml:space="preserve"> platné pro </w:t>
      </w:r>
      <w:r w:rsidR="00591EB2" w:rsidRPr="00AD17DF">
        <w:rPr>
          <w:rFonts w:ascii="Times New Roman" w:hAnsi="Times New Roman"/>
          <w:b w:val="0"/>
          <w:i w:val="0"/>
          <w:szCs w:val="22"/>
          <w:lang w:val="cs-CZ"/>
        </w:rPr>
        <w:t xml:space="preserve">Nabídkové </w:t>
      </w:r>
      <w:r w:rsidR="005A0724" w:rsidRPr="00AD17DF">
        <w:rPr>
          <w:rFonts w:ascii="Times New Roman" w:hAnsi="Times New Roman"/>
          <w:b w:val="0"/>
          <w:i w:val="0"/>
          <w:szCs w:val="22"/>
          <w:lang w:val="cs-CZ"/>
        </w:rPr>
        <w:t>řízení</w:t>
      </w:r>
      <w:bookmarkEnd w:id="48"/>
      <w:r w:rsidR="00887756" w:rsidRPr="00AD17DF">
        <w:rPr>
          <w:rFonts w:ascii="Times New Roman" w:hAnsi="Times New Roman"/>
          <w:b w:val="0"/>
          <w:i w:val="0"/>
          <w:szCs w:val="22"/>
          <w:lang w:val="cs-CZ"/>
        </w:rPr>
        <w:t xml:space="preserve"> (</w:t>
      </w:r>
      <w:r w:rsidR="002165C7">
        <w:rPr>
          <w:rFonts w:ascii="Times New Roman" w:hAnsi="Times New Roman"/>
          <w:b w:val="0"/>
          <w:i w:val="0"/>
          <w:szCs w:val="22"/>
          <w:lang w:val="cs-CZ"/>
        </w:rPr>
        <w:t xml:space="preserve">dále jen </w:t>
      </w:r>
      <w:r w:rsidR="00887756" w:rsidRPr="00AD17DF">
        <w:rPr>
          <w:rFonts w:ascii="Times New Roman" w:hAnsi="Times New Roman"/>
          <w:b w:val="0"/>
          <w:i w:val="0"/>
          <w:szCs w:val="22"/>
          <w:lang w:val="cs-CZ"/>
        </w:rPr>
        <w:t xml:space="preserve">„Změna </w:t>
      </w:r>
      <w:r w:rsidR="0009479F" w:rsidRPr="00AD17DF">
        <w:rPr>
          <w:rFonts w:ascii="Times New Roman" w:hAnsi="Times New Roman"/>
          <w:b w:val="0"/>
          <w:i w:val="0"/>
          <w:szCs w:val="22"/>
          <w:lang w:val="cs-CZ"/>
        </w:rPr>
        <w:t>plnění</w:t>
      </w:r>
      <w:r w:rsidR="00887756" w:rsidRPr="00AD17DF">
        <w:rPr>
          <w:rFonts w:ascii="Times New Roman" w:hAnsi="Times New Roman"/>
          <w:b w:val="0"/>
          <w:i w:val="0"/>
          <w:szCs w:val="22"/>
          <w:lang w:val="cs-CZ"/>
        </w:rPr>
        <w:t>“)</w:t>
      </w:r>
      <w:r w:rsidR="007C3501" w:rsidRPr="00AD17DF">
        <w:rPr>
          <w:rFonts w:ascii="Times New Roman" w:hAnsi="Times New Roman"/>
          <w:b w:val="0"/>
          <w:i w:val="0"/>
          <w:szCs w:val="22"/>
          <w:lang w:val="cs-CZ"/>
        </w:rPr>
        <w:t xml:space="preserve"> </w:t>
      </w:r>
      <w:bookmarkStart w:id="50" w:name="_Hlk506976813"/>
      <w:r w:rsidR="009153F4">
        <w:rPr>
          <w:rFonts w:ascii="Times New Roman" w:hAnsi="Times New Roman"/>
          <w:b w:val="0"/>
          <w:i w:val="0"/>
          <w:szCs w:val="22"/>
          <w:lang w:val="cs-CZ"/>
        </w:rPr>
        <w:t>za předpokladu dodržení maximální turnusové potřeby Jednotek</w:t>
      </w:r>
      <w:r w:rsidR="00585F2A">
        <w:rPr>
          <w:rFonts w:ascii="Times New Roman" w:hAnsi="Times New Roman"/>
          <w:b w:val="0"/>
          <w:i w:val="0"/>
          <w:szCs w:val="22"/>
          <w:lang w:val="cs-CZ"/>
        </w:rPr>
        <w:t xml:space="preserve"> </w:t>
      </w:r>
      <w:r w:rsidR="00D15976">
        <w:rPr>
          <w:rFonts w:ascii="Times New Roman" w:hAnsi="Times New Roman"/>
          <w:b w:val="0"/>
          <w:i w:val="0"/>
          <w:szCs w:val="22"/>
          <w:lang w:val="cs-CZ"/>
        </w:rPr>
        <w:t xml:space="preserve">včetně Pohotovostní Jednotky </w:t>
      </w:r>
      <w:r w:rsidR="00585F2A">
        <w:rPr>
          <w:rFonts w:ascii="Times New Roman" w:hAnsi="Times New Roman"/>
          <w:b w:val="0"/>
          <w:i w:val="0"/>
          <w:szCs w:val="22"/>
          <w:lang w:val="cs-CZ"/>
        </w:rPr>
        <w:t>(pro pracovní dny: 28 Jednotek EMU 310, 6 Jednotek EMU 140)</w:t>
      </w:r>
      <w:r w:rsidR="007F7FE5">
        <w:rPr>
          <w:rFonts w:ascii="Times New Roman" w:hAnsi="Times New Roman"/>
          <w:b w:val="0"/>
          <w:i w:val="0"/>
          <w:szCs w:val="22"/>
          <w:lang w:val="cs-CZ"/>
        </w:rPr>
        <w:t>.</w:t>
      </w:r>
      <w:r w:rsidR="009153F4">
        <w:rPr>
          <w:rFonts w:ascii="Times New Roman" w:hAnsi="Times New Roman"/>
          <w:b w:val="0"/>
          <w:i w:val="0"/>
          <w:szCs w:val="22"/>
          <w:lang w:val="cs-CZ"/>
        </w:rPr>
        <w:t xml:space="preserve"> </w:t>
      </w:r>
      <w:bookmarkEnd w:id="50"/>
      <w:r w:rsidR="00887756" w:rsidRPr="00AD17DF">
        <w:rPr>
          <w:rFonts w:ascii="Times New Roman" w:hAnsi="Times New Roman"/>
          <w:b w:val="0"/>
          <w:i w:val="0"/>
          <w:szCs w:val="22"/>
          <w:lang w:val="cs-CZ"/>
        </w:rPr>
        <w:t xml:space="preserve">Dopravce bere na vědomí a souhlasí s tím, že </w:t>
      </w:r>
      <w:r w:rsidR="0003708D">
        <w:rPr>
          <w:rFonts w:ascii="Times New Roman" w:hAnsi="Times New Roman"/>
          <w:b w:val="0"/>
          <w:i w:val="0"/>
          <w:szCs w:val="22"/>
          <w:lang w:val="cs-CZ"/>
        </w:rPr>
        <w:t>Z</w:t>
      </w:r>
      <w:r w:rsidR="00887756" w:rsidRPr="00AD17DF">
        <w:rPr>
          <w:rFonts w:ascii="Times New Roman" w:hAnsi="Times New Roman"/>
          <w:b w:val="0"/>
          <w:i w:val="0"/>
          <w:szCs w:val="22"/>
          <w:lang w:val="cs-CZ"/>
        </w:rPr>
        <w:t xml:space="preserve">měna </w:t>
      </w:r>
      <w:r w:rsidR="0009479F" w:rsidRPr="00AD17DF">
        <w:rPr>
          <w:rFonts w:ascii="Times New Roman" w:hAnsi="Times New Roman"/>
          <w:b w:val="0"/>
          <w:i w:val="0"/>
          <w:szCs w:val="22"/>
          <w:lang w:val="cs-CZ"/>
        </w:rPr>
        <w:t xml:space="preserve">plnění </w:t>
      </w:r>
      <w:r w:rsidR="00887756" w:rsidRPr="00AD17DF">
        <w:rPr>
          <w:rFonts w:ascii="Times New Roman" w:hAnsi="Times New Roman"/>
          <w:b w:val="0"/>
          <w:i w:val="0"/>
          <w:szCs w:val="22"/>
          <w:lang w:val="cs-CZ"/>
        </w:rPr>
        <w:t xml:space="preserve">může znamenat </w:t>
      </w:r>
      <w:r w:rsidR="0009479F" w:rsidRPr="00AD17DF">
        <w:rPr>
          <w:rFonts w:ascii="Times New Roman" w:hAnsi="Times New Roman"/>
          <w:b w:val="0"/>
          <w:i w:val="0"/>
          <w:szCs w:val="22"/>
          <w:lang w:val="cs-CZ"/>
        </w:rPr>
        <w:t xml:space="preserve">zejména </w:t>
      </w:r>
      <w:r w:rsidR="00887756" w:rsidRPr="00AD17DF">
        <w:rPr>
          <w:rFonts w:ascii="Times New Roman" w:hAnsi="Times New Roman"/>
          <w:b w:val="0"/>
          <w:i w:val="0"/>
          <w:szCs w:val="22"/>
          <w:lang w:val="cs-CZ"/>
        </w:rPr>
        <w:t xml:space="preserve">zvýšení </w:t>
      </w:r>
      <w:r w:rsidR="00926B14" w:rsidRPr="00AD17DF">
        <w:rPr>
          <w:rFonts w:ascii="Times New Roman" w:hAnsi="Times New Roman"/>
          <w:b w:val="0"/>
          <w:i w:val="0"/>
          <w:szCs w:val="22"/>
          <w:lang w:val="cs-CZ"/>
        </w:rPr>
        <w:t xml:space="preserve">ročních </w:t>
      </w:r>
      <w:r w:rsidR="00A2546A">
        <w:rPr>
          <w:rFonts w:ascii="Times New Roman" w:hAnsi="Times New Roman"/>
          <w:b w:val="0"/>
          <w:i w:val="0"/>
          <w:szCs w:val="22"/>
          <w:lang w:val="cs-CZ"/>
        </w:rPr>
        <w:t xml:space="preserve">dopravních </w:t>
      </w:r>
      <w:r w:rsidR="00887756" w:rsidRPr="00AD17DF">
        <w:rPr>
          <w:rFonts w:ascii="Times New Roman" w:hAnsi="Times New Roman"/>
          <w:b w:val="0"/>
          <w:i w:val="0"/>
          <w:szCs w:val="22"/>
          <w:lang w:val="cs-CZ"/>
        </w:rPr>
        <w:t>výkonů</w:t>
      </w:r>
      <w:r w:rsidR="007C3501" w:rsidRPr="00AD17DF">
        <w:rPr>
          <w:rFonts w:ascii="Times New Roman" w:hAnsi="Times New Roman"/>
          <w:b w:val="0"/>
          <w:i w:val="0"/>
          <w:szCs w:val="22"/>
          <w:lang w:val="cs-CZ"/>
        </w:rPr>
        <w:t xml:space="preserve"> </w:t>
      </w:r>
      <w:r w:rsidR="00642A68" w:rsidRPr="00AD17DF">
        <w:rPr>
          <w:rFonts w:ascii="Times New Roman" w:hAnsi="Times New Roman"/>
          <w:b w:val="0"/>
          <w:i w:val="0"/>
          <w:szCs w:val="22"/>
          <w:lang w:val="cs-CZ"/>
        </w:rPr>
        <w:t>(</w:t>
      </w:r>
      <w:r w:rsidR="00926B14" w:rsidRPr="00AD17DF">
        <w:rPr>
          <w:rFonts w:ascii="Times New Roman" w:hAnsi="Times New Roman"/>
          <w:b w:val="0"/>
          <w:i w:val="0"/>
          <w:szCs w:val="22"/>
          <w:lang w:val="cs-CZ"/>
        </w:rPr>
        <w:t xml:space="preserve">Objednávka </w:t>
      </w:r>
      <w:r w:rsidR="00C65C76">
        <w:rPr>
          <w:rFonts w:ascii="Times New Roman" w:hAnsi="Times New Roman"/>
          <w:b w:val="0"/>
          <w:i w:val="0"/>
          <w:szCs w:val="22"/>
          <w:lang w:val="cs-CZ"/>
        </w:rPr>
        <w:t>jízdního řádu</w:t>
      </w:r>
      <w:r w:rsidR="00926B14" w:rsidRPr="00AD17DF">
        <w:rPr>
          <w:rFonts w:ascii="Times New Roman" w:hAnsi="Times New Roman"/>
          <w:b w:val="0"/>
          <w:i w:val="0"/>
          <w:szCs w:val="22"/>
          <w:lang w:val="cs-CZ"/>
        </w:rPr>
        <w:t xml:space="preserve"> proti Rámcovému </w:t>
      </w:r>
      <w:r w:rsidR="00C65C76">
        <w:rPr>
          <w:rFonts w:ascii="Times New Roman" w:hAnsi="Times New Roman"/>
          <w:b w:val="0"/>
          <w:i w:val="0"/>
          <w:szCs w:val="22"/>
          <w:lang w:val="cs-CZ"/>
        </w:rPr>
        <w:t>jízdnímu řádu</w:t>
      </w:r>
      <w:r w:rsidR="00642A68" w:rsidRPr="00AD17DF">
        <w:rPr>
          <w:rFonts w:ascii="Times New Roman" w:hAnsi="Times New Roman"/>
          <w:b w:val="0"/>
          <w:i w:val="0"/>
          <w:szCs w:val="22"/>
          <w:lang w:val="cs-CZ"/>
        </w:rPr>
        <w:t>)</w:t>
      </w:r>
      <w:r w:rsidR="00C8703B" w:rsidRPr="00AD17DF">
        <w:rPr>
          <w:rFonts w:ascii="Times New Roman" w:hAnsi="Times New Roman"/>
          <w:b w:val="0"/>
          <w:i w:val="0"/>
          <w:szCs w:val="22"/>
          <w:lang w:val="cs-CZ"/>
        </w:rPr>
        <w:t xml:space="preserve"> </w:t>
      </w:r>
      <w:r w:rsidR="00734E2D" w:rsidRPr="00AD17DF">
        <w:rPr>
          <w:rFonts w:ascii="Times New Roman" w:hAnsi="Times New Roman"/>
          <w:b w:val="0"/>
          <w:i w:val="0"/>
          <w:szCs w:val="22"/>
          <w:lang w:val="cs-CZ"/>
        </w:rPr>
        <w:t>tak, aby Objednávka</w:t>
      </w:r>
      <w:r w:rsidR="00734E2D">
        <w:rPr>
          <w:rFonts w:ascii="Times New Roman" w:hAnsi="Times New Roman"/>
          <w:b w:val="0"/>
          <w:i w:val="0"/>
          <w:szCs w:val="22"/>
          <w:lang w:val="cs-CZ"/>
        </w:rPr>
        <w:t xml:space="preserve"> jízdního řádu</w:t>
      </w:r>
      <w:r w:rsidR="00734E2D" w:rsidRPr="00AD17DF">
        <w:rPr>
          <w:rFonts w:ascii="Times New Roman" w:hAnsi="Times New Roman"/>
          <w:b w:val="0"/>
          <w:i w:val="0"/>
          <w:szCs w:val="22"/>
          <w:lang w:val="cs-CZ"/>
        </w:rPr>
        <w:t xml:space="preserve"> nebo požadavek Objednatele na změnu Jízdních řádů zajistily, že skutečný objem realizovaných </w:t>
      </w:r>
      <w:r w:rsidR="00734E2D">
        <w:rPr>
          <w:rFonts w:ascii="Times New Roman" w:hAnsi="Times New Roman"/>
          <w:b w:val="0"/>
          <w:i w:val="0"/>
          <w:szCs w:val="22"/>
          <w:lang w:val="cs-CZ"/>
        </w:rPr>
        <w:t xml:space="preserve">dopravních výkonů </w:t>
      </w:r>
      <w:r w:rsidR="00734E2D" w:rsidRPr="00AD17DF">
        <w:rPr>
          <w:rFonts w:ascii="Times New Roman" w:hAnsi="Times New Roman"/>
          <w:b w:val="0"/>
          <w:i w:val="0"/>
          <w:szCs w:val="22"/>
          <w:lang w:val="cs-CZ"/>
        </w:rPr>
        <w:t xml:space="preserve">v každém roce platnosti Smlouvy </w:t>
      </w:r>
      <w:r w:rsidR="00734E2D" w:rsidRPr="00734E2D">
        <w:rPr>
          <w:rFonts w:ascii="Times New Roman" w:hAnsi="Times New Roman"/>
          <w:b w:val="0"/>
          <w:i w:val="0"/>
          <w:szCs w:val="22"/>
          <w:lang w:val="cs-CZ"/>
        </w:rPr>
        <w:t xml:space="preserve">nepřesáhne 150 % dopravních výkonů dle Rámcových jízdních řádů, nedohodnou-li se Smluvní strany jinak, </w:t>
      </w:r>
      <w:r w:rsidR="008D579C" w:rsidRPr="00734E2D">
        <w:rPr>
          <w:rFonts w:ascii="Times New Roman" w:hAnsi="Times New Roman"/>
          <w:b w:val="0"/>
          <w:i w:val="0"/>
          <w:szCs w:val="22"/>
          <w:lang w:val="cs-CZ"/>
        </w:rPr>
        <w:t xml:space="preserve">nebo </w:t>
      </w:r>
      <w:r w:rsidR="00887756" w:rsidRPr="00734E2D">
        <w:rPr>
          <w:rFonts w:ascii="Times New Roman" w:hAnsi="Times New Roman"/>
          <w:b w:val="0"/>
          <w:i w:val="0"/>
          <w:szCs w:val="22"/>
          <w:lang w:val="cs-CZ"/>
        </w:rPr>
        <w:t>snížení</w:t>
      </w:r>
      <w:r w:rsidR="00532537" w:rsidRPr="00734E2D">
        <w:rPr>
          <w:rFonts w:ascii="Times New Roman" w:hAnsi="Times New Roman"/>
          <w:b w:val="0"/>
          <w:i w:val="0"/>
          <w:szCs w:val="22"/>
          <w:lang w:val="cs-CZ"/>
        </w:rPr>
        <w:t xml:space="preserve"> </w:t>
      </w:r>
      <w:r w:rsidR="00A2546A" w:rsidRPr="00734E2D">
        <w:rPr>
          <w:rFonts w:ascii="Times New Roman" w:hAnsi="Times New Roman"/>
          <w:b w:val="0"/>
          <w:i w:val="0"/>
          <w:szCs w:val="22"/>
          <w:lang w:val="cs-CZ"/>
        </w:rPr>
        <w:t xml:space="preserve">dopravních </w:t>
      </w:r>
      <w:r w:rsidR="00532537" w:rsidRPr="00734E2D">
        <w:rPr>
          <w:rFonts w:ascii="Times New Roman" w:hAnsi="Times New Roman"/>
          <w:b w:val="0"/>
          <w:i w:val="0"/>
          <w:szCs w:val="22"/>
          <w:lang w:val="cs-CZ"/>
        </w:rPr>
        <w:t>výkonů</w:t>
      </w:r>
      <w:r w:rsidR="004D6111" w:rsidRPr="00734E2D">
        <w:rPr>
          <w:rFonts w:ascii="Times New Roman" w:hAnsi="Times New Roman"/>
          <w:b w:val="0"/>
          <w:i w:val="0"/>
          <w:szCs w:val="22"/>
          <w:lang w:val="cs-CZ"/>
        </w:rPr>
        <w:t xml:space="preserve"> tak, </w:t>
      </w:r>
      <w:r w:rsidR="0008558A" w:rsidRPr="00734E2D">
        <w:rPr>
          <w:rFonts w:ascii="Times New Roman" w:hAnsi="Times New Roman"/>
          <w:b w:val="0"/>
          <w:i w:val="0"/>
          <w:szCs w:val="22"/>
          <w:lang w:val="cs-CZ"/>
        </w:rPr>
        <w:t>aby Objednávka</w:t>
      </w:r>
      <w:r w:rsidR="00C65C76" w:rsidRPr="00734E2D">
        <w:rPr>
          <w:rFonts w:ascii="Times New Roman" w:hAnsi="Times New Roman"/>
          <w:b w:val="0"/>
          <w:i w:val="0"/>
          <w:szCs w:val="22"/>
          <w:lang w:val="cs-CZ"/>
        </w:rPr>
        <w:t xml:space="preserve"> jízdního řádu</w:t>
      </w:r>
      <w:r w:rsidR="0008558A" w:rsidRPr="00734E2D">
        <w:rPr>
          <w:rFonts w:ascii="Times New Roman" w:hAnsi="Times New Roman"/>
          <w:b w:val="0"/>
          <w:i w:val="0"/>
          <w:szCs w:val="22"/>
          <w:lang w:val="cs-CZ"/>
        </w:rPr>
        <w:t xml:space="preserve"> nebo požadavek Objednatele na změnu Jízdních řádů zajistily, že skutečný objem realizovaných </w:t>
      </w:r>
      <w:r w:rsidR="00A2546A" w:rsidRPr="00734E2D">
        <w:rPr>
          <w:rFonts w:ascii="Times New Roman" w:hAnsi="Times New Roman"/>
          <w:b w:val="0"/>
          <w:i w:val="0"/>
          <w:szCs w:val="22"/>
          <w:lang w:val="cs-CZ"/>
        </w:rPr>
        <w:t xml:space="preserve">dopravních výkonů </w:t>
      </w:r>
      <w:r w:rsidR="0008558A" w:rsidRPr="00734E2D">
        <w:rPr>
          <w:rFonts w:ascii="Times New Roman" w:hAnsi="Times New Roman"/>
          <w:b w:val="0"/>
          <w:i w:val="0"/>
          <w:szCs w:val="22"/>
          <w:lang w:val="cs-CZ"/>
        </w:rPr>
        <w:t xml:space="preserve">v každém roce platnosti Smlouvy dosáhl alespoň </w:t>
      </w:r>
      <w:r w:rsidR="00585F2A" w:rsidRPr="00734E2D">
        <w:rPr>
          <w:rFonts w:ascii="Times New Roman" w:hAnsi="Times New Roman"/>
          <w:b w:val="0"/>
          <w:i w:val="0"/>
          <w:szCs w:val="22"/>
          <w:lang w:val="cs-CZ"/>
        </w:rPr>
        <w:t>75</w:t>
      </w:r>
      <w:r w:rsidR="004D6111" w:rsidRPr="00734E2D">
        <w:rPr>
          <w:rFonts w:ascii="Times New Roman" w:hAnsi="Times New Roman"/>
          <w:b w:val="0"/>
          <w:i w:val="0"/>
          <w:szCs w:val="22"/>
          <w:lang w:val="cs-CZ"/>
        </w:rPr>
        <w:t xml:space="preserve"> %</w:t>
      </w:r>
      <w:r w:rsidR="00FD6159">
        <w:rPr>
          <w:rFonts w:ascii="Times New Roman" w:hAnsi="Times New Roman"/>
          <w:b w:val="0"/>
          <w:i w:val="0"/>
          <w:szCs w:val="22"/>
          <w:lang w:val="cs-CZ"/>
        </w:rPr>
        <w:t xml:space="preserve"> </w:t>
      </w:r>
      <w:r w:rsidR="00A2546A">
        <w:rPr>
          <w:rFonts w:ascii="Times New Roman" w:hAnsi="Times New Roman"/>
          <w:b w:val="0"/>
          <w:i w:val="0"/>
          <w:szCs w:val="22"/>
          <w:lang w:val="cs-CZ"/>
        </w:rPr>
        <w:t>dopravních výkonů</w:t>
      </w:r>
      <w:r w:rsidR="004D6111" w:rsidRPr="00AD17DF">
        <w:rPr>
          <w:rFonts w:ascii="Times New Roman" w:hAnsi="Times New Roman"/>
          <w:b w:val="0"/>
          <w:i w:val="0"/>
          <w:szCs w:val="22"/>
          <w:lang w:val="cs-CZ"/>
        </w:rPr>
        <w:t xml:space="preserve"> dle Rámcových jízdních řádů</w:t>
      </w:r>
      <w:r w:rsidR="003A49B7">
        <w:rPr>
          <w:rFonts w:ascii="Times New Roman" w:hAnsi="Times New Roman"/>
          <w:b w:val="0"/>
          <w:i w:val="0"/>
          <w:szCs w:val="22"/>
          <w:lang w:val="cs-CZ"/>
        </w:rPr>
        <w:t>, nedohodnou-li se Smluvní strany jinak</w:t>
      </w:r>
      <w:r w:rsidR="008D579C" w:rsidRPr="00AD17DF">
        <w:rPr>
          <w:rFonts w:ascii="Times New Roman" w:hAnsi="Times New Roman"/>
          <w:b w:val="0"/>
          <w:i w:val="0"/>
          <w:szCs w:val="22"/>
          <w:lang w:val="cs-CZ"/>
        </w:rPr>
        <w:t>.</w:t>
      </w:r>
      <w:r w:rsidR="000021A1" w:rsidRPr="00AD17DF">
        <w:rPr>
          <w:rFonts w:ascii="Times New Roman" w:hAnsi="Times New Roman"/>
          <w:b w:val="0"/>
          <w:i w:val="0"/>
          <w:szCs w:val="22"/>
          <w:lang w:val="cs-CZ"/>
        </w:rPr>
        <w:t xml:space="preserve"> Do limitu </w:t>
      </w:r>
      <w:r w:rsidR="00A05E3D" w:rsidRPr="00AD17DF">
        <w:rPr>
          <w:rFonts w:ascii="Times New Roman" w:hAnsi="Times New Roman"/>
          <w:b w:val="0"/>
          <w:i w:val="0"/>
          <w:szCs w:val="22"/>
          <w:lang w:val="cs-CZ"/>
        </w:rPr>
        <w:t xml:space="preserve">snížení výkonů </w:t>
      </w:r>
      <w:r w:rsidR="000021A1" w:rsidRPr="00AD17DF">
        <w:rPr>
          <w:rFonts w:ascii="Times New Roman" w:hAnsi="Times New Roman"/>
          <w:b w:val="0"/>
          <w:i w:val="0"/>
          <w:szCs w:val="22"/>
          <w:lang w:val="cs-CZ"/>
        </w:rPr>
        <w:t>uvedeného v předchozí větě se nezapočítávají výkony zajištěné Náhradní dopravou.</w:t>
      </w:r>
      <w:r w:rsidR="00532537" w:rsidRPr="00AD17DF">
        <w:rPr>
          <w:rFonts w:ascii="Times New Roman" w:hAnsi="Times New Roman"/>
          <w:b w:val="0"/>
          <w:i w:val="0"/>
          <w:szCs w:val="22"/>
          <w:lang w:val="cs-CZ"/>
        </w:rPr>
        <w:t xml:space="preserve"> </w:t>
      </w:r>
      <w:r w:rsidR="00926B14" w:rsidRPr="00AD17DF">
        <w:rPr>
          <w:rFonts w:ascii="Times New Roman" w:hAnsi="Times New Roman"/>
          <w:b w:val="0"/>
          <w:i w:val="0"/>
          <w:szCs w:val="22"/>
          <w:lang w:val="cs-CZ"/>
        </w:rPr>
        <w:t xml:space="preserve">Limit snížení výkonu může být překročen z důvodu snížení kapacity dráhy na straně Provozovatele dráhy. </w:t>
      </w:r>
      <w:r w:rsidR="003A47AD">
        <w:rPr>
          <w:rFonts w:ascii="Times New Roman" w:hAnsi="Times New Roman"/>
          <w:b w:val="0"/>
          <w:i w:val="0"/>
          <w:szCs w:val="22"/>
          <w:lang w:val="cs-CZ"/>
        </w:rPr>
        <w:t>Pokud by mělo meziročně dojít k navýšení o více než 10 % dopravních výkonů</w:t>
      </w:r>
      <w:r w:rsidR="003A47AD" w:rsidRPr="00AD17DF">
        <w:rPr>
          <w:rFonts w:ascii="Times New Roman" w:hAnsi="Times New Roman"/>
          <w:b w:val="0"/>
          <w:i w:val="0"/>
          <w:szCs w:val="22"/>
          <w:lang w:val="cs-CZ"/>
        </w:rPr>
        <w:t xml:space="preserve"> dle Rámcových jízdních řádů</w:t>
      </w:r>
      <w:r w:rsidR="003A47AD">
        <w:rPr>
          <w:rFonts w:ascii="Times New Roman" w:hAnsi="Times New Roman"/>
          <w:b w:val="0"/>
          <w:i w:val="0"/>
          <w:szCs w:val="22"/>
          <w:lang w:val="cs-CZ"/>
        </w:rPr>
        <w:t xml:space="preserve">, je Objednatel povinen tento požadavek sdělit Dopravci nejméně 9 měsíců před účinností takové změny, nedohodne-li se s Dopravcem jinak. </w:t>
      </w:r>
      <w:r w:rsidR="008D579C" w:rsidRPr="00AD17DF">
        <w:rPr>
          <w:rFonts w:ascii="Times New Roman" w:hAnsi="Times New Roman"/>
          <w:b w:val="0"/>
          <w:i w:val="0"/>
          <w:szCs w:val="22"/>
          <w:lang w:val="cs-CZ"/>
        </w:rPr>
        <w:t xml:space="preserve">Změny plnění se mohou projevit rovněž způsoby uvedenými v odst. </w:t>
      </w:r>
      <w:r w:rsidR="008D579C" w:rsidRPr="00AD17DF">
        <w:rPr>
          <w:rFonts w:ascii="Times New Roman" w:hAnsi="Times New Roman"/>
          <w:b w:val="0"/>
          <w:i w:val="0"/>
          <w:szCs w:val="22"/>
          <w:lang w:val="cs-CZ"/>
        </w:rPr>
        <w:fldChar w:fldCharType="begin"/>
      </w:r>
      <w:r w:rsidR="008D579C" w:rsidRPr="00AD17DF">
        <w:rPr>
          <w:rFonts w:ascii="Times New Roman" w:hAnsi="Times New Roman"/>
          <w:b w:val="0"/>
          <w:i w:val="0"/>
          <w:szCs w:val="22"/>
          <w:lang w:val="cs-CZ"/>
        </w:rPr>
        <w:instrText xml:space="preserve"> REF _Ref491670853 \r \h </w:instrText>
      </w:r>
      <w:r w:rsidR="008D579C" w:rsidRPr="00AD17DF">
        <w:rPr>
          <w:rFonts w:ascii="Times New Roman" w:hAnsi="Times New Roman"/>
          <w:b w:val="0"/>
          <w:i w:val="0"/>
          <w:szCs w:val="22"/>
          <w:lang w:val="cs-CZ"/>
        </w:rPr>
      </w:r>
      <w:r w:rsidR="008D579C"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7.2</w:t>
      </w:r>
      <w:r w:rsidR="008D579C" w:rsidRPr="00AD17DF">
        <w:rPr>
          <w:rFonts w:ascii="Times New Roman" w:hAnsi="Times New Roman"/>
          <w:b w:val="0"/>
          <w:i w:val="0"/>
          <w:szCs w:val="22"/>
          <w:lang w:val="cs-CZ"/>
        </w:rPr>
        <w:fldChar w:fldCharType="end"/>
      </w:r>
      <w:r w:rsidR="0003708D">
        <w:rPr>
          <w:rFonts w:ascii="Times New Roman" w:hAnsi="Times New Roman"/>
          <w:b w:val="0"/>
          <w:i w:val="0"/>
          <w:szCs w:val="22"/>
          <w:lang w:val="cs-CZ"/>
        </w:rPr>
        <w:t xml:space="preserve"> této Smlouvy</w:t>
      </w:r>
      <w:r w:rsidR="008D579C" w:rsidRPr="00AD17DF">
        <w:rPr>
          <w:rFonts w:ascii="Times New Roman" w:hAnsi="Times New Roman"/>
          <w:b w:val="0"/>
          <w:i w:val="0"/>
          <w:szCs w:val="22"/>
          <w:lang w:val="cs-CZ"/>
        </w:rPr>
        <w:t xml:space="preserve">. </w:t>
      </w:r>
      <w:r w:rsidR="00887756" w:rsidRPr="00AD17DF">
        <w:rPr>
          <w:rFonts w:ascii="Times New Roman" w:hAnsi="Times New Roman"/>
          <w:b w:val="0"/>
          <w:i w:val="0"/>
          <w:szCs w:val="22"/>
          <w:lang w:val="cs-CZ"/>
        </w:rPr>
        <w:t xml:space="preserve">Charakter Změny </w:t>
      </w:r>
      <w:r w:rsidR="00532537" w:rsidRPr="00AD17DF">
        <w:rPr>
          <w:rFonts w:ascii="Times New Roman" w:hAnsi="Times New Roman"/>
          <w:b w:val="0"/>
          <w:i w:val="0"/>
          <w:szCs w:val="22"/>
          <w:lang w:val="cs-CZ"/>
        </w:rPr>
        <w:t xml:space="preserve">plnění </w:t>
      </w:r>
      <w:r w:rsidR="00887756" w:rsidRPr="00AD17DF">
        <w:rPr>
          <w:rFonts w:ascii="Times New Roman" w:hAnsi="Times New Roman"/>
          <w:b w:val="0"/>
          <w:i w:val="0"/>
          <w:szCs w:val="22"/>
          <w:lang w:val="cs-CZ"/>
        </w:rPr>
        <w:t>může být dlouhodobý i krátkodobý, a to v závislosti na změnách potřeb Objednatel</w:t>
      </w:r>
      <w:r w:rsidR="00B33E08" w:rsidRPr="00AD17DF">
        <w:rPr>
          <w:rFonts w:ascii="Times New Roman" w:hAnsi="Times New Roman"/>
          <w:b w:val="0"/>
          <w:i w:val="0"/>
          <w:szCs w:val="22"/>
          <w:lang w:val="cs-CZ"/>
        </w:rPr>
        <w:t>e</w:t>
      </w:r>
      <w:r w:rsidR="00887756" w:rsidRPr="00AD17DF">
        <w:rPr>
          <w:rFonts w:ascii="Times New Roman" w:hAnsi="Times New Roman"/>
          <w:b w:val="0"/>
          <w:i w:val="0"/>
          <w:szCs w:val="22"/>
          <w:lang w:val="cs-CZ"/>
        </w:rPr>
        <w:t xml:space="preserve"> při plnění jeho povinnosti zajistit dopravní obslužnost</w:t>
      </w:r>
      <w:r w:rsidR="00533250">
        <w:rPr>
          <w:rFonts w:ascii="Times New Roman" w:hAnsi="Times New Roman"/>
          <w:b w:val="0"/>
          <w:i w:val="0"/>
          <w:szCs w:val="22"/>
          <w:lang w:val="cs-CZ"/>
        </w:rPr>
        <w:t>.</w:t>
      </w:r>
      <w:r w:rsidR="00887756" w:rsidRPr="00AD17DF">
        <w:rPr>
          <w:rFonts w:ascii="Times New Roman" w:hAnsi="Times New Roman"/>
          <w:b w:val="0"/>
          <w:i w:val="0"/>
          <w:szCs w:val="22"/>
          <w:lang w:val="cs-CZ"/>
        </w:rPr>
        <w:t xml:space="preserve"> Objednatel může po Dopravci požadovat Změnu </w:t>
      </w:r>
      <w:r w:rsidR="00532537" w:rsidRPr="00AD17DF">
        <w:rPr>
          <w:rFonts w:ascii="Times New Roman" w:hAnsi="Times New Roman"/>
          <w:b w:val="0"/>
          <w:i w:val="0"/>
          <w:szCs w:val="22"/>
          <w:lang w:val="cs-CZ"/>
        </w:rPr>
        <w:t xml:space="preserve">plnění </w:t>
      </w:r>
      <w:r w:rsidR="00887756" w:rsidRPr="00AD17DF">
        <w:rPr>
          <w:rFonts w:ascii="Times New Roman" w:hAnsi="Times New Roman"/>
          <w:b w:val="0"/>
          <w:i w:val="0"/>
          <w:szCs w:val="22"/>
          <w:lang w:val="cs-CZ"/>
        </w:rPr>
        <w:t>zejména, nikoliv však výlučně, z</w:t>
      </w:r>
      <w:r w:rsidR="006870CA" w:rsidRPr="00AD17DF">
        <w:rPr>
          <w:rFonts w:ascii="Times New Roman" w:hAnsi="Times New Roman"/>
          <w:b w:val="0"/>
          <w:i w:val="0"/>
          <w:szCs w:val="22"/>
          <w:lang w:val="cs-CZ"/>
        </w:rPr>
        <w:t> následujících důvodů:</w:t>
      </w:r>
      <w:bookmarkEnd w:id="49"/>
    </w:p>
    <w:p w14:paraId="187C4569" w14:textId="77777777" w:rsidR="006870CA" w:rsidRPr="00AD17DF" w:rsidRDefault="006870CA" w:rsidP="009035F8">
      <w:pPr>
        <w:pStyle w:val="Claneka"/>
        <w:widowControl/>
        <w:tabs>
          <w:tab w:val="num" w:pos="1276"/>
          <w:tab w:val="num" w:pos="1309"/>
        </w:tabs>
        <w:ind w:left="1134"/>
        <w:rPr>
          <w:szCs w:val="22"/>
        </w:rPr>
      </w:pPr>
      <w:r w:rsidRPr="00AD17DF">
        <w:rPr>
          <w:szCs w:val="22"/>
        </w:rPr>
        <w:t xml:space="preserve">v souvislosti se změnou přepravních potřeb v území (např. vznik či zánik školského zařízení, úprava směnného provozu zaměstnavatelů, vznik nebo zánik pracovních příležitostí, </w:t>
      </w:r>
      <w:r w:rsidR="00EC1630" w:rsidRPr="00AD17DF">
        <w:rPr>
          <w:szCs w:val="22"/>
        </w:rPr>
        <w:t>změna dopravního řešení na území sousedního kraje</w:t>
      </w:r>
      <w:r w:rsidR="00E26C14" w:rsidRPr="00AD17DF">
        <w:rPr>
          <w:szCs w:val="22"/>
        </w:rPr>
        <w:t xml:space="preserve"> nebo sousedního státu</w:t>
      </w:r>
      <w:r w:rsidR="00EC1630" w:rsidRPr="00AD17DF">
        <w:rPr>
          <w:szCs w:val="22"/>
        </w:rPr>
        <w:t xml:space="preserve">, </w:t>
      </w:r>
      <w:r w:rsidR="00774C7D" w:rsidRPr="00AD17DF">
        <w:rPr>
          <w:szCs w:val="22"/>
        </w:rPr>
        <w:t xml:space="preserve">uzavření smlouvy o úhradě kompenzace na zajištění dopravní obslužnosti veřejnou </w:t>
      </w:r>
      <w:r w:rsidR="00EB24B8" w:rsidRPr="00AD17DF">
        <w:rPr>
          <w:szCs w:val="22"/>
        </w:rPr>
        <w:t xml:space="preserve">drážní </w:t>
      </w:r>
      <w:r w:rsidR="00774C7D" w:rsidRPr="00AD17DF">
        <w:rPr>
          <w:szCs w:val="22"/>
        </w:rPr>
        <w:t xml:space="preserve">osobní dopravou na území jiného kraje </w:t>
      </w:r>
      <w:r w:rsidR="00E26C14" w:rsidRPr="00AD17DF">
        <w:rPr>
          <w:szCs w:val="22"/>
        </w:rPr>
        <w:t xml:space="preserve">nebo jiného státu </w:t>
      </w:r>
      <w:r w:rsidR="00774C7D" w:rsidRPr="00AD17DF">
        <w:rPr>
          <w:szCs w:val="22"/>
        </w:rPr>
        <w:t xml:space="preserve">s jiným objednatelem dopravy </w:t>
      </w:r>
      <w:r w:rsidRPr="00AD17DF">
        <w:rPr>
          <w:szCs w:val="22"/>
        </w:rPr>
        <w:t>apod.)</w:t>
      </w:r>
      <w:r w:rsidR="00BE69CF" w:rsidRPr="00AD17DF">
        <w:rPr>
          <w:szCs w:val="22"/>
        </w:rPr>
        <w:t>;</w:t>
      </w:r>
    </w:p>
    <w:p w14:paraId="727F9CCA" w14:textId="77777777" w:rsidR="006870CA" w:rsidRPr="00AD17DF" w:rsidRDefault="006870CA" w:rsidP="009035F8">
      <w:pPr>
        <w:pStyle w:val="Claneka"/>
        <w:widowControl/>
        <w:tabs>
          <w:tab w:val="num" w:pos="1276"/>
          <w:tab w:val="num" w:pos="1309"/>
        </w:tabs>
        <w:ind w:left="1134"/>
        <w:rPr>
          <w:szCs w:val="22"/>
        </w:rPr>
      </w:pPr>
      <w:r w:rsidRPr="00AD17DF">
        <w:rPr>
          <w:szCs w:val="22"/>
        </w:rPr>
        <w:t>na základě aktuálních přepravních potřeb</w:t>
      </w:r>
      <w:r w:rsidR="005270BD" w:rsidRPr="00AD17DF">
        <w:rPr>
          <w:szCs w:val="22"/>
        </w:rPr>
        <w:t xml:space="preserve"> Objednatele</w:t>
      </w:r>
      <w:r w:rsidR="00BE69CF" w:rsidRPr="00AD17DF">
        <w:rPr>
          <w:szCs w:val="22"/>
        </w:rPr>
        <w:t>;</w:t>
      </w:r>
    </w:p>
    <w:p w14:paraId="24AEF4CF" w14:textId="29D5EC6C" w:rsidR="009E6F93" w:rsidRPr="00AD17DF" w:rsidRDefault="006870CA" w:rsidP="009035F8">
      <w:pPr>
        <w:pStyle w:val="Claneka"/>
        <w:widowControl/>
        <w:tabs>
          <w:tab w:val="num" w:pos="1276"/>
          <w:tab w:val="num" w:pos="1309"/>
        </w:tabs>
        <w:ind w:left="1134"/>
        <w:rPr>
          <w:szCs w:val="22"/>
        </w:rPr>
      </w:pPr>
      <w:r w:rsidRPr="00AD17DF">
        <w:rPr>
          <w:szCs w:val="22"/>
        </w:rPr>
        <w:t>z důvodů dopravních omezení</w:t>
      </w:r>
      <w:r w:rsidR="00271D5F" w:rsidRPr="00AD17DF">
        <w:rPr>
          <w:szCs w:val="22"/>
        </w:rPr>
        <w:t xml:space="preserve"> či</w:t>
      </w:r>
      <w:r w:rsidRPr="00AD17DF">
        <w:rPr>
          <w:szCs w:val="22"/>
        </w:rPr>
        <w:t xml:space="preserve"> </w:t>
      </w:r>
      <w:r w:rsidR="00CF0A87" w:rsidRPr="00AD17DF">
        <w:rPr>
          <w:szCs w:val="22"/>
        </w:rPr>
        <w:t>výluk</w:t>
      </w:r>
      <w:r w:rsidR="002F3F13" w:rsidRPr="00AD17DF">
        <w:rPr>
          <w:szCs w:val="22"/>
        </w:rPr>
        <w:t>;</w:t>
      </w:r>
    </w:p>
    <w:p w14:paraId="66F273C0" w14:textId="657A2360" w:rsidR="006870CA" w:rsidRPr="00AD17DF" w:rsidRDefault="009E6F93" w:rsidP="009035F8">
      <w:pPr>
        <w:pStyle w:val="Claneka"/>
        <w:widowControl/>
        <w:tabs>
          <w:tab w:val="num" w:pos="1276"/>
          <w:tab w:val="num" w:pos="1309"/>
        </w:tabs>
        <w:ind w:left="1134"/>
        <w:rPr>
          <w:szCs w:val="22"/>
        </w:rPr>
      </w:pPr>
      <w:r w:rsidRPr="00AD17DF">
        <w:rPr>
          <w:szCs w:val="22"/>
        </w:rPr>
        <w:t>zánik</w:t>
      </w:r>
      <w:r w:rsidR="006C6F2F" w:rsidRPr="00AD17DF">
        <w:rPr>
          <w:szCs w:val="22"/>
        </w:rPr>
        <w:t>u</w:t>
      </w:r>
      <w:r w:rsidRPr="00AD17DF">
        <w:rPr>
          <w:szCs w:val="22"/>
        </w:rPr>
        <w:t xml:space="preserve"> některých dopravních spojení</w:t>
      </w:r>
      <w:r w:rsidR="00BE69CF" w:rsidRPr="00AD17DF">
        <w:rPr>
          <w:szCs w:val="22"/>
        </w:rPr>
        <w:t>;</w:t>
      </w:r>
    </w:p>
    <w:p w14:paraId="7E4F82AF" w14:textId="33B4D643" w:rsidR="006870CA" w:rsidRPr="00AD17DF" w:rsidRDefault="006870CA" w:rsidP="009035F8">
      <w:pPr>
        <w:pStyle w:val="Claneka"/>
        <w:widowControl/>
        <w:tabs>
          <w:tab w:val="num" w:pos="1276"/>
          <w:tab w:val="num" w:pos="1309"/>
        </w:tabs>
        <w:ind w:left="1134"/>
        <w:rPr>
          <w:szCs w:val="22"/>
        </w:rPr>
      </w:pPr>
      <w:r w:rsidRPr="00AD17DF">
        <w:rPr>
          <w:szCs w:val="22"/>
        </w:rPr>
        <w:t>změny standardů dopravní obslužnosti</w:t>
      </w:r>
      <w:r w:rsidR="002F3F13" w:rsidRPr="00AD17DF">
        <w:rPr>
          <w:szCs w:val="22"/>
        </w:rPr>
        <w:t>.</w:t>
      </w:r>
    </w:p>
    <w:p w14:paraId="2756A59A" w14:textId="6DA539C0" w:rsidR="00914D9D" w:rsidRPr="00AD17DF" w:rsidRDefault="00053E8F" w:rsidP="009035F8">
      <w:pPr>
        <w:pStyle w:val="Claneka"/>
        <w:widowControl/>
        <w:tabs>
          <w:tab w:val="num" w:pos="1276"/>
          <w:tab w:val="num" w:pos="1309"/>
        </w:tabs>
        <w:ind w:left="1134"/>
        <w:rPr>
          <w:szCs w:val="22"/>
        </w:rPr>
      </w:pPr>
      <w:r w:rsidRPr="00AD17DF">
        <w:rPr>
          <w:szCs w:val="22"/>
        </w:rPr>
        <w:lastRenderedPageBreak/>
        <w:t>zm</w:t>
      </w:r>
      <w:r w:rsidR="00914D9D" w:rsidRPr="00AD17DF">
        <w:rPr>
          <w:szCs w:val="22"/>
        </w:rPr>
        <w:t>ěny železniční infrastruktury jako je např. elektrizace železničních tratí, případně vybudování nových železničních tratí. Jedná se zejména o následující stavby:</w:t>
      </w:r>
    </w:p>
    <w:p w14:paraId="1EB5D314" w14:textId="3E5379BC" w:rsidR="00914D9D" w:rsidRDefault="00914D9D" w:rsidP="003C3AD0">
      <w:pPr>
        <w:pStyle w:val="Claneki"/>
      </w:pPr>
      <w:r w:rsidRPr="00585F2A">
        <w:t xml:space="preserve">Elektrizace </w:t>
      </w:r>
      <w:r w:rsidR="002C7A3C" w:rsidRPr="00585F2A">
        <w:t xml:space="preserve">tratě </w:t>
      </w:r>
      <w:r w:rsidRPr="00585F2A">
        <w:t>Brno – Zastávka</w:t>
      </w:r>
      <w:r w:rsidR="002C7A3C" w:rsidRPr="00585F2A">
        <w:t xml:space="preserve"> u Brna</w:t>
      </w:r>
      <w:r w:rsidR="00585F2A" w:rsidRPr="002A36AF">
        <w:t xml:space="preserve"> </w:t>
      </w:r>
    </w:p>
    <w:p w14:paraId="71D6CC17" w14:textId="1E134183" w:rsidR="000A6A0F" w:rsidRPr="00585F2A" w:rsidRDefault="000A6A0F" w:rsidP="00B5299C">
      <w:pPr>
        <w:pStyle w:val="Claneki"/>
      </w:pPr>
      <w:r>
        <w:t xml:space="preserve">Elektrizace tratě Zastávka u </w:t>
      </w:r>
      <w:r w:rsidR="004C12AB">
        <w:t>Brna – Třebíč</w:t>
      </w:r>
    </w:p>
    <w:p w14:paraId="50B95EDD" w14:textId="5C4C28FA" w:rsidR="00053E8F" w:rsidRDefault="00053E8F" w:rsidP="00F33976">
      <w:pPr>
        <w:pStyle w:val="Claneki"/>
      </w:pPr>
      <w:r w:rsidRPr="00AD17DF">
        <w:t>Boskovická spojka</w:t>
      </w:r>
      <w:r w:rsidR="00225FC6">
        <w:t xml:space="preserve">, </w:t>
      </w:r>
    </w:p>
    <w:p w14:paraId="21C2612D" w14:textId="77777777" w:rsidR="004C12AB" w:rsidRDefault="008839D8" w:rsidP="00F33976">
      <w:pPr>
        <w:pStyle w:val="Claneki"/>
      </w:pPr>
      <w:r>
        <w:t>Brno – Přerov, modernizace tratě</w:t>
      </w:r>
    </w:p>
    <w:p w14:paraId="12342D17" w14:textId="6144A6DD" w:rsidR="0079357B" w:rsidRDefault="0079357B" w:rsidP="00F33976">
      <w:pPr>
        <w:pStyle w:val="Claneki"/>
      </w:pPr>
      <w:r>
        <w:t>Elektrizace tratě Tišnov – Nedvědice (</w:t>
      </w:r>
      <w:r w:rsidR="00452A41">
        <w:t xml:space="preserve">– </w:t>
      </w:r>
      <w:r>
        <w:t>Žďár nad Sázavou)</w:t>
      </w:r>
    </w:p>
    <w:p w14:paraId="06CA7DC5" w14:textId="675BC102" w:rsidR="00625494" w:rsidRDefault="00625494" w:rsidP="00F33976">
      <w:pPr>
        <w:pStyle w:val="Claneki"/>
      </w:pPr>
      <w:r>
        <w:t>Elektrizace tratě Blažovice – Veselí nad Moravou</w:t>
      </w:r>
    </w:p>
    <w:p w14:paraId="63FB953B" w14:textId="511FD562" w:rsidR="00C5028F" w:rsidRDefault="00C5028F" w:rsidP="00F33976">
      <w:pPr>
        <w:pStyle w:val="Claneki"/>
      </w:pPr>
      <w:r>
        <w:t>Přestavba železničního uzlu Brno</w:t>
      </w:r>
    </w:p>
    <w:p w14:paraId="44FC0C1A" w14:textId="25B813C7" w:rsidR="00225FC6" w:rsidRPr="00AD17DF" w:rsidRDefault="00133DC1" w:rsidP="00377BD8">
      <w:pPr>
        <w:pStyle w:val="Claneka"/>
        <w:tabs>
          <w:tab w:val="clear" w:pos="1547"/>
          <w:tab w:val="num" w:pos="1134"/>
        </w:tabs>
        <w:ind w:left="1134"/>
      </w:pPr>
      <w:r>
        <w:t xml:space="preserve">rozhodnutí Objednatele o zajištění provozu určitých dopravních výkonů na základě jiné smlouvy o veřejných službách </w:t>
      </w:r>
    </w:p>
    <w:p w14:paraId="4B557008" w14:textId="36A95524" w:rsidR="00264205" w:rsidRPr="00AD17DF" w:rsidRDefault="00E0639C" w:rsidP="002D12E8">
      <w:pPr>
        <w:pStyle w:val="Clanek11"/>
        <w:widowControl/>
        <w:ind w:left="709" w:hanging="709"/>
        <w:rPr>
          <w:rFonts w:ascii="Times New Roman" w:hAnsi="Times New Roman"/>
          <w:b w:val="0"/>
          <w:i w:val="0"/>
          <w:szCs w:val="22"/>
          <w:lang w:val="cs-CZ"/>
        </w:rPr>
      </w:pPr>
      <w:bookmarkStart w:id="51" w:name="_Ref491670853"/>
      <w:r w:rsidRPr="00AD17DF">
        <w:rPr>
          <w:rFonts w:ascii="Times New Roman" w:hAnsi="Times New Roman"/>
          <w:b w:val="0"/>
          <w:i w:val="0"/>
          <w:szCs w:val="22"/>
          <w:lang w:val="cs-CZ"/>
        </w:rPr>
        <w:t>Změny</w:t>
      </w:r>
      <w:r w:rsidR="002F7770" w:rsidRPr="00AD17DF">
        <w:rPr>
          <w:rFonts w:ascii="Times New Roman" w:hAnsi="Times New Roman"/>
          <w:b w:val="0"/>
          <w:i w:val="0"/>
          <w:szCs w:val="22"/>
          <w:lang w:val="cs-CZ"/>
        </w:rPr>
        <w:t xml:space="preserve"> </w:t>
      </w:r>
      <w:r w:rsidR="00532537" w:rsidRPr="00AD17DF">
        <w:rPr>
          <w:rFonts w:ascii="Times New Roman" w:hAnsi="Times New Roman"/>
          <w:b w:val="0"/>
          <w:i w:val="0"/>
          <w:szCs w:val="22"/>
          <w:lang w:val="cs-CZ"/>
        </w:rPr>
        <w:t xml:space="preserve">plnění </w:t>
      </w:r>
      <w:r w:rsidR="002F7770" w:rsidRPr="00AD17DF">
        <w:rPr>
          <w:rFonts w:ascii="Times New Roman" w:hAnsi="Times New Roman"/>
          <w:b w:val="0"/>
          <w:i w:val="0"/>
          <w:szCs w:val="22"/>
          <w:lang w:val="cs-CZ"/>
        </w:rPr>
        <w:t xml:space="preserve">se </w:t>
      </w:r>
      <w:r w:rsidR="00D31D58">
        <w:rPr>
          <w:rFonts w:ascii="Times New Roman" w:hAnsi="Times New Roman"/>
          <w:b w:val="0"/>
          <w:i w:val="0"/>
          <w:szCs w:val="22"/>
          <w:lang w:val="cs-CZ"/>
        </w:rPr>
        <w:t>mohou</w:t>
      </w:r>
      <w:r w:rsidR="00532537" w:rsidRPr="00AD17DF">
        <w:rPr>
          <w:rFonts w:ascii="Times New Roman" w:hAnsi="Times New Roman"/>
          <w:b w:val="0"/>
          <w:i w:val="0"/>
          <w:szCs w:val="22"/>
          <w:lang w:val="cs-CZ"/>
        </w:rPr>
        <w:t xml:space="preserve"> </w:t>
      </w:r>
      <w:r w:rsidR="002F7770" w:rsidRPr="00AD17DF">
        <w:rPr>
          <w:rFonts w:ascii="Times New Roman" w:hAnsi="Times New Roman"/>
          <w:b w:val="0"/>
          <w:i w:val="0"/>
          <w:szCs w:val="22"/>
          <w:lang w:val="cs-CZ"/>
        </w:rPr>
        <w:t xml:space="preserve">projevit zejména </w:t>
      </w:r>
      <w:r w:rsidR="00D31D58">
        <w:rPr>
          <w:rFonts w:ascii="Times New Roman" w:hAnsi="Times New Roman"/>
          <w:b w:val="0"/>
          <w:i w:val="0"/>
          <w:szCs w:val="22"/>
          <w:lang w:val="cs-CZ"/>
        </w:rPr>
        <w:t>těmito</w:t>
      </w:r>
      <w:r w:rsidR="002F7770" w:rsidRPr="00AD17DF">
        <w:rPr>
          <w:rFonts w:ascii="Times New Roman" w:hAnsi="Times New Roman"/>
          <w:b w:val="0"/>
          <w:i w:val="0"/>
          <w:szCs w:val="22"/>
          <w:lang w:val="cs-CZ"/>
        </w:rPr>
        <w:t xml:space="preserve"> způsob</w:t>
      </w:r>
      <w:r w:rsidR="00D31D58">
        <w:rPr>
          <w:rFonts w:ascii="Times New Roman" w:hAnsi="Times New Roman"/>
          <w:b w:val="0"/>
          <w:i w:val="0"/>
          <w:szCs w:val="22"/>
          <w:lang w:val="cs-CZ"/>
        </w:rPr>
        <w:t>y</w:t>
      </w:r>
      <w:r w:rsidR="002F7770" w:rsidRPr="00AD17DF">
        <w:rPr>
          <w:rFonts w:ascii="Times New Roman" w:hAnsi="Times New Roman"/>
          <w:b w:val="0"/>
          <w:i w:val="0"/>
          <w:szCs w:val="22"/>
          <w:lang w:val="cs-CZ"/>
        </w:rPr>
        <w:t>:</w:t>
      </w:r>
      <w:bookmarkEnd w:id="51"/>
    </w:p>
    <w:p w14:paraId="27B7B182" w14:textId="277C004F" w:rsidR="00840EC8" w:rsidRPr="00AD17DF" w:rsidRDefault="00591EB2" w:rsidP="002D12E8">
      <w:pPr>
        <w:pStyle w:val="Claneka"/>
        <w:widowControl/>
        <w:tabs>
          <w:tab w:val="num" w:pos="1276"/>
          <w:tab w:val="num" w:pos="1309"/>
        </w:tabs>
        <w:ind w:left="1134"/>
        <w:rPr>
          <w:szCs w:val="22"/>
        </w:rPr>
      </w:pPr>
      <w:r w:rsidRPr="00AD17DF">
        <w:rPr>
          <w:szCs w:val="22"/>
        </w:rPr>
        <w:t>prodloužením</w:t>
      </w:r>
      <w:r w:rsidR="00826973">
        <w:rPr>
          <w:szCs w:val="22"/>
        </w:rPr>
        <w:t xml:space="preserve"> </w:t>
      </w:r>
      <w:r w:rsidRPr="00AD17DF">
        <w:rPr>
          <w:szCs w:val="22"/>
        </w:rPr>
        <w:t xml:space="preserve">/ zkrácením </w:t>
      </w:r>
      <w:r w:rsidR="00FF6AA2">
        <w:rPr>
          <w:szCs w:val="22"/>
        </w:rPr>
        <w:t xml:space="preserve">/ změnou vedení </w:t>
      </w:r>
      <w:r w:rsidRPr="00AD17DF">
        <w:rPr>
          <w:szCs w:val="22"/>
        </w:rPr>
        <w:t>Linky</w:t>
      </w:r>
      <w:r w:rsidR="00666A29" w:rsidRPr="00AD17DF">
        <w:rPr>
          <w:szCs w:val="22"/>
        </w:rPr>
        <w:t xml:space="preserve"> nebo </w:t>
      </w:r>
      <w:r w:rsidR="00E36DE6" w:rsidRPr="00AD17DF">
        <w:rPr>
          <w:szCs w:val="22"/>
        </w:rPr>
        <w:t xml:space="preserve">Vlaku </w:t>
      </w:r>
      <w:r w:rsidR="001C2397" w:rsidRPr="00AD17DF">
        <w:rPr>
          <w:szCs w:val="22"/>
        </w:rPr>
        <w:t>(prodloužení např. i na území sousedního kraje či státu)</w:t>
      </w:r>
      <w:r w:rsidR="00A67292" w:rsidRPr="00AD17DF">
        <w:rPr>
          <w:szCs w:val="22"/>
        </w:rPr>
        <w:t>;</w:t>
      </w:r>
    </w:p>
    <w:p w14:paraId="744F31A7" w14:textId="47B8DDD4" w:rsidR="00EF3864" w:rsidRDefault="00EF3864" w:rsidP="002D12E8">
      <w:pPr>
        <w:pStyle w:val="Claneka"/>
        <w:widowControl/>
        <w:tabs>
          <w:tab w:val="num" w:pos="1276"/>
          <w:tab w:val="num" w:pos="1309"/>
        </w:tabs>
        <w:ind w:left="1134"/>
        <w:rPr>
          <w:szCs w:val="22"/>
        </w:rPr>
      </w:pPr>
      <w:r w:rsidRPr="00AD17DF">
        <w:rPr>
          <w:szCs w:val="22"/>
        </w:rPr>
        <w:t>vznikem nové linky</w:t>
      </w:r>
      <w:r w:rsidR="00452A41">
        <w:rPr>
          <w:szCs w:val="22"/>
        </w:rPr>
        <w:t>, ev. i na jiné trati</w:t>
      </w:r>
      <w:r w:rsidRPr="00AD17DF">
        <w:rPr>
          <w:szCs w:val="22"/>
        </w:rPr>
        <w:t xml:space="preserve"> / zrušením existující linky</w:t>
      </w:r>
      <w:r w:rsidR="00D31D58">
        <w:rPr>
          <w:szCs w:val="22"/>
        </w:rPr>
        <w:t>;</w:t>
      </w:r>
    </w:p>
    <w:p w14:paraId="1A22E48F" w14:textId="375B4C00" w:rsidR="00D15976" w:rsidRPr="00AD17DF" w:rsidRDefault="00D15976" w:rsidP="002D12E8">
      <w:pPr>
        <w:pStyle w:val="Claneka"/>
        <w:widowControl/>
        <w:tabs>
          <w:tab w:val="num" w:pos="1276"/>
          <w:tab w:val="num" w:pos="1309"/>
        </w:tabs>
        <w:ind w:left="1134"/>
        <w:rPr>
          <w:szCs w:val="22"/>
        </w:rPr>
      </w:pPr>
      <w:r>
        <w:rPr>
          <w:szCs w:val="22"/>
        </w:rPr>
        <w:t>nasazením Jednotek na jiné linky;</w:t>
      </w:r>
    </w:p>
    <w:p w14:paraId="4D219075" w14:textId="3B1F3547" w:rsidR="002F7770" w:rsidRPr="00DA49DC" w:rsidRDefault="002F7770" w:rsidP="00DA49DC">
      <w:pPr>
        <w:pStyle w:val="Claneka"/>
        <w:widowControl/>
        <w:tabs>
          <w:tab w:val="num" w:pos="1276"/>
          <w:tab w:val="num" w:pos="1309"/>
        </w:tabs>
        <w:ind w:left="1134"/>
        <w:rPr>
          <w:szCs w:val="22"/>
        </w:rPr>
      </w:pPr>
      <w:r w:rsidRPr="00AD17DF">
        <w:rPr>
          <w:szCs w:val="22"/>
        </w:rPr>
        <w:t>přidání</w:t>
      </w:r>
      <w:r w:rsidR="009B7AE2" w:rsidRPr="00AD17DF">
        <w:rPr>
          <w:szCs w:val="22"/>
        </w:rPr>
        <w:t>m/odebráním</w:t>
      </w:r>
      <w:r w:rsidRPr="00AD17DF">
        <w:rPr>
          <w:szCs w:val="22"/>
        </w:rPr>
        <w:t xml:space="preserve"> </w:t>
      </w:r>
      <w:r w:rsidR="00132853" w:rsidRPr="00AD17DF">
        <w:rPr>
          <w:szCs w:val="22"/>
        </w:rPr>
        <w:t xml:space="preserve">Vlaků </w:t>
      </w:r>
      <w:r w:rsidRPr="00AD17DF">
        <w:rPr>
          <w:szCs w:val="22"/>
        </w:rPr>
        <w:t xml:space="preserve">v rámci </w:t>
      </w:r>
      <w:r w:rsidR="00271D5F" w:rsidRPr="00AD17DF">
        <w:rPr>
          <w:szCs w:val="22"/>
        </w:rPr>
        <w:t>L</w:t>
      </w:r>
      <w:r w:rsidRPr="00AD17DF">
        <w:rPr>
          <w:szCs w:val="22"/>
        </w:rPr>
        <w:t>inky</w:t>
      </w:r>
      <w:r w:rsidR="006B61F2" w:rsidRPr="00AD17DF">
        <w:rPr>
          <w:szCs w:val="22"/>
        </w:rPr>
        <w:t>, pokud je to technicky či provozně možné</w:t>
      </w:r>
      <w:r w:rsidR="00D867A1" w:rsidRPr="00AD17DF">
        <w:rPr>
          <w:szCs w:val="22"/>
        </w:rPr>
        <w:t>;</w:t>
      </w:r>
      <w:r w:rsidR="00DA49DC">
        <w:rPr>
          <w:szCs w:val="22"/>
        </w:rPr>
        <w:t xml:space="preserve"> nově zavedené (požadované), ev. rušené vlaky budou vždy v páru, </w:t>
      </w:r>
      <w:r w:rsidR="00DA49DC">
        <w:t>nedohodne-li se Pověřená osoba s Dopravcem jinak</w:t>
      </w:r>
      <w:r w:rsidR="00DA49DC" w:rsidRPr="00AD17DF">
        <w:rPr>
          <w:szCs w:val="22"/>
        </w:rPr>
        <w:t>;</w:t>
      </w:r>
    </w:p>
    <w:p w14:paraId="1BAFB63E" w14:textId="1E71A168" w:rsidR="002F7770" w:rsidRPr="00AD17DF" w:rsidRDefault="002F7770" w:rsidP="002D12E8">
      <w:pPr>
        <w:pStyle w:val="Claneka"/>
        <w:widowControl/>
        <w:tabs>
          <w:tab w:val="num" w:pos="1276"/>
          <w:tab w:val="num" w:pos="1309"/>
        </w:tabs>
        <w:ind w:left="1134"/>
        <w:rPr>
          <w:szCs w:val="22"/>
        </w:rPr>
      </w:pPr>
      <w:r w:rsidRPr="00AD17DF">
        <w:rPr>
          <w:szCs w:val="22"/>
        </w:rPr>
        <w:t xml:space="preserve">změnou </w:t>
      </w:r>
      <w:r w:rsidR="00532537" w:rsidRPr="00AD17DF">
        <w:rPr>
          <w:szCs w:val="22"/>
        </w:rPr>
        <w:t xml:space="preserve">datového </w:t>
      </w:r>
      <w:r w:rsidR="00EF3864" w:rsidRPr="00AD17DF">
        <w:rPr>
          <w:szCs w:val="22"/>
        </w:rPr>
        <w:t xml:space="preserve">či sezonního </w:t>
      </w:r>
      <w:r w:rsidR="00A67292" w:rsidRPr="00AD17DF">
        <w:rPr>
          <w:szCs w:val="22"/>
        </w:rPr>
        <w:t>omezení jízdy Vlaku</w:t>
      </w:r>
      <w:r w:rsidR="00D867A1" w:rsidRPr="00AD17DF">
        <w:rPr>
          <w:szCs w:val="22"/>
        </w:rPr>
        <w:t>;</w:t>
      </w:r>
    </w:p>
    <w:p w14:paraId="3EEF24EB" w14:textId="0BCF2605" w:rsidR="00F85377" w:rsidRDefault="008A0F1F" w:rsidP="002D12E8">
      <w:pPr>
        <w:pStyle w:val="Claneka"/>
        <w:widowControl/>
        <w:tabs>
          <w:tab w:val="num" w:pos="1276"/>
          <w:tab w:val="num" w:pos="1309"/>
        </w:tabs>
        <w:ind w:left="1134"/>
        <w:rPr>
          <w:szCs w:val="22"/>
        </w:rPr>
      </w:pPr>
      <w:r>
        <w:rPr>
          <w:szCs w:val="22"/>
        </w:rPr>
        <w:t>změnou nasazeného typu Jednotky na Vlaku, změnou rozsahu vedení Posilových Jednotek na Vlaku</w:t>
      </w:r>
      <w:r w:rsidR="00D867A1" w:rsidRPr="00AD17DF">
        <w:rPr>
          <w:szCs w:val="22"/>
        </w:rPr>
        <w:t>;</w:t>
      </w:r>
    </w:p>
    <w:p w14:paraId="7908B685" w14:textId="12F9FB05" w:rsidR="00A2546A" w:rsidRPr="00A2546A" w:rsidRDefault="00A2546A" w:rsidP="00A2546A">
      <w:pPr>
        <w:pStyle w:val="Claneka"/>
        <w:widowControl/>
        <w:tabs>
          <w:tab w:val="num" w:pos="1276"/>
          <w:tab w:val="num" w:pos="1309"/>
        </w:tabs>
        <w:ind w:left="1134"/>
        <w:rPr>
          <w:szCs w:val="22"/>
        </w:rPr>
      </w:pPr>
      <w:r>
        <w:rPr>
          <w:szCs w:val="22"/>
        </w:rPr>
        <w:t>změnou požadavku na obsazení Jednotek Vlakovým doprovodem na Vlacích</w:t>
      </w:r>
      <w:ins w:id="52" w:author="Jarolím Zdeněk" w:date="2024-01-04T13:54:00Z">
        <w:r w:rsidR="00DE5516">
          <w:rPr>
            <w:szCs w:val="22"/>
          </w:rPr>
          <w:t>; takový požadavek je Objednatel oprávněn vznést nejmé</w:t>
        </w:r>
      </w:ins>
      <w:ins w:id="53" w:author="Jarolím Zdeněk" w:date="2024-01-04T13:55:00Z">
        <w:r w:rsidR="00DE5516">
          <w:rPr>
            <w:szCs w:val="22"/>
          </w:rPr>
          <w:t xml:space="preserve">ně </w:t>
        </w:r>
      </w:ins>
      <w:ins w:id="54" w:author="Jarolím Zdeněk" w:date="2024-01-04T14:25:00Z">
        <w:r w:rsidR="00C52CA4">
          <w:rPr>
            <w:szCs w:val="22"/>
          </w:rPr>
          <w:t>6</w:t>
        </w:r>
      </w:ins>
      <w:ins w:id="55" w:author="Jarolím Zdeněk" w:date="2024-01-04T13:55:00Z">
        <w:r w:rsidR="00DE5516">
          <w:rPr>
            <w:szCs w:val="22"/>
          </w:rPr>
          <w:t xml:space="preserve"> měsíců předem</w:t>
        </w:r>
      </w:ins>
      <w:r>
        <w:rPr>
          <w:szCs w:val="22"/>
        </w:rPr>
        <w:t>;</w:t>
      </w:r>
    </w:p>
    <w:p w14:paraId="77680E47" w14:textId="7F47F3B3" w:rsidR="00BD28F7" w:rsidRPr="00AD17DF" w:rsidRDefault="00532537" w:rsidP="002D12E8">
      <w:pPr>
        <w:pStyle w:val="Claneka"/>
        <w:widowControl/>
        <w:tabs>
          <w:tab w:val="num" w:pos="1276"/>
          <w:tab w:val="num" w:pos="1309"/>
        </w:tabs>
        <w:ind w:left="1134"/>
        <w:rPr>
          <w:szCs w:val="22"/>
        </w:rPr>
      </w:pPr>
      <w:r w:rsidRPr="00AD17DF">
        <w:rPr>
          <w:szCs w:val="22"/>
        </w:rPr>
        <w:t xml:space="preserve">zajištění dopravy v době plánovaných výluk v Objednatelem či Pověřenou osobou požadovaném standardu a četnosti včetně </w:t>
      </w:r>
      <w:r w:rsidR="00084BB3">
        <w:rPr>
          <w:szCs w:val="22"/>
        </w:rPr>
        <w:t>N</w:t>
      </w:r>
      <w:r w:rsidRPr="00AD17DF">
        <w:rPr>
          <w:szCs w:val="22"/>
        </w:rPr>
        <w:t>áhradní dopravy.</w:t>
      </w:r>
    </w:p>
    <w:p w14:paraId="7B320FBA" w14:textId="23E67B99" w:rsidR="00264205" w:rsidRPr="00FF6AA2" w:rsidRDefault="009F1C15" w:rsidP="00FF6AA2">
      <w:pPr>
        <w:pStyle w:val="Clanek11"/>
        <w:widowControl/>
        <w:ind w:left="709" w:hanging="709"/>
        <w:rPr>
          <w:rFonts w:ascii="Times New Roman" w:hAnsi="Times New Roman"/>
          <w:b w:val="0"/>
          <w:i w:val="0"/>
          <w:szCs w:val="22"/>
          <w:lang w:val="cs-CZ"/>
        </w:rPr>
      </w:pPr>
      <w:bookmarkStart w:id="56" w:name="_Ref271622624"/>
      <w:bookmarkStart w:id="57" w:name="_Ref274704720"/>
      <w:r w:rsidRPr="00AD17DF">
        <w:rPr>
          <w:rFonts w:ascii="Times New Roman" w:hAnsi="Times New Roman"/>
          <w:b w:val="0"/>
          <w:i w:val="0"/>
          <w:szCs w:val="22"/>
          <w:lang w:val="cs-CZ"/>
        </w:rPr>
        <w:t xml:space="preserve">Pokud se </w:t>
      </w:r>
      <w:r w:rsidR="00540750">
        <w:rPr>
          <w:rFonts w:ascii="Times New Roman" w:hAnsi="Times New Roman"/>
          <w:b w:val="0"/>
          <w:i w:val="0"/>
          <w:szCs w:val="22"/>
          <w:lang w:val="cs-CZ"/>
        </w:rPr>
        <w:t>S</w:t>
      </w:r>
      <w:r w:rsidRPr="00AD17DF">
        <w:rPr>
          <w:rFonts w:ascii="Times New Roman" w:hAnsi="Times New Roman"/>
          <w:b w:val="0"/>
          <w:i w:val="0"/>
          <w:szCs w:val="22"/>
          <w:lang w:val="cs-CZ"/>
        </w:rPr>
        <w:t xml:space="preserve">trany po vzájemném projednání nedohodnou jinak, je </w:t>
      </w:r>
      <w:r w:rsidR="001634CC" w:rsidRPr="00AD17DF">
        <w:rPr>
          <w:rFonts w:ascii="Times New Roman" w:hAnsi="Times New Roman"/>
          <w:b w:val="0"/>
          <w:i w:val="0"/>
          <w:szCs w:val="22"/>
          <w:lang w:val="cs-CZ"/>
        </w:rPr>
        <w:t xml:space="preserve">Objednatel oprávněn požadovat změny v rozsahu </w:t>
      </w:r>
      <w:r w:rsidR="006B61F2" w:rsidRPr="00AD17DF">
        <w:rPr>
          <w:rFonts w:ascii="Times New Roman" w:hAnsi="Times New Roman"/>
          <w:b w:val="0"/>
          <w:i w:val="0"/>
          <w:szCs w:val="22"/>
          <w:lang w:val="cs-CZ"/>
        </w:rPr>
        <w:t>plnění</w:t>
      </w:r>
      <w:r w:rsidR="001634CC" w:rsidRPr="00AD17DF">
        <w:rPr>
          <w:rFonts w:ascii="Times New Roman" w:hAnsi="Times New Roman"/>
          <w:b w:val="0"/>
          <w:i w:val="0"/>
          <w:szCs w:val="22"/>
          <w:lang w:val="cs-CZ"/>
        </w:rPr>
        <w:t xml:space="preserve"> </w:t>
      </w:r>
      <w:r w:rsidR="0003134C">
        <w:rPr>
          <w:rFonts w:ascii="Times New Roman" w:hAnsi="Times New Roman"/>
          <w:b w:val="0"/>
          <w:i w:val="0"/>
          <w:szCs w:val="22"/>
          <w:lang w:val="cs-CZ"/>
        </w:rPr>
        <w:t xml:space="preserve">spočívají ve změnách tras Vlaků </w:t>
      </w:r>
      <w:r w:rsidR="001634CC" w:rsidRPr="00AD17DF">
        <w:rPr>
          <w:rFonts w:ascii="Times New Roman" w:hAnsi="Times New Roman"/>
          <w:b w:val="0"/>
          <w:i w:val="0"/>
          <w:szCs w:val="22"/>
          <w:lang w:val="cs-CZ"/>
        </w:rPr>
        <w:t xml:space="preserve">dle této Smlouvy k prvnímu dni období platnosti příslušného </w:t>
      </w:r>
      <w:r w:rsidR="00540750">
        <w:rPr>
          <w:rFonts w:ascii="Times New Roman" w:hAnsi="Times New Roman"/>
          <w:b w:val="0"/>
          <w:i w:val="0"/>
          <w:szCs w:val="22"/>
          <w:lang w:val="cs-CZ"/>
        </w:rPr>
        <w:t>J</w:t>
      </w:r>
      <w:r w:rsidR="001634CC" w:rsidRPr="00AD17DF">
        <w:rPr>
          <w:rFonts w:ascii="Times New Roman" w:hAnsi="Times New Roman"/>
          <w:b w:val="0"/>
          <w:i w:val="0"/>
          <w:szCs w:val="22"/>
          <w:lang w:val="cs-CZ"/>
        </w:rPr>
        <w:t xml:space="preserve">ízdního řádu nebo ke dni změny </w:t>
      </w:r>
      <w:r w:rsidR="00540750">
        <w:rPr>
          <w:rFonts w:ascii="Times New Roman" w:hAnsi="Times New Roman"/>
          <w:b w:val="0"/>
          <w:i w:val="0"/>
          <w:szCs w:val="22"/>
          <w:lang w:val="cs-CZ"/>
        </w:rPr>
        <w:t>J</w:t>
      </w:r>
      <w:r w:rsidR="001634CC" w:rsidRPr="00AD17DF">
        <w:rPr>
          <w:rFonts w:ascii="Times New Roman" w:hAnsi="Times New Roman"/>
          <w:b w:val="0"/>
          <w:i w:val="0"/>
          <w:szCs w:val="22"/>
          <w:lang w:val="cs-CZ"/>
        </w:rPr>
        <w:t xml:space="preserve">ízdního řádu v průběhu platnosti příslušného </w:t>
      </w:r>
      <w:r w:rsidR="00540750">
        <w:rPr>
          <w:rFonts w:ascii="Times New Roman" w:hAnsi="Times New Roman"/>
          <w:b w:val="0"/>
          <w:i w:val="0"/>
          <w:szCs w:val="22"/>
          <w:lang w:val="cs-CZ"/>
        </w:rPr>
        <w:t>J</w:t>
      </w:r>
      <w:r w:rsidR="001634CC" w:rsidRPr="00AD17DF">
        <w:rPr>
          <w:rFonts w:ascii="Times New Roman" w:hAnsi="Times New Roman"/>
          <w:b w:val="0"/>
          <w:i w:val="0"/>
          <w:szCs w:val="22"/>
          <w:lang w:val="cs-CZ"/>
        </w:rPr>
        <w:t xml:space="preserve">ízdního řádu v termínu stanoveném </w:t>
      </w:r>
      <w:r w:rsidR="001B18BF" w:rsidRPr="00AD17DF">
        <w:rPr>
          <w:rFonts w:ascii="Times New Roman" w:hAnsi="Times New Roman"/>
          <w:b w:val="0"/>
          <w:i w:val="0"/>
          <w:szCs w:val="22"/>
          <w:lang w:val="cs-CZ"/>
        </w:rPr>
        <w:t>v</w:t>
      </w:r>
      <w:r w:rsidR="001634CC" w:rsidRPr="00AD17DF">
        <w:rPr>
          <w:rFonts w:ascii="Times New Roman" w:hAnsi="Times New Roman"/>
          <w:b w:val="0"/>
          <w:i w:val="0"/>
          <w:szCs w:val="22"/>
          <w:lang w:val="cs-CZ"/>
        </w:rPr>
        <w:t xml:space="preserve"> § 42 </w:t>
      </w:r>
      <w:r w:rsidR="00DF70CC" w:rsidRPr="00AD17DF">
        <w:rPr>
          <w:rFonts w:ascii="Times New Roman" w:hAnsi="Times New Roman"/>
          <w:b w:val="0"/>
          <w:i w:val="0"/>
          <w:szCs w:val="22"/>
          <w:lang w:val="cs-CZ"/>
        </w:rPr>
        <w:t xml:space="preserve">Zákona </w:t>
      </w:r>
      <w:r w:rsidR="001634CC" w:rsidRPr="00AD17DF">
        <w:rPr>
          <w:rFonts w:ascii="Times New Roman" w:hAnsi="Times New Roman"/>
          <w:b w:val="0"/>
          <w:i w:val="0"/>
          <w:szCs w:val="22"/>
          <w:lang w:val="cs-CZ"/>
        </w:rPr>
        <w:t>o dráhách</w:t>
      </w:r>
      <w:r w:rsidR="00A2546A">
        <w:rPr>
          <w:rFonts w:ascii="Times New Roman" w:hAnsi="Times New Roman"/>
          <w:b w:val="0"/>
          <w:i w:val="0"/>
          <w:szCs w:val="22"/>
          <w:lang w:val="cs-CZ"/>
        </w:rPr>
        <w:t xml:space="preserve">, </w:t>
      </w:r>
      <w:r w:rsidR="00FF73BD">
        <w:rPr>
          <w:rFonts w:ascii="Times New Roman" w:hAnsi="Times New Roman"/>
          <w:b w:val="0"/>
          <w:i w:val="0"/>
          <w:szCs w:val="22"/>
          <w:lang w:val="cs-CZ"/>
        </w:rPr>
        <w:t>případně i v jiných termínech projednaných s Provozovatelem dráhy. Toto ustanovení se netýká požadavků na vedení ad hoc vlaků</w:t>
      </w:r>
      <w:r w:rsidR="000E3943">
        <w:rPr>
          <w:rFonts w:ascii="Times New Roman" w:hAnsi="Times New Roman"/>
          <w:b w:val="0"/>
          <w:i w:val="0"/>
          <w:szCs w:val="22"/>
          <w:lang w:val="cs-CZ"/>
        </w:rPr>
        <w:t xml:space="preserve"> a operativní změny ve vedení Vlaků</w:t>
      </w:r>
      <w:r w:rsidR="00FF73BD">
        <w:rPr>
          <w:rFonts w:ascii="Times New Roman" w:hAnsi="Times New Roman"/>
          <w:b w:val="0"/>
          <w:i w:val="0"/>
          <w:szCs w:val="22"/>
          <w:lang w:val="cs-CZ"/>
        </w:rPr>
        <w:t>, kapacity Vlaků</w:t>
      </w:r>
      <w:r w:rsidR="00AA7537">
        <w:rPr>
          <w:rFonts w:ascii="Times New Roman" w:hAnsi="Times New Roman"/>
          <w:b w:val="0"/>
          <w:i w:val="0"/>
          <w:szCs w:val="22"/>
          <w:lang w:val="cs-CZ"/>
        </w:rPr>
        <w:t xml:space="preserve">, oběhy </w:t>
      </w:r>
      <w:r w:rsidR="00FF73BD">
        <w:rPr>
          <w:rFonts w:ascii="Times New Roman" w:hAnsi="Times New Roman"/>
          <w:b w:val="0"/>
          <w:i w:val="0"/>
          <w:szCs w:val="22"/>
          <w:lang w:val="cs-CZ"/>
        </w:rPr>
        <w:t>Jednotek</w:t>
      </w:r>
      <w:r w:rsidR="00B32A99">
        <w:rPr>
          <w:rFonts w:ascii="Times New Roman" w:hAnsi="Times New Roman"/>
          <w:b w:val="0"/>
          <w:i w:val="0"/>
          <w:szCs w:val="22"/>
          <w:lang w:val="cs-CZ"/>
        </w:rPr>
        <w:t xml:space="preserve"> </w:t>
      </w:r>
      <w:r w:rsidR="00AA7537">
        <w:rPr>
          <w:rFonts w:ascii="Times New Roman" w:hAnsi="Times New Roman"/>
          <w:b w:val="0"/>
          <w:i w:val="0"/>
          <w:szCs w:val="22"/>
          <w:lang w:val="cs-CZ"/>
        </w:rPr>
        <w:t xml:space="preserve">a odst. </w:t>
      </w:r>
      <w:r w:rsidR="00910329">
        <w:rPr>
          <w:rFonts w:ascii="Times New Roman" w:hAnsi="Times New Roman"/>
          <w:b w:val="0"/>
          <w:i w:val="0"/>
          <w:szCs w:val="22"/>
          <w:lang w:val="cs-CZ"/>
        </w:rPr>
        <w:fldChar w:fldCharType="begin"/>
      </w:r>
      <w:r w:rsidR="00910329">
        <w:rPr>
          <w:rFonts w:ascii="Times New Roman" w:hAnsi="Times New Roman"/>
          <w:b w:val="0"/>
          <w:i w:val="0"/>
          <w:szCs w:val="22"/>
          <w:lang w:val="cs-CZ"/>
        </w:rPr>
        <w:instrText xml:space="preserve"> REF _Ref143677847 \n \h </w:instrText>
      </w:r>
      <w:r w:rsidR="00910329">
        <w:rPr>
          <w:rFonts w:ascii="Times New Roman" w:hAnsi="Times New Roman"/>
          <w:b w:val="0"/>
          <w:i w:val="0"/>
          <w:szCs w:val="22"/>
          <w:lang w:val="cs-CZ"/>
        </w:rPr>
      </w:r>
      <w:r w:rsidR="00910329">
        <w:rPr>
          <w:rFonts w:ascii="Times New Roman" w:hAnsi="Times New Roman"/>
          <w:b w:val="0"/>
          <w:i w:val="0"/>
          <w:szCs w:val="22"/>
          <w:lang w:val="cs-CZ"/>
        </w:rPr>
        <w:fldChar w:fldCharType="separate"/>
      </w:r>
      <w:r w:rsidR="00910329">
        <w:rPr>
          <w:rFonts w:ascii="Times New Roman" w:hAnsi="Times New Roman"/>
          <w:b w:val="0"/>
          <w:i w:val="0"/>
          <w:szCs w:val="22"/>
          <w:lang w:val="cs-CZ"/>
        </w:rPr>
        <w:t>6.6</w:t>
      </w:r>
      <w:r w:rsidR="00910329">
        <w:rPr>
          <w:rFonts w:ascii="Times New Roman" w:hAnsi="Times New Roman"/>
          <w:b w:val="0"/>
          <w:i w:val="0"/>
          <w:szCs w:val="22"/>
          <w:lang w:val="cs-CZ"/>
        </w:rPr>
        <w:fldChar w:fldCharType="end"/>
      </w:r>
      <w:r w:rsidR="00AA7537">
        <w:rPr>
          <w:rFonts w:ascii="Times New Roman" w:hAnsi="Times New Roman"/>
          <w:b w:val="0"/>
          <w:i w:val="0"/>
          <w:szCs w:val="22"/>
          <w:lang w:val="cs-CZ"/>
        </w:rPr>
        <w:t xml:space="preserve">, </w:t>
      </w:r>
      <w:r w:rsidR="00910329">
        <w:rPr>
          <w:rFonts w:ascii="Times New Roman" w:hAnsi="Times New Roman"/>
          <w:b w:val="0"/>
          <w:i w:val="0"/>
          <w:szCs w:val="22"/>
          <w:lang w:val="cs-CZ"/>
        </w:rPr>
        <w:fldChar w:fldCharType="begin"/>
      </w:r>
      <w:r w:rsidR="00910329">
        <w:rPr>
          <w:rFonts w:ascii="Times New Roman" w:hAnsi="Times New Roman"/>
          <w:b w:val="0"/>
          <w:i w:val="0"/>
          <w:szCs w:val="22"/>
          <w:lang w:val="cs-CZ"/>
        </w:rPr>
        <w:instrText xml:space="preserve"> REF _Ref143677858 \n \h </w:instrText>
      </w:r>
      <w:r w:rsidR="00910329">
        <w:rPr>
          <w:rFonts w:ascii="Times New Roman" w:hAnsi="Times New Roman"/>
          <w:b w:val="0"/>
          <w:i w:val="0"/>
          <w:szCs w:val="22"/>
          <w:lang w:val="cs-CZ"/>
        </w:rPr>
      </w:r>
      <w:r w:rsidR="00910329">
        <w:rPr>
          <w:rFonts w:ascii="Times New Roman" w:hAnsi="Times New Roman"/>
          <w:b w:val="0"/>
          <w:i w:val="0"/>
          <w:szCs w:val="22"/>
          <w:lang w:val="cs-CZ"/>
        </w:rPr>
        <w:fldChar w:fldCharType="separate"/>
      </w:r>
      <w:r w:rsidR="00910329">
        <w:rPr>
          <w:rFonts w:ascii="Times New Roman" w:hAnsi="Times New Roman"/>
          <w:b w:val="0"/>
          <w:i w:val="0"/>
          <w:szCs w:val="22"/>
          <w:lang w:val="cs-CZ"/>
        </w:rPr>
        <w:t>6.7</w:t>
      </w:r>
      <w:r w:rsidR="00910329">
        <w:rPr>
          <w:rFonts w:ascii="Times New Roman" w:hAnsi="Times New Roman"/>
          <w:b w:val="0"/>
          <w:i w:val="0"/>
          <w:szCs w:val="22"/>
          <w:lang w:val="cs-CZ"/>
        </w:rPr>
        <w:fldChar w:fldCharType="end"/>
      </w:r>
      <w:r w:rsidR="00AA7537">
        <w:rPr>
          <w:rFonts w:ascii="Times New Roman" w:hAnsi="Times New Roman"/>
          <w:b w:val="0"/>
          <w:i w:val="0"/>
          <w:szCs w:val="22"/>
          <w:lang w:val="cs-CZ"/>
        </w:rPr>
        <w:t xml:space="preserve">, </w:t>
      </w:r>
      <w:r w:rsidR="00910329">
        <w:rPr>
          <w:rFonts w:ascii="Times New Roman" w:hAnsi="Times New Roman"/>
          <w:b w:val="0"/>
          <w:i w:val="0"/>
          <w:szCs w:val="22"/>
          <w:lang w:val="cs-CZ"/>
        </w:rPr>
        <w:fldChar w:fldCharType="begin"/>
      </w:r>
      <w:r w:rsidR="00910329">
        <w:rPr>
          <w:rFonts w:ascii="Times New Roman" w:hAnsi="Times New Roman"/>
          <w:b w:val="0"/>
          <w:i w:val="0"/>
          <w:szCs w:val="22"/>
          <w:lang w:val="cs-CZ"/>
        </w:rPr>
        <w:instrText xml:space="preserve"> REF _Ref143677865 \n \h </w:instrText>
      </w:r>
      <w:r w:rsidR="00910329">
        <w:rPr>
          <w:rFonts w:ascii="Times New Roman" w:hAnsi="Times New Roman"/>
          <w:b w:val="0"/>
          <w:i w:val="0"/>
          <w:szCs w:val="22"/>
          <w:lang w:val="cs-CZ"/>
        </w:rPr>
      </w:r>
      <w:r w:rsidR="00910329">
        <w:rPr>
          <w:rFonts w:ascii="Times New Roman" w:hAnsi="Times New Roman"/>
          <w:b w:val="0"/>
          <w:i w:val="0"/>
          <w:szCs w:val="22"/>
          <w:lang w:val="cs-CZ"/>
        </w:rPr>
        <w:fldChar w:fldCharType="separate"/>
      </w:r>
      <w:r w:rsidR="00910329">
        <w:rPr>
          <w:rFonts w:ascii="Times New Roman" w:hAnsi="Times New Roman"/>
          <w:b w:val="0"/>
          <w:i w:val="0"/>
          <w:szCs w:val="22"/>
          <w:lang w:val="cs-CZ"/>
        </w:rPr>
        <w:t>6.8</w:t>
      </w:r>
      <w:r w:rsidR="00910329">
        <w:rPr>
          <w:rFonts w:ascii="Times New Roman" w:hAnsi="Times New Roman"/>
          <w:b w:val="0"/>
          <w:i w:val="0"/>
          <w:szCs w:val="22"/>
          <w:lang w:val="cs-CZ"/>
        </w:rPr>
        <w:fldChar w:fldCharType="end"/>
      </w:r>
      <w:r w:rsidR="00AA7537">
        <w:rPr>
          <w:rFonts w:ascii="Times New Roman" w:hAnsi="Times New Roman"/>
          <w:b w:val="0"/>
          <w:i w:val="0"/>
          <w:szCs w:val="22"/>
          <w:lang w:val="cs-CZ"/>
        </w:rPr>
        <w:t xml:space="preserve">, </w:t>
      </w:r>
      <w:r w:rsidR="00910329">
        <w:rPr>
          <w:rFonts w:ascii="Times New Roman" w:hAnsi="Times New Roman"/>
          <w:b w:val="0"/>
          <w:i w:val="0"/>
          <w:szCs w:val="22"/>
          <w:lang w:val="cs-CZ"/>
        </w:rPr>
        <w:fldChar w:fldCharType="begin"/>
      </w:r>
      <w:r w:rsidR="00910329">
        <w:rPr>
          <w:rFonts w:ascii="Times New Roman" w:hAnsi="Times New Roman"/>
          <w:b w:val="0"/>
          <w:i w:val="0"/>
          <w:szCs w:val="22"/>
          <w:lang w:val="cs-CZ"/>
        </w:rPr>
        <w:instrText xml:space="preserve"> REF _Ref143677876 \n \h </w:instrText>
      </w:r>
      <w:r w:rsidR="00910329">
        <w:rPr>
          <w:rFonts w:ascii="Times New Roman" w:hAnsi="Times New Roman"/>
          <w:b w:val="0"/>
          <w:i w:val="0"/>
          <w:szCs w:val="22"/>
          <w:lang w:val="cs-CZ"/>
        </w:rPr>
      </w:r>
      <w:r w:rsidR="00910329">
        <w:rPr>
          <w:rFonts w:ascii="Times New Roman" w:hAnsi="Times New Roman"/>
          <w:b w:val="0"/>
          <w:i w:val="0"/>
          <w:szCs w:val="22"/>
          <w:lang w:val="cs-CZ"/>
        </w:rPr>
        <w:fldChar w:fldCharType="separate"/>
      </w:r>
      <w:r w:rsidR="00910329">
        <w:rPr>
          <w:rFonts w:ascii="Times New Roman" w:hAnsi="Times New Roman"/>
          <w:b w:val="0"/>
          <w:i w:val="0"/>
          <w:szCs w:val="22"/>
          <w:lang w:val="cs-CZ"/>
        </w:rPr>
        <w:t>6.9</w:t>
      </w:r>
      <w:r w:rsidR="00910329">
        <w:rPr>
          <w:rFonts w:ascii="Times New Roman" w:hAnsi="Times New Roman"/>
          <w:b w:val="0"/>
          <w:i w:val="0"/>
          <w:szCs w:val="22"/>
          <w:lang w:val="cs-CZ"/>
        </w:rPr>
        <w:fldChar w:fldCharType="end"/>
      </w:r>
      <w:r w:rsidR="0003134C">
        <w:rPr>
          <w:rFonts w:ascii="Times New Roman" w:hAnsi="Times New Roman"/>
          <w:b w:val="0"/>
          <w:i w:val="0"/>
          <w:szCs w:val="22"/>
          <w:lang w:val="cs-CZ"/>
        </w:rPr>
        <w:t xml:space="preserve"> </w:t>
      </w:r>
      <w:r w:rsidR="00A2546A">
        <w:rPr>
          <w:rFonts w:ascii="Times New Roman" w:hAnsi="Times New Roman"/>
          <w:b w:val="0"/>
          <w:i w:val="0"/>
          <w:szCs w:val="22"/>
          <w:lang w:val="cs-CZ"/>
        </w:rPr>
        <w:t>této Smlouvy</w:t>
      </w:r>
      <w:r w:rsidR="00A2546A" w:rsidRPr="00AD17DF">
        <w:rPr>
          <w:rFonts w:ascii="Times New Roman" w:hAnsi="Times New Roman"/>
          <w:b w:val="0"/>
          <w:i w:val="0"/>
          <w:szCs w:val="22"/>
          <w:lang w:val="cs-CZ"/>
        </w:rPr>
        <w:t>.</w:t>
      </w:r>
      <w:r w:rsidR="00A2546A">
        <w:rPr>
          <w:rFonts w:ascii="Times New Roman" w:hAnsi="Times New Roman"/>
          <w:b w:val="0"/>
          <w:i w:val="0"/>
          <w:szCs w:val="22"/>
          <w:lang w:val="cs-CZ"/>
        </w:rPr>
        <w:t xml:space="preserve"> </w:t>
      </w:r>
    </w:p>
    <w:p w14:paraId="4A9247AF" w14:textId="3F650D09" w:rsidR="00264205" w:rsidRPr="00AD17DF" w:rsidRDefault="00E0639C" w:rsidP="002D12E8">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případě nezajištění Závazku veřejné služby dle Změny </w:t>
      </w:r>
      <w:r w:rsidR="006B61F2" w:rsidRPr="00AD17DF">
        <w:rPr>
          <w:rFonts w:ascii="Times New Roman" w:hAnsi="Times New Roman"/>
          <w:b w:val="0"/>
          <w:i w:val="0"/>
          <w:szCs w:val="22"/>
          <w:lang w:val="cs-CZ"/>
        </w:rPr>
        <w:t xml:space="preserve">plnění </w:t>
      </w:r>
      <w:r w:rsidR="00E87506" w:rsidRPr="00AD17DF">
        <w:rPr>
          <w:rFonts w:ascii="Times New Roman" w:hAnsi="Times New Roman"/>
          <w:b w:val="0"/>
          <w:i w:val="0"/>
          <w:szCs w:val="22"/>
          <w:lang w:val="cs-CZ"/>
        </w:rPr>
        <w:t>se uplatní</w:t>
      </w:r>
      <w:r w:rsidRPr="00AD17DF">
        <w:rPr>
          <w:rFonts w:ascii="Times New Roman" w:hAnsi="Times New Roman"/>
          <w:b w:val="0"/>
          <w:i w:val="0"/>
          <w:szCs w:val="22"/>
          <w:lang w:val="cs-CZ"/>
        </w:rPr>
        <w:t xml:space="preserve"> smluvní pokuty za porušení </w:t>
      </w:r>
      <w:r w:rsidR="00C42C7B" w:rsidRPr="00AD17DF">
        <w:rPr>
          <w:rFonts w:ascii="Times New Roman" w:hAnsi="Times New Roman"/>
          <w:b w:val="0"/>
          <w:i w:val="0"/>
          <w:szCs w:val="22"/>
          <w:lang w:val="cs-CZ"/>
        </w:rPr>
        <w:t>jednotlivých povinností Dopravce dle této Smlouvy</w:t>
      </w:r>
      <w:r w:rsidR="00843C10" w:rsidRPr="00AD17DF">
        <w:rPr>
          <w:rFonts w:ascii="Times New Roman" w:hAnsi="Times New Roman"/>
          <w:b w:val="0"/>
          <w:i w:val="0"/>
          <w:szCs w:val="22"/>
          <w:lang w:val="cs-CZ"/>
        </w:rPr>
        <w:t>.</w:t>
      </w:r>
      <w:bookmarkEnd w:id="56"/>
      <w:bookmarkEnd w:id="57"/>
    </w:p>
    <w:p w14:paraId="68D4DAD1" w14:textId="4C5C3028" w:rsidR="00264205" w:rsidRPr="00AD17DF" w:rsidRDefault="00CF5302" w:rsidP="002D12E8">
      <w:pPr>
        <w:pStyle w:val="Clanek11"/>
        <w:widowControl/>
        <w:ind w:left="709" w:hanging="709"/>
        <w:rPr>
          <w:rFonts w:ascii="Times New Roman" w:hAnsi="Times New Roman"/>
          <w:b w:val="0"/>
          <w:i w:val="0"/>
          <w:szCs w:val="22"/>
          <w:lang w:val="cs-CZ"/>
        </w:rPr>
      </w:pPr>
      <w:bookmarkStart w:id="58" w:name="_Ref271622636"/>
      <w:r w:rsidRPr="00AD17DF">
        <w:rPr>
          <w:rFonts w:ascii="Times New Roman" w:hAnsi="Times New Roman"/>
          <w:b w:val="0"/>
          <w:i w:val="0"/>
          <w:szCs w:val="22"/>
          <w:lang w:val="cs-CZ"/>
        </w:rPr>
        <w:t xml:space="preserve">Kromě </w:t>
      </w:r>
      <w:r w:rsidR="00511225" w:rsidRPr="00AD17DF">
        <w:rPr>
          <w:rFonts w:ascii="Times New Roman" w:hAnsi="Times New Roman"/>
          <w:b w:val="0"/>
          <w:i w:val="0"/>
          <w:szCs w:val="22"/>
          <w:lang w:val="cs-CZ"/>
        </w:rPr>
        <w:t xml:space="preserve">Kompenzace </w:t>
      </w:r>
      <w:r w:rsidRPr="00AD17DF">
        <w:rPr>
          <w:rFonts w:ascii="Times New Roman" w:hAnsi="Times New Roman"/>
          <w:b w:val="0"/>
          <w:i w:val="0"/>
          <w:szCs w:val="22"/>
          <w:lang w:val="cs-CZ"/>
        </w:rPr>
        <w:t xml:space="preserve">vypočtené dle </w:t>
      </w:r>
      <w:r w:rsidR="001B18BF" w:rsidRPr="00AD17DF">
        <w:rPr>
          <w:rFonts w:ascii="Times New Roman" w:hAnsi="Times New Roman"/>
          <w:b w:val="0"/>
          <w:i w:val="0"/>
          <w:szCs w:val="22"/>
          <w:lang w:val="cs-CZ"/>
        </w:rPr>
        <w:t xml:space="preserve">čl. </w:t>
      </w:r>
      <w:r w:rsidR="0084277D" w:rsidRPr="00AD17DF">
        <w:rPr>
          <w:rFonts w:ascii="Times New Roman" w:hAnsi="Times New Roman"/>
          <w:b w:val="0"/>
          <w:i w:val="0"/>
          <w:szCs w:val="22"/>
          <w:lang w:val="cs-CZ"/>
        </w:rPr>
        <w:fldChar w:fldCharType="begin"/>
      </w:r>
      <w:r w:rsidR="0084277D" w:rsidRPr="00AD17DF">
        <w:rPr>
          <w:rFonts w:ascii="Times New Roman" w:hAnsi="Times New Roman"/>
          <w:b w:val="0"/>
          <w:i w:val="0"/>
          <w:szCs w:val="22"/>
          <w:lang w:val="cs-CZ"/>
        </w:rPr>
        <w:instrText xml:space="preserve"> REF _Ref491671278 \r \h </w:instrText>
      </w:r>
      <w:r w:rsidR="001B18BF" w:rsidRPr="00AD17DF">
        <w:rPr>
          <w:rFonts w:ascii="Times New Roman" w:hAnsi="Times New Roman"/>
          <w:b w:val="0"/>
          <w:i w:val="0"/>
          <w:szCs w:val="22"/>
          <w:lang w:val="cs-CZ"/>
        </w:rPr>
        <w:instrText xml:space="preserve"> \* MERGEFORMAT </w:instrText>
      </w:r>
      <w:r w:rsidR="0084277D" w:rsidRPr="00AD17DF">
        <w:rPr>
          <w:rFonts w:ascii="Times New Roman" w:hAnsi="Times New Roman"/>
          <w:b w:val="0"/>
          <w:i w:val="0"/>
          <w:szCs w:val="22"/>
          <w:lang w:val="cs-CZ"/>
        </w:rPr>
      </w:r>
      <w:r w:rsidR="0084277D"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3</w:t>
      </w:r>
      <w:r w:rsidR="0084277D" w:rsidRPr="00AD17DF">
        <w:rPr>
          <w:rFonts w:ascii="Times New Roman" w:hAnsi="Times New Roman"/>
          <w:b w:val="0"/>
          <w:i w:val="0"/>
          <w:szCs w:val="22"/>
          <w:lang w:val="cs-CZ"/>
        </w:rPr>
        <w:fldChar w:fldCharType="end"/>
      </w:r>
      <w:r w:rsidRPr="00AD17DF">
        <w:rPr>
          <w:rFonts w:ascii="Times New Roman" w:hAnsi="Times New Roman"/>
          <w:b w:val="0"/>
          <w:i w:val="0"/>
          <w:szCs w:val="22"/>
          <w:lang w:val="cs-CZ"/>
        </w:rPr>
        <w:t xml:space="preserve"> této Smlouvy nemá </w:t>
      </w:r>
      <w:r w:rsidR="009B67F3" w:rsidRPr="00AD17DF">
        <w:rPr>
          <w:rFonts w:ascii="Times New Roman" w:hAnsi="Times New Roman"/>
          <w:b w:val="0"/>
          <w:i w:val="0"/>
          <w:szCs w:val="22"/>
          <w:lang w:val="cs-CZ"/>
        </w:rPr>
        <w:t xml:space="preserve">Dopravce v souvislosti se Změnou </w:t>
      </w:r>
      <w:r w:rsidR="004F5A66" w:rsidRPr="00AD17DF">
        <w:rPr>
          <w:rFonts w:ascii="Times New Roman" w:hAnsi="Times New Roman"/>
          <w:b w:val="0"/>
          <w:i w:val="0"/>
          <w:szCs w:val="22"/>
          <w:lang w:val="cs-CZ"/>
        </w:rPr>
        <w:t xml:space="preserve">plnění </w:t>
      </w:r>
      <w:r w:rsidR="009B67F3" w:rsidRPr="00AD17DF">
        <w:rPr>
          <w:rFonts w:ascii="Times New Roman" w:hAnsi="Times New Roman"/>
          <w:b w:val="0"/>
          <w:i w:val="0"/>
          <w:szCs w:val="22"/>
          <w:lang w:val="cs-CZ"/>
        </w:rPr>
        <w:t xml:space="preserve">podle </w:t>
      </w:r>
      <w:r w:rsidR="001B18BF" w:rsidRPr="00AD17DF">
        <w:rPr>
          <w:rFonts w:ascii="Times New Roman" w:hAnsi="Times New Roman"/>
          <w:b w:val="0"/>
          <w:i w:val="0"/>
          <w:szCs w:val="22"/>
          <w:lang w:val="cs-CZ"/>
        </w:rPr>
        <w:t xml:space="preserve">čl. </w:t>
      </w:r>
      <w:r w:rsidR="0084277D" w:rsidRPr="00AD17DF">
        <w:rPr>
          <w:rFonts w:ascii="Times New Roman" w:hAnsi="Times New Roman"/>
          <w:b w:val="0"/>
          <w:i w:val="0"/>
          <w:szCs w:val="22"/>
          <w:lang w:val="cs-CZ"/>
        </w:rPr>
        <w:fldChar w:fldCharType="begin"/>
      </w:r>
      <w:r w:rsidR="0084277D" w:rsidRPr="00AD17DF">
        <w:rPr>
          <w:rFonts w:ascii="Times New Roman" w:hAnsi="Times New Roman"/>
          <w:b w:val="0"/>
          <w:i w:val="0"/>
          <w:szCs w:val="22"/>
          <w:lang w:val="cs-CZ"/>
        </w:rPr>
        <w:instrText xml:space="preserve"> REF _Ref491649251 \r \h </w:instrText>
      </w:r>
      <w:r w:rsidR="001B18BF" w:rsidRPr="00AD17DF">
        <w:rPr>
          <w:rFonts w:ascii="Times New Roman" w:hAnsi="Times New Roman"/>
          <w:b w:val="0"/>
          <w:i w:val="0"/>
          <w:szCs w:val="22"/>
          <w:lang w:val="cs-CZ"/>
        </w:rPr>
        <w:instrText xml:space="preserve"> \* MERGEFORMAT </w:instrText>
      </w:r>
      <w:r w:rsidR="0084277D" w:rsidRPr="00AD17DF">
        <w:rPr>
          <w:rFonts w:ascii="Times New Roman" w:hAnsi="Times New Roman"/>
          <w:b w:val="0"/>
          <w:i w:val="0"/>
          <w:szCs w:val="22"/>
          <w:lang w:val="cs-CZ"/>
        </w:rPr>
      </w:r>
      <w:r w:rsidR="0084277D"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7</w:t>
      </w:r>
      <w:r w:rsidR="0084277D" w:rsidRPr="00AD17DF">
        <w:rPr>
          <w:rFonts w:ascii="Times New Roman" w:hAnsi="Times New Roman"/>
          <w:b w:val="0"/>
          <w:i w:val="0"/>
          <w:szCs w:val="22"/>
          <w:lang w:val="cs-CZ"/>
        </w:rPr>
        <w:fldChar w:fldCharType="end"/>
      </w:r>
      <w:r w:rsidR="009B67F3" w:rsidRPr="00AD17DF">
        <w:rPr>
          <w:rFonts w:ascii="Times New Roman" w:hAnsi="Times New Roman"/>
          <w:b w:val="0"/>
          <w:i w:val="0"/>
          <w:szCs w:val="22"/>
          <w:lang w:val="cs-CZ"/>
        </w:rPr>
        <w:t xml:space="preserve"> </w:t>
      </w:r>
      <w:r w:rsidR="008E3DBA">
        <w:rPr>
          <w:rFonts w:ascii="Times New Roman" w:hAnsi="Times New Roman"/>
          <w:b w:val="0"/>
          <w:i w:val="0"/>
          <w:szCs w:val="22"/>
          <w:lang w:val="cs-CZ"/>
        </w:rPr>
        <w:t xml:space="preserve">této Smlouvy </w:t>
      </w:r>
      <w:r w:rsidRPr="00AD17DF">
        <w:rPr>
          <w:rFonts w:ascii="Times New Roman" w:hAnsi="Times New Roman"/>
          <w:b w:val="0"/>
          <w:i w:val="0"/>
          <w:szCs w:val="22"/>
          <w:lang w:val="cs-CZ"/>
        </w:rPr>
        <w:t>nárok na žádné jiné platby</w:t>
      </w:r>
      <w:r w:rsidR="009B67F3" w:rsidRPr="00AD17DF">
        <w:rPr>
          <w:rFonts w:ascii="Times New Roman" w:hAnsi="Times New Roman"/>
          <w:b w:val="0"/>
          <w:i w:val="0"/>
          <w:szCs w:val="22"/>
          <w:lang w:val="cs-CZ"/>
        </w:rPr>
        <w:t xml:space="preserve"> ani na </w:t>
      </w:r>
      <w:r w:rsidRPr="00AD17DF">
        <w:rPr>
          <w:rFonts w:ascii="Times New Roman" w:hAnsi="Times New Roman"/>
          <w:b w:val="0"/>
          <w:i w:val="0"/>
          <w:szCs w:val="22"/>
          <w:lang w:val="cs-CZ"/>
        </w:rPr>
        <w:t xml:space="preserve">úhradu žádných </w:t>
      </w:r>
      <w:r w:rsidR="009B67F3" w:rsidRPr="00AD17DF">
        <w:rPr>
          <w:rFonts w:ascii="Times New Roman" w:hAnsi="Times New Roman"/>
          <w:b w:val="0"/>
          <w:i w:val="0"/>
          <w:szCs w:val="22"/>
          <w:lang w:val="cs-CZ"/>
        </w:rPr>
        <w:t xml:space="preserve">dalších </w:t>
      </w:r>
      <w:r w:rsidRPr="00AD17DF">
        <w:rPr>
          <w:rFonts w:ascii="Times New Roman" w:hAnsi="Times New Roman"/>
          <w:b w:val="0"/>
          <w:i w:val="0"/>
          <w:szCs w:val="22"/>
          <w:lang w:val="cs-CZ"/>
        </w:rPr>
        <w:t>nákladů</w:t>
      </w:r>
      <w:r w:rsidR="009B67F3" w:rsidRPr="00AD17DF">
        <w:rPr>
          <w:rFonts w:ascii="Times New Roman" w:hAnsi="Times New Roman"/>
          <w:b w:val="0"/>
          <w:i w:val="0"/>
          <w:szCs w:val="22"/>
          <w:lang w:val="cs-CZ"/>
        </w:rPr>
        <w:t>, pokud není v této Sm</w:t>
      </w:r>
      <w:r w:rsidR="00CE791C" w:rsidRPr="00AD17DF">
        <w:rPr>
          <w:rFonts w:ascii="Times New Roman" w:hAnsi="Times New Roman"/>
          <w:b w:val="0"/>
          <w:i w:val="0"/>
          <w:szCs w:val="22"/>
          <w:lang w:val="cs-CZ"/>
        </w:rPr>
        <w:t>louvě výslovně stanoveno jinak.</w:t>
      </w:r>
    </w:p>
    <w:p w14:paraId="48DB6063" w14:textId="7C46ACAE" w:rsidR="00264205" w:rsidRPr="00AD17DF" w:rsidRDefault="002476B7" w:rsidP="002D12E8">
      <w:pPr>
        <w:pStyle w:val="Clanek11"/>
        <w:widowControl/>
        <w:ind w:left="709" w:hanging="709"/>
        <w:rPr>
          <w:rFonts w:ascii="Times New Roman" w:hAnsi="Times New Roman"/>
          <w:b w:val="0"/>
          <w:i w:val="0"/>
          <w:szCs w:val="22"/>
          <w:lang w:val="cs-CZ"/>
        </w:rPr>
      </w:pPr>
      <w:bookmarkStart w:id="59" w:name="_Ref274704726"/>
      <w:bookmarkEnd w:id="58"/>
      <w:r w:rsidRPr="00AD17DF">
        <w:rPr>
          <w:rFonts w:ascii="Times New Roman" w:hAnsi="Times New Roman"/>
          <w:b w:val="0"/>
          <w:i w:val="0"/>
          <w:szCs w:val="22"/>
          <w:lang w:val="cs-CZ"/>
        </w:rPr>
        <w:t xml:space="preserve">Objednatel má </w:t>
      </w:r>
      <w:r w:rsidR="00BD08A3" w:rsidRPr="00AD17DF">
        <w:rPr>
          <w:rFonts w:ascii="Times New Roman" w:hAnsi="Times New Roman"/>
          <w:b w:val="0"/>
          <w:i w:val="0"/>
          <w:szCs w:val="22"/>
          <w:lang w:val="cs-CZ"/>
        </w:rPr>
        <w:t xml:space="preserve">v případě objektivně odůvodněných potřeb </w:t>
      </w:r>
      <w:r w:rsidRPr="00AD17DF">
        <w:rPr>
          <w:rFonts w:ascii="Times New Roman" w:hAnsi="Times New Roman"/>
          <w:b w:val="0"/>
          <w:i w:val="0"/>
          <w:szCs w:val="22"/>
          <w:lang w:val="cs-CZ"/>
        </w:rPr>
        <w:t>právo zadat Dopravci</w:t>
      </w:r>
      <w:r w:rsidR="005E6D10" w:rsidRPr="00AD17DF">
        <w:rPr>
          <w:rFonts w:ascii="Times New Roman" w:hAnsi="Times New Roman"/>
          <w:b w:val="0"/>
          <w:i w:val="0"/>
          <w:szCs w:val="22"/>
          <w:lang w:val="cs-CZ"/>
        </w:rPr>
        <w:t xml:space="preserve"> povinnost </w:t>
      </w:r>
      <w:r w:rsidR="00064CD5" w:rsidRPr="00AD17DF">
        <w:rPr>
          <w:rFonts w:ascii="Times New Roman" w:hAnsi="Times New Roman"/>
          <w:b w:val="0"/>
          <w:i w:val="0"/>
          <w:szCs w:val="22"/>
          <w:lang w:val="cs-CZ"/>
        </w:rPr>
        <w:t>zajistit</w:t>
      </w:r>
      <w:r w:rsidR="005E6D10" w:rsidRPr="00AD17DF">
        <w:rPr>
          <w:rFonts w:ascii="Times New Roman" w:hAnsi="Times New Roman"/>
          <w:b w:val="0"/>
          <w:i w:val="0"/>
          <w:szCs w:val="22"/>
          <w:lang w:val="cs-CZ"/>
        </w:rPr>
        <w:t xml:space="preserve"> </w:t>
      </w:r>
      <w:r w:rsidR="00C3429E" w:rsidRPr="00AD17DF">
        <w:rPr>
          <w:rFonts w:ascii="Times New Roman" w:hAnsi="Times New Roman"/>
          <w:b w:val="0"/>
          <w:i w:val="0"/>
          <w:szCs w:val="22"/>
          <w:lang w:val="cs-CZ"/>
        </w:rPr>
        <w:t xml:space="preserve">po omezenou dobu </w:t>
      </w:r>
      <w:r w:rsidR="00ED2268" w:rsidRPr="00AD17DF">
        <w:rPr>
          <w:rFonts w:ascii="Times New Roman" w:hAnsi="Times New Roman"/>
          <w:b w:val="0"/>
          <w:i w:val="0"/>
          <w:szCs w:val="22"/>
          <w:lang w:val="cs-CZ"/>
        </w:rPr>
        <w:t>Náhradní</w:t>
      </w:r>
      <w:r w:rsidR="00064CD5" w:rsidRPr="00AD17DF">
        <w:rPr>
          <w:rFonts w:ascii="Times New Roman" w:hAnsi="Times New Roman"/>
          <w:b w:val="0"/>
          <w:i w:val="0"/>
          <w:szCs w:val="22"/>
          <w:lang w:val="cs-CZ"/>
        </w:rPr>
        <w:t xml:space="preserve"> </w:t>
      </w:r>
      <w:r w:rsidR="005E6D10" w:rsidRPr="00AD17DF">
        <w:rPr>
          <w:rFonts w:ascii="Times New Roman" w:hAnsi="Times New Roman"/>
          <w:b w:val="0"/>
          <w:i w:val="0"/>
          <w:szCs w:val="22"/>
          <w:lang w:val="cs-CZ"/>
        </w:rPr>
        <w:t>dopravu</w:t>
      </w:r>
      <w:r w:rsidR="00FB33DA">
        <w:rPr>
          <w:rFonts w:ascii="Times New Roman" w:hAnsi="Times New Roman"/>
          <w:b w:val="0"/>
          <w:i w:val="0"/>
          <w:szCs w:val="22"/>
          <w:lang w:val="cs-CZ"/>
        </w:rPr>
        <w:t>,</w:t>
      </w:r>
      <w:r w:rsidR="000E3943">
        <w:rPr>
          <w:rFonts w:ascii="Times New Roman" w:hAnsi="Times New Roman"/>
          <w:b w:val="0"/>
          <w:i w:val="0"/>
          <w:szCs w:val="22"/>
          <w:lang w:val="cs-CZ"/>
        </w:rPr>
        <w:t xml:space="preserve"> a to zejména v případech </w:t>
      </w:r>
      <w:r w:rsidR="005A2EAE">
        <w:rPr>
          <w:rFonts w:ascii="Times New Roman" w:hAnsi="Times New Roman"/>
          <w:b w:val="0"/>
          <w:i w:val="0"/>
          <w:szCs w:val="22"/>
          <w:lang w:val="cs-CZ"/>
        </w:rPr>
        <w:t>plánovaných či neplánovaných výluk</w:t>
      </w:r>
      <w:r w:rsidR="00FB33DA">
        <w:rPr>
          <w:rFonts w:ascii="Times New Roman" w:hAnsi="Times New Roman"/>
          <w:b w:val="0"/>
          <w:i w:val="0"/>
          <w:szCs w:val="22"/>
          <w:lang w:val="cs-CZ"/>
        </w:rPr>
        <w:t xml:space="preserve"> a</w:t>
      </w:r>
      <w:r w:rsidR="005A2EAE">
        <w:rPr>
          <w:rFonts w:ascii="Times New Roman" w:hAnsi="Times New Roman"/>
          <w:b w:val="0"/>
          <w:i w:val="0"/>
          <w:szCs w:val="22"/>
          <w:lang w:val="cs-CZ"/>
        </w:rPr>
        <w:t xml:space="preserve"> mimořádností v dopravě. </w:t>
      </w:r>
      <w:r w:rsidR="00247BE9" w:rsidRPr="00AD17DF">
        <w:rPr>
          <w:rFonts w:ascii="Times New Roman" w:hAnsi="Times New Roman"/>
          <w:b w:val="0"/>
          <w:i w:val="0"/>
          <w:szCs w:val="22"/>
          <w:lang w:val="cs-CZ"/>
        </w:rPr>
        <w:t xml:space="preserve">Objednatel zároveň Dopravci závazně určí i požadovaný rozsah </w:t>
      </w:r>
      <w:r w:rsidR="00A2546A">
        <w:rPr>
          <w:rFonts w:ascii="Times New Roman" w:hAnsi="Times New Roman"/>
          <w:b w:val="0"/>
          <w:i w:val="0"/>
          <w:szCs w:val="22"/>
          <w:lang w:val="cs-CZ"/>
        </w:rPr>
        <w:t xml:space="preserve">a způsob zajištění </w:t>
      </w:r>
      <w:r w:rsidR="00ED2268" w:rsidRPr="00AD17DF">
        <w:rPr>
          <w:rFonts w:ascii="Times New Roman" w:hAnsi="Times New Roman"/>
          <w:b w:val="0"/>
          <w:i w:val="0"/>
          <w:szCs w:val="22"/>
          <w:lang w:val="cs-CZ"/>
        </w:rPr>
        <w:t xml:space="preserve">Náhradní </w:t>
      </w:r>
      <w:r w:rsidR="00247BE9" w:rsidRPr="00AD17DF">
        <w:rPr>
          <w:rFonts w:ascii="Times New Roman" w:hAnsi="Times New Roman"/>
          <w:b w:val="0"/>
          <w:i w:val="0"/>
          <w:szCs w:val="22"/>
          <w:lang w:val="cs-CZ"/>
        </w:rPr>
        <w:t>dopravy</w:t>
      </w:r>
      <w:r w:rsidR="005A2EAE">
        <w:rPr>
          <w:rFonts w:ascii="Times New Roman" w:hAnsi="Times New Roman"/>
          <w:b w:val="0"/>
          <w:i w:val="0"/>
          <w:szCs w:val="22"/>
          <w:lang w:val="cs-CZ"/>
        </w:rPr>
        <w:t xml:space="preserve">. </w:t>
      </w:r>
      <w:bookmarkEnd w:id="59"/>
      <w:r w:rsidR="00462E64" w:rsidRPr="00AD17DF">
        <w:rPr>
          <w:rFonts w:ascii="Times New Roman" w:hAnsi="Times New Roman"/>
          <w:b w:val="0"/>
          <w:i w:val="0"/>
          <w:szCs w:val="22"/>
          <w:lang w:val="cs-CZ"/>
        </w:rPr>
        <w:t xml:space="preserve">Další podrobnosti týkající se </w:t>
      </w:r>
      <w:r w:rsidR="00ED2268" w:rsidRPr="00AD17DF">
        <w:rPr>
          <w:rFonts w:ascii="Times New Roman" w:hAnsi="Times New Roman"/>
          <w:b w:val="0"/>
          <w:i w:val="0"/>
          <w:szCs w:val="22"/>
          <w:lang w:val="cs-CZ"/>
        </w:rPr>
        <w:t xml:space="preserve">Náhradní dopravy </w:t>
      </w:r>
      <w:r w:rsidR="00462E64" w:rsidRPr="00AD17DF">
        <w:rPr>
          <w:rFonts w:ascii="Times New Roman" w:hAnsi="Times New Roman"/>
          <w:b w:val="0"/>
          <w:i w:val="0"/>
          <w:szCs w:val="22"/>
          <w:lang w:val="cs-CZ"/>
        </w:rPr>
        <w:t>jsou stanoveny v Technických a provozních standardech pro železnici.</w:t>
      </w:r>
      <w:r w:rsidR="00ED2268" w:rsidRPr="00AD17DF">
        <w:rPr>
          <w:rFonts w:ascii="Times New Roman" w:hAnsi="Times New Roman"/>
          <w:b w:val="0"/>
          <w:i w:val="0"/>
          <w:szCs w:val="22"/>
          <w:lang w:val="cs-CZ"/>
        </w:rPr>
        <w:t xml:space="preserve"> Vlaky</w:t>
      </w:r>
      <w:r w:rsidR="00EF3864" w:rsidRPr="00AD17DF">
        <w:rPr>
          <w:rFonts w:ascii="Times New Roman" w:hAnsi="Times New Roman"/>
          <w:b w:val="0"/>
          <w:i w:val="0"/>
          <w:szCs w:val="22"/>
          <w:lang w:val="cs-CZ"/>
        </w:rPr>
        <w:t>, které v určitém úseku trasy nejely nebo nejely jako vlaky s přepravou cestujících</w:t>
      </w:r>
      <w:r w:rsidR="00490A1A">
        <w:rPr>
          <w:rFonts w:ascii="Times New Roman" w:hAnsi="Times New Roman"/>
          <w:b w:val="0"/>
          <w:i w:val="0"/>
          <w:szCs w:val="22"/>
          <w:lang w:val="cs-CZ"/>
        </w:rPr>
        <w:t>,</w:t>
      </w:r>
      <w:r w:rsidR="00EF3864" w:rsidRPr="00AD17DF">
        <w:rPr>
          <w:rFonts w:ascii="Times New Roman" w:hAnsi="Times New Roman"/>
          <w:b w:val="0"/>
          <w:i w:val="0"/>
          <w:szCs w:val="22"/>
          <w:lang w:val="cs-CZ"/>
        </w:rPr>
        <w:t xml:space="preserve"> </w:t>
      </w:r>
      <w:r w:rsidR="00497E51" w:rsidRPr="00AD17DF">
        <w:rPr>
          <w:rFonts w:ascii="Times New Roman" w:hAnsi="Times New Roman"/>
          <w:b w:val="0"/>
          <w:i w:val="0"/>
          <w:szCs w:val="22"/>
          <w:lang w:val="cs-CZ"/>
        </w:rPr>
        <w:t xml:space="preserve">se považují </w:t>
      </w:r>
      <w:r w:rsidR="00ED2268" w:rsidRPr="00AD17DF">
        <w:rPr>
          <w:rFonts w:ascii="Times New Roman" w:hAnsi="Times New Roman"/>
          <w:b w:val="0"/>
          <w:i w:val="0"/>
          <w:szCs w:val="22"/>
          <w:lang w:val="cs-CZ"/>
        </w:rPr>
        <w:t xml:space="preserve">za </w:t>
      </w:r>
      <w:r w:rsidR="00EF3864" w:rsidRPr="00AD17DF">
        <w:rPr>
          <w:rFonts w:ascii="Times New Roman" w:hAnsi="Times New Roman"/>
          <w:b w:val="0"/>
          <w:i w:val="0"/>
          <w:szCs w:val="22"/>
          <w:lang w:val="cs-CZ"/>
        </w:rPr>
        <w:t>nejeté</w:t>
      </w:r>
      <w:r w:rsidR="007F6229">
        <w:rPr>
          <w:rFonts w:ascii="Times New Roman" w:hAnsi="Times New Roman"/>
          <w:b w:val="0"/>
          <w:i w:val="0"/>
          <w:szCs w:val="22"/>
          <w:lang w:val="cs-CZ"/>
        </w:rPr>
        <w:t xml:space="preserve"> a nejsou ze strany Objednatele hrazeny</w:t>
      </w:r>
      <w:r w:rsidR="00ED2268" w:rsidRPr="00AD17DF">
        <w:rPr>
          <w:rFonts w:ascii="Times New Roman" w:hAnsi="Times New Roman"/>
          <w:b w:val="0"/>
          <w:i w:val="0"/>
          <w:szCs w:val="22"/>
          <w:lang w:val="cs-CZ"/>
        </w:rPr>
        <w:t>.</w:t>
      </w:r>
      <w:r w:rsidR="00497E51" w:rsidRPr="00AD17DF">
        <w:rPr>
          <w:rFonts w:ascii="Times New Roman" w:hAnsi="Times New Roman"/>
          <w:b w:val="0"/>
          <w:i w:val="0"/>
          <w:szCs w:val="22"/>
          <w:lang w:val="cs-CZ"/>
        </w:rPr>
        <w:t xml:space="preserve"> </w:t>
      </w:r>
    </w:p>
    <w:p w14:paraId="5B2759F0" w14:textId="0B3F30DE" w:rsidR="00FF3E3C" w:rsidRPr="00AD17DF" w:rsidRDefault="00FF3E3C" w:rsidP="002D12E8">
      <w:pPr>
        <w:pStyle w:val="Clanek11"/>
        <w:widowControl/>
        <w:numPr>
          <w:ilvl w:val="0"/>
          <w:numId w:val="0"/>
        </w:numPr>
        <w:ind w:left="709"/>
        <w:rPr>
          <w:rFonts w:ascii="Times New Roman" w:hAnsi="Times New Roman"/>
          <w:b w:val="0"/>
          <w:i w:val="0"/>
          <w:szCs w:val="22"/>
          <w:lang w:val="cs-CZ"/>
        </w:rPr>
      </w:pPr>
      <w:r w:rsidRPr="00AD17DF">
        <w:rPr>
          <w:rFonts w:ascii="Times New Roman" w:hAnsi="Times New Roman"/>
          <w:b w:val="0"/>
          <w:i w:val="0"/>
          <w:szCs w:val="22"/>
          <w:lang w:val="cs-CZ"/>
        </w:rPr>
        <w:lastRenderedPageBreak/>
        <w:t>V případě nezajištění N</w:t>
      </w:r>
      <w:r w:rsidR="00ED2268" w:rsidRPr="00AD17DF">
        <w:rPr>
          <w:rFonts w:ascii="Times New Roman" w:hAnsi="Times New Roman"/>
          <w:b w:val="0"/>
          <w:i w:val="0"/>
          <w:szCs w:val="22"/>
          <w:lang w:val="cs-CZ"/>
        </w:rPr>
        <w:t>áhradní dopr</w:t>
      </w:r>
      <w:r w:rsidR="000E1001" w:rsidRPr="00AD17DF">
        <w:rPr>
          <w:rFonts w:ascii="Times New Roman" w:hAnsi="Times New Roman"/>
          <w:b w:val="0"/>
          <w:i w:val="0"/>
          <w:szCs w:val="22"/>
          <w:lang w:val="cs-CZ"/>
        </w:rPr>
        <w:t>a</w:t>
      </w:r>
      <w:r w:rsidR="00ED2268" w:rsidRPr="00AD17DF">
        <w:rPr>
          <w:rFonts w:ascii="Times New Roman" w:hAnsi="Times New Roman"/>
          <w:b w:val="0"/>
          <w:i w:val="0"/>
          <w:szCs w:val="22"/>
          <w:lang w:val="cs-CZ"/>
        </w:rPr>
        <w:t>vy</w:t>
      </w:r>
      <w:r w:rsidRPr="00AD17DF">
        <w:rPr>
          <w:rFonts w:ascii="Times New Roman" w:hAnsi="Times New Roman"/>
          <w:b w:val="0"/>
          <w:i w:val="0"/>
          <w:szCs w:val="22"/>
          <w:lang w:val="cs-CZ"/>
        </w:rPr>
        <w:t xml:space="preserve"> dle požadavku Objednatele</w:t>
      </w:r>
      <w:r w:rsidR="00622D0B">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je </w:t>
      </w:r>
      <w:r w:rsidR="00C40887" w:rsidRPr="00AD17DF">
        <w:rPr>
          <w:rFonts w:ascii="Times New Roman" w:hAnsi="Times New Roman"/>
          <w:b w:val="0"/>
          <w:i w:val="0"/>
          <w:szCs w:val="22"/>
          <w:lang w:val="cs-CZ"/>
        </w:rPr>
        <w:t>D</w:t>
      </w:r>
      <w:r w:rsidRPr="00AD17DF">
        <w:rPr>
          <w:rFonts w:ascii="Times New Roman" w:hAnsi="Times New Roman"/>
          <w:b w:val="0"/>
          <w:i w:val="0"/>
          <w:szCs w:val="22"/>
          <w:lang w:val="cs-CZ"/>
        </w:rPr>
        <w:t>opravce povinen zaplatit smluvní pokutu</w:t>
      </w:r>
      <w:r w:rsidR="00B150E6" w:rsidRPr="00AD17DF">
        <w:rPr>
          <w:rFonts w:ascii="Times New Roman" w:hAnsi="Times New Roman"/>
          <w:b w:val="0"/>
          <w:i w:val="0"/>
          <w:szCs w:val="22"/>
          <w:lang w:val="cs-CZ"/>
        </w:rPr>
        <w:t xml:space="preserve"> ve výši </w:t>
      </w:r>
      <w:r w:rsidR="00010F2B">
        <w:rPr>
          <w:rFonts w:ascii="Times New Roman" w:hAnsi="Times New Roman"/>
          <w:b w:val="0"/>
          <w:i w:val="0"/>
          <w:szCs w:val="22"/>
          <w:lang w:val="cs-CZ"/>
        </w:rPr>
        <w:t xml:space="preserve">trojnásobku </w:t>
      </w:r>
      <w:r w:rsidR="00010F2B" w:rsidRPr="00AD17DF">
        <w:rPr>
          <w:rFonts w:ascii="Times New Roman" w:hAnsi="Times New Roman"/>
          <w:b w:val="0"/>
          <w:i w:val="0"/>
          <w:szCs w:val="22"/>
          <w:lang w:val="cs-CZ"/>
        </w:rPr>
        <w:t>Jednotkov</w:t>
      </w:r>
      <w:r w:rsidR="00010F2B">
        <w:rPr>
          <w:rFonts w:ascii="Times New Roman" w:hAnsi="Times New Roman"/>
          <w:b w:val="0"/>
          <w:i w:val="0"/>
          <w:szCs w:val="22"/>
          <w:lang w:val="cs-CZ"/>
        </w:rPr>
        <w:t>é</w:t>
      </w:r>
      <w:r w:rsidR="00010F2B" w:rsidRPr="00AD17DF">
        <w:rPr>
          <w:rFonts w:ascii="Times New Roman" w:hAnsi="Times New Roman"/>
          <w:b w:val="0"/>
          <w:i w:val="0"/>
          <w:szCs w:val="22"/>
          <w:lang w:val="cs-CZ"/>
        </w:rPr>
        <w:t xml:space="preserve"> cen</w:t>
      </w:r>
      <w:r w:rsidR="00010F2B">
        <w:rPr>
          <w:rFonts w:ascii="Times New Roman" w:hAnsi="Times New Roman"/>
          <w:b w:val="0"/>
          <w:i w:val="0"/>
          <w:szCs w:val="22"/>
          <w:lang w:val="cs-CZ"/>
        </w:rPr>
        <w:t>y</w:t>
      </w:r>
      <w:r w:rsidR="00010F2B" w:rsidRPr="00AD17DF">
        <w:rPr>
          <w:rFonts w:ascii="Times New Roman" w:hAnsi="Times New Roman"/>
          <w:b w:val="0"/>
          <w:i w:val="0"/>
          <w:szCs w:val="22"/>
          <w:lang w:val="cs-CZ"/>
        </w:rPr>
        <w:t xml:space="preserve"> za </w:t>
      </w:r>
      <w:r w:rsidR="009A541B">
        <w:rPr>
          <w:rFonts w:ascii="Times New Roman" w:hAnsi="Times New Roman"/>
          <w:b w:val="0"/>
          <w:i w:val="0"/>
          <w:szCs w:val="22"/>
          <w:lang w:val="cs-CZ"/>
        </w:rPr>
        <w:t>nenahrazený dopravní výkon (v</w:t>
      </w:r>
      <w:r w:rsidR="00FF6AA2">
        <w:rPr>
          <w:rFonts w:ascii="Times New Roman" w:hAnsi="Times New Roman"/>
          <w:b w:val="0"/>
          <w:i w:val="0"/>
          <w:szCs w:val="22"/>
          <w:lang w:val="cs-CZ"/>
        </w:rPr>
        <w:t xml:space="preserve"> </w:t>
      </w:r>
      <w:r w:rsidR="009A541B">
        <w:rPr>
          <w:rFonts w:ascii="Times New Roman" w:hAnsi="Times New Roman"/>
          <w:b w:val="0"/>
          <w:i w:val="0"/>
          <w:szCs w:val="22"/>
          <w:lang w:val="cs-CZ"/>
        </w:rPr>
        <w:t>j</w:t>
      </w:r>
      <w:r w:rsidR="008A0F1F">
        <w:rPr>
          <w:rFonts w:ascii="Times New Roman" w:hAnsi="Times New Roman"/>
          <w:b w:val="0"/>
          <w:i w:val="0"/>
          <w:szCs w:val="22"/>
          <w:lang w:val="cs-CZ"/>
        </w:rPr>
        <w:t>km</w:t>
      </w:r>
      <w:r w:rsidR="009A541B">
        <w:rPr>
          <w:rFonts w:ascii="Times New Roman" w:hAnsi="Times New Roman"/>
          <w:b w:val="0"/>
          <w:i w:val="0"/>
          <w:szCs w:val="22"/>
          <w:lang w:val="cs-CZ"/>
        </w:rPr>
        <w:t>)</w:t>
      </w:r>
      <w:r w:rsidR="00B150E6" w:rsidRPr="00AD17DF">
        <w:rPr>
          <w:rFonts w:ascii="Times New Roman" w:hAnsi="Times New Roman"/>
          <w:b w:val="0"/>
          <w:i w:val="0"/>
          <w:szCs w:val="22"/>
          <w:lang w:val="cs-CZ"/>
        </w:rPr>
        <w:t xml:space="preserve"> dle požadavku Objednatele</w:t>
      </w:r>
      <w:r w:rsidR="00370F87" w:rsidRPr="00AD17DF">
        <w:rPr>
          <w:rFonts w:ascii="Times New Roman" w:hAnsi="Times New Roman"/>
          <w:b w:val="0"/>
          <w:i w:val="0"/>
          <w:szCs w:val="22"/>
          <w:lang w:val="cs-CZ"/>
        </w:rPr>
        <w:t>.</w:t>
      </w:r>
      <w:r w:rsidR="00B150E6" w:rsidRPr="00AD17DF">
        <w:rPr>
          <w:rFonts w:ascii="Times New Roman" w:hAnsi="Times New Roman"/>
          <w:b w:val="0"/>
          <w:i w:val="0"/>
          <w:szCs w:val="22"/>
          <w:lang w:val="cs-CZ"/>
        </w:rPr>
        <w:t xml:space="preserve"> </w:t>
      </w:r>
      <w:r w:rsidR="00622D0B">
        <w:rPr>
          <w:rFonts w:ascii="Times New Roman" w:hAnsi="Times New Roman"/>
          <w:b w:val="0"/>
          <w:i w:val="0"/>
          <w:szCs w:val="22"/>
          <w:lang w:val="cs-CZ"/>
        </w:rPr>
        <w:t xml:space="preserve">V případě neuzavření smlouvy podle </w:t>
      </w:r>
      <w:r w:rsidR="00625C7B">
        <w:rPr>
          <w:rFonts w:ascii="Times New Roman" w:hAnsi="Times New Roman"/>
          <w:b w:val="0"/>
          <w:i w:val="0"/>
          <w:szCs w:val="22"/>
          <w:lang w:val="cs-CZ"/>
        </w:rPr>
        <w:t xml:space="preserve">vzoru v </w:t>
      </w:r>
      <w:r w:rsidR="00915700">
        <w:rPr>
          <w:rFonts w:ascii="Times New Roman" w:hAnsi="Times New Roman"/>
          <w:b w:val="0"/>
          <w:i w:val="0"/>
          <w:szCs w:val="22"/>
          <w:lang w:val="cs-CZ"/>
        </w:rPr>
        <w:t>P</w:t>
      </w:r>
      <w:r w:rsidR="00622D0B">
        <w:rPr>
          <w:rFonts w:ascii="Times New Roman" w:hAnsi="Times New Roman"/>
          <w:b w:val="0"/>
          <w:i w:val="0"/>
          <w:szCs w:val="22"/>
          <w:lang w:val="cs-CZ"/>
        </w:rPr>
        <w:t>řílo</w:t>
      </w:r>
      <w:r w:rsidR="00625C7B">
        <w:rPr>
          <w:rFonts w:ascii="Times New Roman" w:hAnsi="Times New Roman"/>
          <w:b w:val="0"/>
          <w:i w:val="0"/>
          <w:szCs w:val="22"/>
          <w:lang w:val="cs-CZ"/>
        </w:rPr>
        <w:t>ze</w:t>
      </w:r>
      <w:r w:rsidR="00622D0B">
        <w:rPr>
          <w:rFonts w:ascii="Times New Roman" w:hAnsi="Times New Roman"/>
          <w:b w:val="0"/>
          <w:i w:val="0"/>
          <w:szCs w:val="22"/>
          <w:lang w:val="cs-CZ"/>
        </w:rPr>
        <w:t xml:space="preserve"> č. </w:t>
      </w:r>
      <w:r w:rsidR="00E97F67">
        <w:rPr>
          <w:rFonts w:ascii="Times New Roman" w:hAnsi="Times New Roman"/>
          <w:b w:val="0"/>
          <w:i w:val="0"/>
          <w:szCs w:val="22"/>
          <w:lang w:val="cs-CZ"/>
        </w:rPr>
        <w:t>6</w:t>
      </w:r>
      <w:r w:rsidR="00622D0B">
        <w:rPr>
          <w:rFonts w:ascii="Times New Roman" w:hAnsi="Times New Roman"/>
          <w:b w:val="0"/>
          <w:i w:val="0"/>
          <w:szCs w:val="22"/>
          <w:lang w:val="cs-CZ"/>
        </w:rPr>
        <w:t xml:space="preserve"> Smlouvy</w:t>
      </w:r>
      <w:r w:rsidR="00E97F67">
        <w:rPr>
          <w:rFonts w:ascii="Times New Roman" w:hAnsi="Times New Roman"/>
          <w:b w:val="0"/>
          <w:i w:val="0"/>
          <w:szCs w:val="22"/>
          <w:lang w:val="cs-CZ"/>
        </w:rPr>
        <w:t xml:space="preserve"> (</w:t>
      </w:r>
      <w:r w:rsidR="00E97F67" w:rsidRPr="00E97F67">
        <w:rPr>
          <w:rFonts w:ascii="Times New Roman" w:hAnsi="Times New Roman"/>
          <w:b w:val="0"/>
          <w:i w:val="0"/>
          <w:szCs w:val="22"/>
          <w:lang w:val="cs-CZ"/>
        </w:rPr>
        <w:t>Vzor smlouvy na ND</w:t>
      </w:r>
      <w:r w:rsidR="00E97F67">
        <w:rPr>
          <w:rFonts w:ascii="Times New Roman" w:hAnsi="Times New Roman"/>
          <w:b w:val="0"/>
          <w:i w:val="0"/>
          <w:szCs w:val="22"/>
          <w:lang w:val="cs-CZ"/>
        </w:rPr>
        <w:t>)</w:t>
      </w:r>
      <w:r w:rsidR="00622D0B">
        <w:rPr>
          <w:rFonts w:ascii="Times New Roman" w:hAnsi="Times New Roman"/>
          <w:b w:val="0"/>
          <w:i w:val="0"/>
          <w:szCs w:val="22"/>
          <w:lang w:val="cs-CZ"/>
        </w:rPr>
        <w:t xml:space="preserve"> na pokyn Objednatele</w:t>
      </w:r>
      <w:r w:rsidR="00E90ED5">
        <w:rPr>
          <w:rFonts w:ascii="Times New Roman" w:hAnsi="Times New Roman"/>
          <w:b w:val="0"/>
          <w:i w:val="0"/>
          <w:szCs w:val="22"/>
          <w:lang w:val="cs-CZ"/>
        </w:rPr>
        <w:t xml:space="preserve"> (</w:t>
      </w:r>
      <w:r w:rsidR="00E90ED5">
        <w:rPr>
          <w:rFonts w:ascii="Times New Roman" w:hAnsi="Times New Roman"/>
          <w:b w:val="0"/>
          <w:i w:val="0"/>
          <w:lang w:val="cs-CZ"/>
        </w:rPr>
        <w:t>s eventuálními modifikacemi vyplývajícími z konkrétních podmínek výluky)</w:t>
      </w:r>
      <w:r w:rsidR="00622D0B">
        <w:rPr>
          <w:rFonts w:ascii="Times New Roman" w:hAnsi="Times New Roman"/>
          <w:b w:val="0"/>
          <w:i w:val="0"/>
          <w:szCs w:val="22"/>
          <w:lang w:val="cs-CZ"/>
        </w:rPr>
        <w:t xml:space="preserve"> </w:t>
      </w:r>
      <w:r w:rsidR="00D96FB9">
        <w:rPr>
          <w:rFonts w:ascii="Times New Roman" w:hAnsi="Times New Roman"/>
          <w:b w:val="0"/>
          <w:i w:val="0"/>
          <w:szCs w:val="22"/>
          <w:lang w:val="cs-CZ"/>
        </w:rPr>
        <w:t>nejpozději tři týdny před zahájením výluky</w:t>
      </w:r>
      <w:r w:rsidR="003A49B7">
        <w:rPr>
          <w:rFonts w:ascii="Times New Roman" w:hAnsi="Times New Roman"/>
          <w:b w:val="0"/>
          <w:i w:val="0"/>
          <w:szCs w:val="22"/>
          <w:lang w:val="cs-CZ"/>
        </w:rPr>
        <w:t xml:space="preserve"> z viny Dopravce</w:t>
      </w:r>
      <w:r w:rsidR="00D96FB9">
        <w:rPr>
          <w:rFonts w:ascii="Times New Roman" w:hAnsi="Times New Roman"/>
          <w:b w:val="0"/>
          <w:i w:val="0"/>
          <w:szCs w:val="22"/>
          <w:lang w:val="cs-CZ"/>
        </w:rPr>
        <w:t xml:space="preserve"> </w:t>
      </w:r>
      <w:r w:rsidR="00622D0B">
        <w:rPr>
          <w:rFonts w:ascii="Times New Roman" w:hAnsi="Times New Roman"/>
          <w:b w:val="0"/>
          <w:i w:val="0"/>
          <w:szCs w:val="22"/>
          <w:lang w:val="cs-CZ"/>
        </w:rPr>
        <w:t>je Dopravce povinen uhradit smluvní pokutu ve výši 10.000,- Kč za každý i započatý den prodlení</w:t>
      </w:r>
      <w:r w:rsidR="00D96FB9">
        <w:rPr>
          <w:rFonts w:ascii="Times New Roman" w:hAnsi="Times New Roman"/>
          <w:b w:val="0"/>
          <w:i w:val="0"/>
          <w:szCs w:val="22"/>
          <w:lang w:val="cs-CZ"/>
        </w:rPr>
        <w:t xml:space="preserve"> s uzavřením smlouvy podle </w:t>
      </w:r>
      <w:r w:rsidR="00625C7B">
        <w:rPr>
          <w:rFonts w:ascii="Times New Roman" w:hAnsi="Times New Roman"/>
          <w:b w:val="0"/>
          <w:i w:val="0"/>
          <w:szCs w:val="22"/>
          <w:lang w:val="cs-CZ"/>
        </w:rPr>
        <w:t xml:space="preserve">vzoru v </w:t>
      </w:r>
      <w:r w:rsidR="00915700">
        <w:rPr>
          <w:rFonts w:ascii="Times New Roman" w:hAnsi="Times New Roman"/>
          <w:b w:val="0"/>
          <w:i w:val="0"/>
          <w:szCs w:val="22"/>
          <w:lang w:val="cs-CZ"/>
        </w:rPr>
        <w:t>P</w:t>
      </w:r>
      <w:r w:rsidR="00D96FB9">
        <w:rPr>
          <w:rFonts w:ascii="Times New Roman" w:hAnsi="Times New Roman"/>
          <w:b w:val="0"/>
          <w:i w:val="0"/>
          <w:szCs w:val="22"/>
          <w:lang w:val="cs-CZ"/>
        </w:rPr>
        <w:t>řílo</w:t>
      </w:r>
      <w:r w:rsidR="00625C7B">
        <w:rPr>
          <w:rFonts w:ascii="Times New Roman" w:hAnsi="Times New Roman"/>
          <w:b w:val="0"/>
          <w:i w:val="0"/>
          <w:szCs w:val="22"/>
          <w:lang w:val="cs-CZ"/>
        </w:rPr>
        <w:t>ze</w:t>
      </w:r>
      <w:r w:rsidR="00D96FB9">
        <w:rPr>
          <w:rFonts w:ascii="Times New Roman" w:hAnsi="Times New Roman"/>
          <w:b w:val="0"/>
          <w:i w:val="0"/>
          <w:szCs w:val="22"/>
          <w:lang w:val="cs-CZ"/>
        </w:rPr>
        <w:t xml:space="preserve"> č. </w:t>
      </w:r>
      <w:r w:rsidR="00915700">
        <w:rPr>
          <w:rFonts w:ascii="Times New Roman" w:hAnsi="Times New Roman"/>
          <w:b w:val="0"/>
          <w:i w:val="0"/>
          <w:szCs w:val="22"/>
          <w:lang w:val="cs-CZ"/>
        </w:rPr>
        <w:t>6</w:t>
      </w:r>
      <w:r w:rsidR="00D96FB9">
        <w:rPr>
          <w:rFonts w:ascii="Times New Roman" w:hAnsi="Times New Roman"/>
          <w:b w:val="0"/>
          <w:i w:val="0"/>
          <w:szCs w:val="22"/>
          <w:lang w:val="cs-CZ"/>
        </w:rPr>
        <w:t xml:space="preserve"> Smlouvy</w:t>
      </w:r>
      <w:r w:rsidR="00915700">
        <w:rPr>
          <w:rFonts w:ascii="Times New Roman" w:hAnsi="Times New Roman"/>
          <w:b w:val="0"/>
          <w:i w:val="0"/>
          <w:szCs w:val="22"/>
          <w:lang w:val="cs-CZ"/>
        </w:rPr>
        <w:t xml:space="preserve"> (</w:t>
      </w:r>
      <w:r w:rsidR="00915700" w:rsidRPr="00915700">
        <w:rPr>
          <w:rFonts w:ascii="Times New Roman" w:hAnsi="Times New Roman"/>
          <w:b w:val="0"/>
          <w:i w:val="0"/>
          <w:szCs w:val="22"/>
          <w:lang w:val="cs-CZ"/>
        </w:rPr>
        <w:t>Vzor smlouvy na ND</w:t>
      </w:r>
      <w:r w:rsidR="00915700">
        <w:rPr>
          <w:rFonts w:ascii="Times New Roman" w:hAnsi="Times New Roman"/>
          <w:b w:val="0"/>
          <w:i w:val="0"/>
          <w:szCs w:val="22"/>
          <w:lang w:val="cs-CZ"/>
        </w:rPr>
        <w:t>)</w:t>
      </w:r>
      <w:r w:rsidR="00E90ED5">
        <w:rPr>
          <w:rFonts w:ascii="Times New Roman" w:hAnsi="Times New Roman"/>
          <w:b w:val="0"/>
          <w:i w:val="0"/>
          <w:szCs w:val="22"/>
          <w:lang w:val="cs-CZ"/>
        </w:rPr>
        <w:t>.</w:t>
      </w:r>
    </w:p>
    <w:p w14:paraId="40A329A1" w14:textId="2350D2A9" w:rsidR="00980C47" w:rsidRPr="00AD17DF" w:rsidRDefault="00CE791C" w:rsidP="00B5299C">
      <w:pPr>
        <w:pStyle w:val="Nadpis1"/>
        <w:rPr>
          <w:rFonts w:cs="Times New Roman"/>
          <w:szCs w:val="22"/>
        </w:rPr>
      </w:pPr>
      <w:r w:rsidRPr="00AD17DF">
        <w:rPr>
          <w:rFonts w:cs="Times New Roman"/>
          <w:szCs w:val="22"/>
        </w:rPr>
        <w:tab/>
        <w:t>G</w:t>
      </w:r>
      <w:r w:rsidR="00980C47" w:rsidRPr="00AD17DF">
        <w:rPr>
          <w:rFonts w:cs="Times New Roman"/>
          <w:szCs w:val="22"/>
        </w:rPr>
        <w:t>arance návazností v rámci IDS JMK</w:t>
      </w:r>
    </w:p>
    <w:p w14:paraId="4E80D92F" w14:textId="7EB8C4CF" w:rsidR="00264205" w:rsidRPr="00AD17DF" w:rsidRDefault="0034741E" w:rsidP="00F70196">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povinen dodržovat veškeré časové návaznosti v rámci systému IDS JMK, které vyplývají z jeho povinností provozovat dopravu na </w:t>
      </w:r>
      <w:r w:rsidR="00640E47" w:rsidRPr="00AD17DF">
        <w:rPr>
          <w:rFonts w:ascii="Times New Roman" w:hAnsi="Times New Roman"/>
          <w:b w:val="0"/>
          <w:i w:val="0"/>
          <w:szCs w:val="22"/>
          <w:lang w:val="cs-CZ"/>
        </w:rPr>
        <w:t>L</w:t>
      </w:r>
      <w:r w:rsidRPr="00AD17DF">
        <w:rPr>
          <w:rFonts w:ascii="Times New Roman" w:hAnsi="Times New Roman"/>
          <w:b w:val="0"/>
          <w:i w:val="0"/>
          <w:szCs w:val="22"/>
          <w:lang w:val="cs-CZ"/>
        </w:rPr>
        <w:t xml:space="preserve">inkách a </w:t>
      </w:r>
      <w:r w:rsidR="002349A5" w:rsidRPr="00AD17DF">
        <w:rPr>
          <w:rFonts w:ascii="Times New Roman" w:hAnsi="Times New Roman"/>
          <w:b w:val="0"/>
          <w:i w:val="0"/>
          <w:szCs w:val="22"/>
          <w:lang w:val="cs-CZ"/>
        </w:rPr>
        <w:t>Vlacích</w:t>
      </w:r>
      <w:r w:rsidRPr="00AD17DF">
        <w:rPr>
          <w:rFonts w:ascii="Times New Roman" w:hAnsi="Times New Roman"/>
          <w:b w:val="0"/>
          <w:i w:val="0"/>
          <w:szCs w:val="22"/>
          <w:lang w:val="cs-CZ"/>
        </w:rPr>
        <w:t xml:space="preserve">. Časové návaznosti a pravidla jejich dodržování (stejně jako pravidla dispečerského řízení) </w:t>
      </w:r>
      <w:r w:rsidR="005D446D" w:rsidRPr="00AD17DF">
        <w:rPr>
          <w:rFonts w:ascii="Times New Roman" w:hAnsi="Times New Roman"/>
          <w:b w:val="0"/>
          <w:i w:val="0"/>
          <w:szCs w:val="22"/>
          <w:lang w:val="cs-CZ"/>
        </w:rPr>
        <w:t>jsou stanoveny</w:t>
      </w:r>
      <w:r w:rsidRPr="00AD17DF">
        <w:rPr>
          <w:rFonts w:ascii="Times New Roman" w:hAnsi="Times New Roman"/>
          <w:b w:val="0"/>
          <w:i w:val="0"/>
          <w:szCs w:val="22"/>
          <w:lang w:val="cs-CZ"/>
        </w:rPr>
        <w:t xml:space="preserve"> </w:t>
      </w:r>
      <w:r w:rsidR="00CE12D7" w:rsidRPr="00AD17DF">
        <w:rPr>
          <w:rFonts w:ascii="Times New Roman" w:hAnsi="Times New Roman"/>
          <w:b w:val="0"/>
          <w:i w:val="0"/>
          <w:szCs w:val="22"/>
          <w:lang w:val="cs-CZ"/>
        </w:rPr>
        <w:t>v </w:t>
      </w:r>
      <w:r w:rsidR="00096A5B" w:rsidRPr="00AD17DF">
        <w:rPr>
          <w:rFonts w:ascii="Times New Roman" w:hAnsi="Times New Roman"/>
          <w:b w:val="0"/>
          <w:i w:val="0"/>
          <w:szCs w:val="22"/>
          <w:lang w:val="cs-CZ"/>
        </w:rPr>
        <w:t>T</w:t>
      </w:r>
      <w:r w:rsidR="00CE12D7" w:rsidRPr="00AD17DF">
        <w:rPr>
          <w:rFonts w:ascii="Times New Roman" w:hAnsi="Times New Roman"/>
          <w:b w:val="0"/>
          <w:i w:val="0"/>
          <w:szCs w:val="22"/>
          <w:lang w:val="cs-CZ"/>
        </w:rPr>
        <w:t>echnických a provozních standardech</w:t>
      </w:r>
      <w:r w:rsidR="00C42C7B" w:rsidRPr="00AD17DF">
        <w:rPr>
          <w:rFonts w:ascii="Times New Roman" w:hAnsi="Times New Roman"/>
          <w:b w:val="0"/>
          <w:i w:val="0"/>
          <w:szCs w:val="22"/>
          <w:lang w:val="cs-CZ"/>
        </w:rPr>
        <w:t xml:space="preserve"> </w:t>
      </w:r>
      <w:r w:rsidR="00B72184" w:rsidRPr="00AD17DF">
        <w:rPr>
          <w:rFonts w:ascii="Times New Roman" w:hAnsi="Times New Roman"/>
          <w:b w:val="0"/>
          <w:i w:val="0"/>
          <w:szCs w:val="22"/>
          <w:lang w:val="cs-CZ"/>
        </w:rPr>
        <w:t>pro železnici</w:t>
      </w:r>
      <w:r w:rsidR="00713A6B">
        <w:rPr>
          <w:rFonts w:ascii="Times New Roman" w:hAnsi="Times New Roman"/>
          <w:b w:val="0"/>
          <w:i w:val="0"/>
          <w:szCs w:val="22"/>
          <w:lang w:val="cs-CZ"/>
        </w:rPr>
        <w:t>.</w:t>
      </w:r>
    </w:p>
    <w:p w14:paraId="4018B5CB" w14:textId="32D19A76" w:rsidR="00264205" w:rsidRPr="00AD17DF" w:rsidRDefault="005D446D" w:rsidP="00F70196">
      <w:pPr>
        <w:pStyle w:val="Clanek11"/>
        <w:widowControl/>
        <w:ind w:left="709" w:hanging="709"/>
        <w:rPr>
          <w:rFonts w:ascii="Times New Roman" w:hAnsi="Times New Roman"/>
          <w:b w:val="0"/>
          <w:i w:val="0"/>
          <w:szCs w:val="22"/>
          <w:lang w:val="cs-CZ"/>
        </w:rPr>
      </w:pPr>
      <w:bookmarkStart w:id="60" w:name="_Ref274704942"/>
      <w:r w:rsidRPr="00AD17DF">
        <w:rPr>
          <w:rFonts w:ascii="Times New Roman" w:hAnsi="Times New Roman"/>
          <w:b w:val="0"/>
          <w:i w:val="0"/>
          <w:szCs w:val="22"/>
          <w:lang w:val="cs-CZ"/>
        </w:rPr>
        <w:t>Dopravce je v</w:t>
      </w:r>
      <w:r w:rsidR="00835519" w:rsidRPr="00AD17DF">
        <w:rPr>
          <w:rFonts w:ascii="Times New Roman" w:hAnsi="Times New Roman"/>
          <w:b w:val="0"/>
          <w:i w:val="0"/>
          <w:szCs w:val="22"/>
          <w:lang w:val="cs-CZ"/>
        </w:rPr>
        <w:t xml:space="preserve"> případě mimořádných situací v dopravě způsobujících ztrátu garantované návaznosti </w:t>
      </w:r>
      <w:r w:rsidR="00BE69CF" w:rsidRPr="00AD17DF">
        <w:rPr>
          <w:rFonts w:ascii="Times New Roman" w:hAnsi="Times New Roman"/>
          <w:b w:val="0"/>
          <w:i w:val="0"/>
          <w:szCs w:val="22"/>
          <w:lang w:val="cs-CZ"/>
        </w:rPr>
        <w:t xml:space="preserve">povinen </w:t>
      </w:r>
      <w:r w:rsidR="00835519" w:rsidRPr="00AD17DF">
        <w:rPr>
          <w:rFonts w:ascii="Times New Roman" w:hAnsi="Times New Roman"/>
          <w:b w:val="0"/>
          <w:i w:val="0"/>
          <w:szCs w:val="22"/>
          <w:lang w:val="cs-CZ"/>
        </w:rPr>
        <w:t xml:space="preserve">postupovat v souladu s Technickými a provozními </w:t>
      </w:r>
      <w:r w:rsidR="00B72184" w:rsidRPr="00AD17DF">
        <w:rPr>
          <w:rFonts w:ascii="Times New Roman" w:hAnsi="Times New Roman"/>
          <w:b w:val="0"/>
          <w:i w:val="0"/>
          <w:szCs w:val="22"/>
          <w:lang w:val="cs-CZ"/>
        </w:rPr>
        <w:t>standardy pro železnici</w:t>
      </w:r>
      <w:r w:rsidR="00835519" w:rsidRPr="00AD17DF">
        <w:rPr>
          <w:rFonts w:ascii="Times New Roman" w:hAnsi="Times New Roman"/>
          <w:b w:val="0"/>
          <w:i w:val="0"/>
          <w:szCs w:val="22"/>
          <w:lang w:val="cs-CZ"/>
        </w:rPr>
        <w:t>.</w:t>
      </w:r>
      <w:bookmarkEnd w:id="60"/>
    </w:p>
    <w:p w14:paraId="740DC619" w14:textId="251055A6" w:rsidR="00CE09D6" w:rsidRPr="00AD17DF" w:rsidRDefault="00CE791C" w:rsidP="00B5299C">
      <w:pPr>
        <w:pStyle w:val="Nadpis1"/>
        <w:rPr>
          <w:rFonts w:cs="Times New Roman"/>
          <w:szCs w:val="22"/>
        </w:rPr>
      </w:pPr>
      <w:r w:rsidRPr="00AD17DF">
        <w:rPr>
          <w:rFonts w:cs="Times New Roman"/>
          <w:szCs w:val="22"/>
        </w:rPr>
        <w:tab/>
        <w:t>P</w:t>
      </w:r>
      <w:r w:rsidR="00CE09D6" w:rsidRPr="00AD17DF">
        <w:rPr>
          <w:rFonts w:cs="Times New Roman"/>
          <w:szCs w:val="22"/>
        </w:rPr>
        <w:t>řepravní kontrola</w:t>
      </w:r>
      <w:r w:rsidR="00CA4129" w:rsidRPr="00AD17DF">
        <w:rPr>
          <w:rFonts w:cs="Times New Roman"/>
          <w:szCs w:val="22"/>
        </w:rPr>
        <w:t xml:space="preserve"> a kontrola plnění smlouvy</w:t>
      </w:r>
    </w:p>
    <w:p w14:paraId="461F8FCF" w14:textId="06B48BA2" w:rsidR="0039344B" w:rsidRPr="00665AA4" w:rsidRDefault="00E132C3" w:rsidP="003B633D">
      <w:pPr>
        <w:pStyle w:val="Clanek11"/>
        <w:widowControl/>
        <w:ind w:left="709" w:hanging="709"/>
        <w:rPr>
          <w:rFonts w:ascii="Times New Roman" w:hAnsi="Times New Roman"/>
          <w:b w:val="0"/>
          <w:i w:val="0"/>
          <w:szCs w:val="22"/>
          <w:lang w:val="cs-CZ"/>
        </w:rPr>
      </w:pPr>
      <w:r w:rsidRPr="00665AA4">
        <w:rPr>
          <w:rFonts w:ascii="Times New Roman" w:hAnsi="Times New Roman"/>
          <w:b w:val="0"/>
          <w:i w:val="0"/>
          <w:szCs w:val="22"/>
          <w:lang w:val="cs-CZ"/>
        </w:rPr>
        <w:t>Dopravce je povinen provádět na Vlacích přepravní kontrolu</w:t>
      </w:r>
      <w:r w:rsidR="00556E9B">
        <w:rPr>
          <w:rFonts w:ascii="Times New Roman" w:hAnsi="Times New Roman"/>
          <w:b w:val="0"/>
          <w:i w:val="0"/>
          <w:szCs w:val="22"/>
          <w:lang w:val="cs-CZ"/>
        </w:rPr>
        <w:t xml:space="preserve">, </w:t>
      </w:r>
      <w:r w:rsidR="00556E9B" w:rsidRPr="00665AA4">
        <w:rPr>
          <w:rFonts w:ascii="Times New Roman" w:hAnsi="Times New Roman"/>
          <w:b w:val="0"/>
          <w:i w:val="0"/>
          <w:szCs w:val="22"/>
          <w:lang w:val="cs-CZ"/>
        </w:rPr>
        <w:t>vymáhat jízdné, nedoplatky jízdného, přirážky k jízdnému a další částky, které jsou Dopravce, Objednatel či jím pověřené osoby oprávněny v souladu s uplatňovanými Smluvními přepravními podmínkami a tarify požadovat</w:t>
      </w:r>
      <w:r w:rsidRPr="00665AA4">
        <w:rPr>
          <w:rFonts w:ascii="Times New Roman" w:hAnsi="Times New Roman"/>
          <w:b w:val="0"/>
          <w:i w:val="0"/>
          <w:szCs w:val="22"/>
          <w:lang w:val="cs-CZ"/>
        </w:rPr>
        <w:t>.</w:t>
      </w:r>
      <w:r w:rsidR="00665AA4">
        <w:rPr>
          <w:rFonts w:ascii="Times New Roman" w:hAnsi="Times New Roman"/>
          <w:b w:val="0"/>
          <w:i w:val="0"/>
          <w:szCs w:val="22"/>
          <w:lang w:val="cs-CZ"/>
        </w:rPr>
        <w:t xml:space="preserve"> </w:t>
      </w:r>
      <w:r w:rsidR="00864EA5" w:rsidRPr="00665AA4">
        <w:rPr>
          <w:rFonts w:ascii="Times New Roman" w:hAnsi="Times New Roman"/>
          <w:b w:val="0"/>
          <w:i w:val="0"/>
          <w:szCs w:val="22"/>
          <w:lang w:val="cs-CZ"/>
        </w:rPr>
        <w:t>S</w:t>
      </w:r>
      <w:r w:rsidR="006870CA" w:rsidRPr="00665AA4">
        <w:rPr>
          <w:rFonts w:ascii="Times New Roman" w:hAnsi="Times New Roman"/>
          <w:b w:val="0"/>
          <w:i w:val="0"/>
          <w:szCs w:val="22"/>
          <w:lang w:val="cs-CZ"/>
        </w:rPr>
        <w:t xml:space="preserve">trany se dohodly, že </w:t>
      </w:r>
      <w:r w:rsidR="001B5D3F" w:rsidRPr="00665AA4">
        <w:rPr>
          <w:rFonts w:ascii="Times New Roman" w:hAnsi="Times New Roman"/>
          <w:b w:val="0"/>
          <w:i w:val="0"/>
          <w:szCs w:val="22"/>
          <w:lang w:val="cs-CZ"/>
        </w:rPr>
        <w:t>Objednatel</w:t>
      </w:r>
      <w:r w:rsidR="006870CA" w:rsidRPr="00665AA4">
        <w:rPr>
          <w:rFonts w:ascii="Times New Roman" w:hAnsi="Times New Roman"/>
          <w:b w:val="0"/>
          <w:i w:val="0"/>
          <w:szCs w:val="22"/>
          <w:lang w:val="cs-CZ"/>
        </w:rPr>
        <w:t xml:space="preserve"> je oprávněn provádět na </w:t>
      </w:r>
      <w:r w:rsidR="00FF6AA2" w:rsidRPr="00665AA4">
        <w:rPr>
          <w:rFonts w:ascii="Times New Roman" w:hAnsi="Times New Roman"/>
          <w:b w:val="0"/>
          <w:i w:val="0"/>
          <w:szCs w:val="22"/>
          <w:lang w:val="cs-CZ"/>
        </w:rPr>
        <w:t xml:space="preserve">Vlacích </w:t>
      </w:r>
      <w:r w:rsidR="006870CA" w:rsidRPr="00665AA4">
        <w:rPr>
          <w:rFonts w:ascii="Times New Roman" w:hAnsi="Times New Roman"/>
          <w:b w:val="0"/>
          <w:i w:val="0"/>
          <w:szCs w:val="22"/>
          <w:lang w:val="cs-CZ"/>
        </w:rPr>
        <w:t xml:space="preserve">přepravní </w:t>
      </w:r>
      <w:r w:rsidR="00D3262F" w:rsidRPr="00665AA4">
        <w:rPr>
          <w:rFonts w:ascii="Times New Roman" w:hAnsi="Times New Roman"/>
          <w:b w:val="0"/>
          <w:i w:val="0"/>
          <w:szCs w:val="22"/>
          <w:lang w:val="cs-CZ"/>
        </w:rPr>
        <w:t xml:space="preserve">kontrolu </w:t>
      </w:r>
      <w:r w:rsidR="006870CA" w:rsidRPr="00665AA4">
        <w:rPr>
          <w:rFonts w:ascii="Times New Roman" w:hAnsi="Times New Roman"/>
          <w:b w:val="0"/>
          <w:i w:val="0"/>
          <w:szCs w:val="22"/>
          <w:lang w:val="cs-CZ"/>
        </w:rPr>
        <w:t xml:space="preserve">v rozsahu práv </w:t>
      </w:r>
      <w:r w:rsidR="001B5D3F" w:rsidRPr="00665AA4">
        <w:rPr>
          <w:rFonts w:ascii="Times New Roman" w:hAnsi="Times New Roman"/>
          <w:b w:val="0"/>
          <w:i w:val="0"/>
          <w:szCs w:val="22"/>
          <w:lang w:val="cs-CZ"/>
        </w:rPr>
        <w:t>Dopravc</w:t>
      </w:r>
      <w:r w:rsidR="006870CA" w:rsidRPr="00665AA4">
        <w:rPr>
          <w:rFonts w:ascii="Times New Roman" w:hAnsi="Times New Roman"/>
          <w:b w:val="0"/>
          <w:i w:val="0"/>
          <w:szCs w:val="22"/>
          <w:lang w:val="cs-CZ"/>
        </w:rPr>
        <w:t>e</w:t>
      </w:r>
      <w:r w:rsidR="0039344B" w:rsidRPr="00665AA4">
        <w:rPr>
          <w:rFonts w:ascii="Times New Roman" w:hAnsi="Times New Roman"/>
          <w:b w:val="0"/>
          <w:i w:val="0"/>
          <w:szCs w:val="22"/>
          <w:lang w:val="cs-CZ"/>
        </w:rPr>
        <w:t xml:space="preserve">, Objednatele či jím pověřené osoby </w:t>
      </w:r>
      <w:r w:rsidR="006870CA" w:rsidRPr="00665AA4">
        <w:rPr>
          <w:rFonts w:ascii="Times New Roman" w:hAnsi="Times New Roman"/>
          <w:b w:val="0"/>
          <w:i w:val="0"/>
          <w:szCs w:val="22"/>
          <w:lang w:val="cs-CZ"/>
        </w:rPr>
        <w:t xml:space="preserve">vůči cestujícím, vymáhat </w:t>
      </w:r>
      <w:r w:rsidR="0039344B" w:rsidRPr="00665AA4">
        <w:rPr>
          <w:rFonts w:ascii="Times New Roman" w:hAnsi="Times New Roman"/>
          <w:b w:val="0"/>
          <w:i w:val="0"/>
          <w:szCs w:val="22"/>
          <w:lang w:val="cs-CZ"/>
        </w:rPr>
        <w:t xml:space="preserve">jízdné, </w:t>
      </w:r>
      <w:r w:rsidR="006870CA" w:rsidRPr="00665AA4">
        <w:rPr>
          <w:rFonts w:ascii="Times New Roman" w:hAnsi="Times New Roman"/>
          <w:b w:val="0"/>
          <w:i w:val="0"/>
          <w:szCs w:val="22"/>
          <w:lang w:val="cs-CZ"/>
        </w:rPr>
        <w:t xml:space="preserve">nedoplatky jízdného, přirážky k jízdnému a další částky, které </w:t>
      </w:r>
      <w:r w:rsidR="0039344B" w:rsidRPr="00665AA4">
        <w:rPr>
          <w:rFonts w:ascii="Times New Roman" w:hAnsi="Times New Roman"/>
          <w:b w:val="0"/>
          <w:i w:val="0"/>
          <w:szCs w:val="22"/>
          <w:lang w:val="cs-CZ"/>
        </w:rPr>
        <w:t xml:space="preserve">jsou </w:t>
      </w:r>
      <w:r w:rsidR="001B5D3F" w:rsidRPr="00665AA4">
        <w:rPr>
          <w:rFonts w:ascii="Times New Roman" w:hAnsi="Times New Roman"/>
          <w:b w:val="0"/>
          <w:i w:val="0"/>
          <w:szCs w:val="22"/>
          <w:lang w:val="cs-CZ"/>
        </w:rPr>
        <w:t>Dopravc</w:t>
      </w:r>
      <w:r w:rsidR="006870CA" w:rsidRPr="00665AA4">
        <w:rPr>
          <w:rFonts w:ascii="Times New Roman" w:hAnsi="Times New Roman"/>
          <w:b w:val="0"/>
          <w:i w:val="0"/>
          <w:szCs w:val="22"/>
          <w:lang w:val="cs-CZ"/>
        </w:rPr>
        <w:t>e</w:t>
      </w:r>
      <w:r w:rsidR="0039344B" w:rsidRPr="00665AA4">
        <w:rPr>
          <w:rFonts w:ascii="Times New Roman" w:hAnsi="Times New Roman"/>
          <w:b w:val="0"/>
          <w:i w:val="0"/>
          <w:szCs w:val="22"/>
          <w:lang w:val="cs-CZ"/>
        </w:rPr>
        <w:t xml:space="preserve">, Objednatel či jím pověřené osoby </w:t>
      </w:r>
      <w:r w:rsidR="006870CA" w:rsidRPr="00665AA4">
        <w:rPr>
          <w:rFonts w:ascii="Times New Roman" w:hAnsi="Times New Roman"/>
          <w:b w:val="0"/>
          <w:i w:val="0"/>
          <w:szCs w:val="22"/>
          <w:lang w:val="cs-CZ"/>
        </w:rPr>
        <w:t>oprávněn</w:t>
      </w:r>
      <w:r w:rsidR="0039344B" w:rsidRPr="00665AA4">
        <w:rPr>
          <w:rFonts w:ascii="Times New Roman" w:hAnsi="Times New Roman"/>
          <w:b w:val="0"/>
          <w:i w:val="0"/>
          <w:szCs w:val="22"/>
          <w:lang w:val="cs-CZ"/>
        </w:rPr>
        <w:t>y</w:t>
      </w:r>
      <w:r w:rsidR="006870CA" w:rsidRPr="00665AA4">
        <w:rPr>
          <w:rFonts w:ascii="Times New Roman" w:hAnsi="Times New Roman"/>
          <w:b w:val="0"/>
          <w:i w:val="0"/>
          <w:szCs w:val="22"/>
          <w:lang w:val="cs-CZ"/>
        </w:rPr>
        <w:t xml:space="preserve"> v souladu s</w:t>
      </w:r>
      <w:r w:rsidR="0039344B" w:rsidRPr="00665AA4">
        <w:rPr>
          <w:rFonts w:ascii="Times New Roman" w:hAnsi="Times New Roman"/>
          <w:b w:val="0"/>
          <w:i w:val="0"/>
          <w:szCs w:val="22"/>
          <w:lang w:val="cs-CZ"/>
        </w:rPr>
        <w:t xml:space="preserve"> uplatňovanými </w:t>
      </w:r>
      <w:r w:rsidR="00FC03BF" w:rsidRPr="00665AA4">
        <w:rPr>
          <w:rFonts w:ascii="Times New Roman" w:hAnsi="Times New Roman"/>
          <w:b w:val="0"/>
          <w:i w:val="0"/>
          <w:szCs w:val="22"/>
          <w:lang w:val="cs-CZ"/>
        </w:rPr>
        <w:t>S</w:t>
      </w:r>
      <w:r w:rsidR="00E85331" w:rsidRPr="00665AA4">
        <w:rPr>
          <w:rFonts w:ascii="Times New Roman" w:hAnsi="Times New Roman"/>
          <w:b w:val="0"/>
          <w:i w:val="0"/>
          <w:szCs w:val="22"/>
          <w:lang w:val="cs-CZ"/>
        </w:rPr>
        <w:t xml:space="preserve">mluvními přepravními podmínkami a </w:t>
      </w:r>
      <w:r w:rsidR="004C7ECA" w:rsidRPr="00665AA4">
        <w:rPr>
          <w:rFonts w:ascii="Times New Roman" w:hAnsi="Times New Roman"/>
          <w:b w:val="0"/>
          <w:i w:val="0"/>
          <w:szCs w:val="22"/>
          <w:lang w:val="cs-CZ"/>
        </w:rPr>
        <w:t>tarif</w:t>
      </w:r>
      <w:r w:rsidR="00F35BB9" w:rsidRPr="00665AA4">
        <w:rPr>
          <w:rFonts w:ascii="Times New Roman" w:hAnsi="Times New Roman"/>
          <w:b w:val="0"/>
          <w:i w:val="0"/>
          <w:szCs w:val="22"/>
          <w:lang w:val="cs-CZ"/>
        </w:rPr>
        <w:t>y</w:t>
      </w:r>
      <w:r w:rsidR="006870CA" w:rsidRPr="00665AA4">
        <w:rPr>
          <w:rFonts w:ascii="Times New Roman" w:hAnsi="Times New Roman"/>
          <w:b w:val="0"/>
          <w:i w:val="0"/>
          <w:szCs w:val="22"/>
          <w:lang w:val="cs-CZ"/>
        </w:rPr>
        <w:t xml:space="preserve"> požadovat</w:t>
      </w:r>
      <w:r w:rsidR="0039344B" w:rsidRPr="00665AA4">
        <w:rPr>
          <w:rFonts w:ascii="Times New Roman" w:hAnsi="Times New Roman"/>
          <w:b w:val="0"/>
          <w:i w:val="0"/>
          <w:szCs w:val="22"/>
          <w:lang w:val="cs-CZ"/>
        </w:rPr>
        <w:t xml:space="preserve">. Dopravce tímto Objednatele současně zmocňuje k veškerým právním </w:t>
      </w:r>
      <w:r w:rsidR="00157BAE" w:rsidRPr="00665AA4">
        <w:rPr>
          <w:rFonts w:ascii="Times New Roman" w:hAnsi="Times New Roman"/>
          <w:b w:val="0"/>
          <w:i w:val="0"/>
          <w:szCs w:val="22"/>
          <w:lang w:val="cs-CZ"/>
        </w:rPr>
        <w:t xml:space="preserve">jednáním </w:t>
      </w:r>
      <w:r w:rsidR="0039344B" w:rsidRPr="00665AA4">
        <w:rPr>
          <w:rFonts w:ascii="Times New Roman" w:hAnsi="Times New Roman"/>
          <w:b w:val="0"/>
          <w:i w:val="0"/>
          <w:szCs w:val="22"/>
          <w:lang w:val="cs-CZ"/>
        </w:rPr>
        <w:t>potřebným pro provádění činností uvedených v předchozí větě</w:t>
      </w:r>
      <w:r w:rsidR="004C38D5" w:rsidRPr="00665AA4">
        <w:rPr>
          <w:rFonts w:ascii="Times New Roman" w:hAnsi="Times New Roman"/>
          <w:b w:val="0"/>
          <w:i w:val="0"/>
          <w:szCs w:val="22"/>
          <w:lang w:val="cs-CZ"/>
        </w:rPr>
        <w:t xml:space="preserve"> včetně podávání žalob a případnému vymáhání dlužných částek</w:t>
      </w:r>
      <w:r w:rsidR="0039344B" w:rsidRPr="00665AA4">
        <w:rPr>
          <w:rFonts w:ascii="Times New Roman" w:hAnsi="Times New Roman"/>
          <w:b w:val="0"/>
          <w:i w:val="0"/>
          <w:szCs w:val="22"/>
          <w:lang w:val="cs-CZ"/>
        </w:rPr>
        <w:t xml:space="preserve">. Objednatel je oprávněn k provádění činností uvedených v tomto odstavci zmocnit Pověřenou osobu, případně další pověřené osoby. </w:t>
      </w:r>
      <w:r w:rsidR="00665AA4">
        <w:rPr>
          <w:rFonts w:ascii="Times New Roman" w:hAnsi="Times New Roman"/>
          <w:b w:val="0"/>
          <w:i w:val="0"/>
          <w:szCs w:val="22"/>
          <w:lang w:val="cs-CZ"/>
        </w:rPr>
        <w:t xml:space="preserve">Objednatel je rovněž oprávněn Dopravci stanovit povinnost provádět přepravní kontrolu prostřednictvím </w:t>
      </w:r>
      <w:r w:rsidR="001B6F09">
        <w:rPr>
          <w:rFonts w:ascii="Times New Roman" w:hAnsi="Times New Roman"/>
          <w:b w:val="0"/>
          <w:i w:val="0"/>
          <w:szCs w:val="22"/>
          <w:lang w:val="cs-CZ"/>
        </w:rPr>
        <w:t>Pověřené osoby</w:t>
      </w:r>
      <w:r w:rsidR="001A13E5">
        <w:rPr>
          <w:rFonts w:ascii="Times New Roman" w:hAnsi="Times New Roman"/>
          <w:b w:val="0"/>
          <w:i w:val="0"/>
          <w:szCs w:val="22"/>
          <w:lang w:val="cs-CZ"/>
        </w:rPr>
        <w:t xml:space="preserve">. </w:t>
      </w:r>
    </w:p>
    <w:p w14:paraId="6BD9B8E3" w14:textId="30EB2991" w:rsidR="0039344B" w:rsidRPr="00AD17DF" w:rsidRDefault="0039344B"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Přesné postupy provádění </w:t>
      </w:r>
      <w:r w:rsidR="00CA4129" w:rsidRPr="00AD17DF">
        <w:rPr>
          <w:rFonts w:ascii="Times New Roman" w:hAnsi="Times New Roman"/>
          <w:b w:val="0"/>
          <w:i w:val="0"/>
          <w:szCs w:val="22"/>
          <w:lang w:val="cs-CZ"/>
        </w:rPr>
        <w:t>přepravní kontroly</w:t>
      </w:r>
      <w:r w:rsidRPr="00AD17DF">
        <w:rPr>
          <w:rFonts w:ascii="Times New Roman" w:hAnsi="Times New Roman"/>
          <w:b w:val="0"/>
          <w:i w:val="0"/>
          <w:szCs w:val="22"/>
          <w:lang w:val="cs-CZ"/>
        </w:rPr>
        <w:t xml:space="preserve"> jsou specifikovány v </w:t>
      </w:r>
      <w:r w:rsidR="00E3567D" w:rsidRPr="00AD17DF">
        <w:rPr>
          <w:rFonts w:ascii="Times New Roman" w:hAnsi="Times New Roman"/>
          <w:b w:val="0"/>
          <w:i w:val="0"/>
          <w:szCs w:val="22"/>
          <w:lang w:val="cs-CZ"/>
        </w:rPr>
        <w:t>Technických a provozních standardech pro železnici</w:t>
      </w:r>
      <w:r w:rsidRPr="00AD17DF">
        <w:rPr>
          <w:rFonts w:ascii="Times New Roman" w:hAnsi="Times New Roman"/>
          <w:b w:val="0"/>
          <w:i w:val="0"/>
          <w:szCs w:val="22"/>
          <w:lang w:val="cs-CZ"/>
        </w:rPr>
        <w:t>.</w:t>
      </w:r>
    </w:p>
    <w:p w14:paraId="1F7AB96D" w14:textId="3BA33C71" w:rsidR="00CA4129" w:rsidRPr="00AD17DF" w:rsidRDefault="00CA4129" w:rsidP="00CA4129">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Za účelem kontroly plnění povinností Dopravce vyplývajících z této Smlouvy se Dopravce zavazuje umožnit zaměstnancům Objednatele nebo Pověřené osoby kontrolní činnost ve Vlacích, </w:t>
      </w:r>
      <w:r w:rsidR="00FC03BF">
        <w:rPr>
          <w:rFonts w:ascii="Times New Roman" w:hAnsi="Times New Roman"/>
          <w:b w:val="0"/>
          <w:i w:val="0"/>
          <w:szCs w:val="22"/>
          <w:lang w:val="cs-CZ"/>
        </w:rPr>
        <w:t>S</w:t>
      </w:r>
      <w:r w:rsidRPr="00AD17DF">
        <w:rPr>
          <w:rFonts w:ascii="Times New Roman" w:hAnsi="Times New Roman"/>
          <w:b w:val="0"/>
          <w:i w:val="0"/>
          <w:szCs w:val="22"/>
          <w:lang w:val="cs-CZ"/>
        </w:rPr>
        <w:t xml:space="preserve">tanicích, </w:t>
      </w:r>
      <w:r w:rsidR="00FC03BF">
        <w:rPr>
          <w:rFonts w:ascii="Times New Roman" w:hAnsi="Times New Roman"/>
          <w:b w:val="0"/>
          <w:i w:val="0"/>
          <w:szCs w:val="22"/>
          <w:lang w:val="cs-CZ"/>
        </w:rPr>
        <w:t>Z</w:t>
      </w:r>
      <w:r w:rsidRPr="00AD17DF">
        <w:rPr>
          <w:rFonts w:ascii="Times New Roman" w:hAnsi="Times New Roman"/>
          <w:b w:val="0"/>
          <w:i w:val="0"/>
          <w:szCs w:val="22"/>
          <w:lang w:val="cs-CZ"/>
        </w:rPr>
        <w:t>astávkách</w:t>
      </w:r>
      <w:r w:rsidR="00114434">
        <w:rPr>
          <w:rFonts w:ascii="Times New Roman" w:hAnsi="Times New Roman"/>
          <w:b w:val="0"/>
          <w:i w:val="0"/>
          <w:szCs w:val="22"/>
          <w:lang w:val="cs-CZ"/>
        </w:rPr>
        <w:t xml:space="preserve"> a v Náhradní dopravě</w:t>
      </w:r>
      <w:r w:rsidRPr="00AD17DF">
        <w:rPr>
          <w:rFonts w:ascii="Times New Roman" w:hAnsi="Times New Roman"/>
          <w:b w:val="0"/>
          <w:i w:val="0"/>
          <w:szCs w:val="22"/>
          <w:lang w:val="cs-CZ"/>
        </w:rPr>
        <w:t xml:space="preserve"> a prodejních místech a zabezpečit součinnost svých zaměstnanců při výkonu této kontroly. Požadovaná součinnost nesmí být v rozporu s pravidly pro bezpečné provozování dráhy a drážní dopravy. </w:t>
      </w:r>
      <w:r w:rsidR="00C500C3" w:rsidRPr="00AD17DF">
        <w:rPr>
          <w:rFonts w:ascii="Times New Roman" w:hAnsi="Times New Roman"/>
          <w:b w:val="0"/>
          <w:i w:val="0"/>
          <w:szCs w:val="22"/>
          <w:lang w:val="cs-CZ"/>
        </w:rPr>
        <w:t xml:space="preserve">O formě a způsobu provádění kontroly rozhoduje v každém jednotlivém případě Objednatel a Pověřená osoba. </w:t>
      </w:r>
      <w:r w:rsidRPr="00AD17DF">
        <w:rPr>
          <w:rFonts w:ascii="Times New Roman" w:hAnsi="Times New Roman"/>
          <w:b w:val="0"/>
          <w:i w:val="0"/>
          <w:szCs w:val="22"/>
          <w:lang w:val="cs-CZ"/>
        </w:rPr>
        <w:t xml:space="preserve">Objednatel nebo Pověřená osoba při provádění kontroly dbá na to, aby její výkon nezpůsobil zpoždění Vlaku a nebránil plnění pracovních povinností zaměstnanců Dopravce před odjezdem Vlaku z výchozí stanice, během jeho jízdy ani po příjezdu Vlaku do cílové stanice. Při kontrole </w:t>
      </w:r>
      <w:r w:rsidR="0060596B">
        <w:rPr>
          <w:rFonts w:ascii="Times New Roman" w:hAnsi="Times New Roman"/>
          <w:b w:val="0"/>
          <w:i w:val="0"/>
          <w:szCs w:val="22"/>
          <w:lang w:val="cs-CZ"/>
        </w:rPr>
        <w:t>S</w:t>
      </w:r>
      <w:r w:rsidRPr="00AD17DF">
        <w:rPr>
          <w:rFonts w:ascii="Times New Roman" w:hAnsi="Times New Roman"/>
          <w:b w:val="0"/>
          <w:i w:val="0"/>
          <w:szCs w:val="22"/>
          <w:lang w:val="cs-CZ"/>
        </w:rPr>
        <w:t xml:space="preserve">tanic, </w:t>
      </w:r>
      <w:r w:rsidR="0060596B">
        <w:rPr>
          <w:rFonts w:ascii="Times New Roman" w:hAnsi="Times New Roman"/>
          <w:b w:val="0"/>
          <w:i w:val="0"/>
          <w:szCs w:val="22"/>
          <w:lang w:val="cs-CZ"/>
        </w:rPr>
        <w:t>Z</w:t>
      </w:r>
      <w:r w:rsidRPr="00AD17DF">
        <w:rPr>
          <w:rFonts w:ascii="Times New Roman" w:hAnsi="Times New Roman"/>
          <w:b w:val="0"/>
          <w:i w:val="0"/>
          <w:szCs w:val="22"/>
          <w:lang w:val="cs-CZ"/>
        </w:rPr>
        <w:t>astávek a prodejních míst Objednatel nebo Pověřená osoba dbá na to, aby její výkon významně neomezoval provoz prodejního místa. Pokud poskytování součinnosti ze strany Dopravce vyžádané Objednatelem nebo Pověřenou osobou způsobí zpoždění Vlaku nebo porušení jiných povinností Dopravce dle této Smlouvy, Objednatel není oprávněn uplatnit smluvní sankci za toto porušení.</w:t>
      </w:r>
      <w:r w:rsidR="008E68F8" w:rsidRPr="00AD17DF">
        <w:rPr>
          <w:rFonts w:ascii="Times New Roman" w:hAnsi="Times New Roman"/>
          <w:b w:val="0"/>
          <w:i w:val="0"/>
          <w:szCs w:val="22"/>
          <w:lang w:val="cs-CZ"/>
        </w:rPr>
        <w:t xml:space="preserve"> Osoba provádějící kontrolní činnost není povinna zaměstnance Dopravce o provádění kontroly informovat.</w:t>
      </w:r>
    </w:p>
    <w:p w14:paraId="42285214" w14:textId="72942B31" w:rsidR="00CA4129" w:rsidRPr="00AD17DF" w:rsidRDefault="00CA4129" w:rsidP="00CA4129">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Zaměstnanec Objednatele nebo Pověřené osoby je oprávněn řešit zjištěné nedostatky na místě a požadovat ihned jejich odstranění, je-li to možné, přímo po zaměstnanci Dopravce. Zaměstnanec Objednatele nebo Pověřené osoby se v tomto případě prokáže kontrolním </w:t>
      </w:r>
      <w:r w:rsidRPr="00AD17DF">
        <w:rPr>
          <w:rFonts w:ascii="Times New Roman" w:hAnsi="Times New Roman"/>
          <w:b w:val="0"/>
          <w:i w:val="0"/>
          <w:szCs w:val="22"/>
          <w:lang w:val="cs-CZ"/>
        </w:rPr>
        <w:lastRenderedPageBreak/>
        <w:t xml:space="preserve">průkazem specifikovaným ve vzorníku </w:t>
      </w:r>
      <w:r w:rsidR="00FB75A5" w:rsidRPr="00AD17DF">
        <w:rPr>
          <w:rFonts w:ascii="Times New Roman" w:hAnsi="Times New Roman"/>
          <w:b w:val="0"/>
          <w:i w:val="0"/>
          <w:szCs w:val="22"/>
          <w:lang w:val="cs-CZ"/>
        </w:rPr>
        <w:t>dostupném</w:t>
      </w:r>
      <w:r w:rsidRPr="00AD17DF">
        <w:rPr>
          <w:rFonts w:ascii="Times New Roman" w:hAnsi="Times New Roman"/>
          <w:b w:val="0"/>
          <w:i w:val="0"/>
          <w:szCs w:val="22"/>
          <w:lang w:val="cs-CZ"/>
        </w:rPr>
        <w:t xml:space="preserve"> na webových stránkách </w:t>
      </w:r>
      <w:r w:rsidR="00FB75A5" w:rsidRPr="00AD17DF">
        <w:rPr>
          <w:rFonts w:ascii="Times New Roman" w:hAnsi="Times New Roman"/>
          <w:b w:val="0"/>
          <w:i w:val="0"/>
          <w:szCs w:val="22"/>
          <w:lang w:val="cs-CZ"/>
        </w:rPr>
        <w:t>IDS JMK</w:t>
      </w:r>
      <w:r w:rsidR="002E1B88" w:rsidRPr="00AD17DF">
        <w:rPr>
          <w:rFonts w:ascii="Times New Roman" w:hAnsi="Times New Roman"/>
          <w:b w:val="0"/>
          <w:i w:val="0"/>
          <w:szCs w:val="22"/>
          <w:lang w:val="cs-CZ"/>
        </w:rPr>
        <w:t xml:space="preserve"> v sekci určené pro dopravce</w:t>
      </w:r>
      <w:r w:rsidR="001B18BF" w:rsidRPr="00AD17DF">
        <w:rPr>
          <w:rFonts w:ascii="Times New Roman" w:hAnsi="Times New Roman"/>
          <w:b w:val="0"/>
          <w:i w:val="0"/>
          <w:szCs w:val="22"/>
          <w:lang w:val="cs-CZ"/>
        </w:rPr>
        <w:t>.</w:t>
      </w:r>
    </w:p>
    <w:p w14:paraId="1FE1AE0C" w14:textId="255F8ED2" w:rsidR="00CA4129" w:rsidRPr="00AD17DF" w:rsidRDefault="00CA4129" w:rsidP="00CA4129">
      <w:pPr>
        <w:pStyle w:val="Clanek11"/>
        <w:widowControl/>
        <w:ind w:left="709" w:hanging="709"/>
        <w:rPr>
          <w:rFonts w:ascii="Times New Roman" w:hAnsi="Times New Roman"/>
          <w:b w:val="0"/>
          <w:i w:val="0"/>
          <w:szCs w:val="22"/>
          <w:lang w:val="cs-CZ"/>
        </w:rPr>
      </w:pPr>
      <w:r w:rsidRPr="00AD17DF">
        <w:rPr>
          <w:rFonts w:ascii="Times New Roman" w:hAnsi="Times New Roman"/>
          <w:b w:val="0"/>
          <w:i w:val="0"/>
          <w:lang w:val="cs-CZ"/>
        </w:rPr>
        <w:t>Kontrolní průkaz opravňuje zaměstnance Objednatele nebo Pověřené osoby:</w:t>
      </w:r>
    </w:p>
    <w:p w14:paraId="2FDEC19A" w14:textId="1D60FEBF" w:rsidR="00CA4129" w:rsidRPr="00AD17DF" w:rsidRDefault="00CA4129" w:rsidP="00CA4129">
      <w:pPr>
        <w:numPr>
          <w:ilvl w:val="0"/>
          <w:numId w:val="33"/>
        </w:numPr>
        <w:spacing w:before="0" w:after="160" w:line="259" w:lineRule="auto"/>
      </w:pPr>
      <w:r w:rsidRPr="00AD17DF">
        <w:t xml:space="preserve">provádět kontrolní činnost ve všech Vlacích, </w:t>
      </w:r>
      <w:r w:rsidR="001C4217">
        <w:t>S</w:t>
      </w:r>
      <w:r w:rsidRPr="00AD17DF">
        <w:t xml:space="preserve">tanicích, </w:t>
      </w:r>
      <w:r w:rsidR="001C4217">
        <w:t>Z</w:t>
      </w:r>
      <w:r w:rsidRPr="00AD17DF">
        <w:t>astávkách a prodejních místech IDS JMK;</w:t>
      </w:r>
    </w:p>
    <w:p w14:paraId="0FB5F01D" w14:textId="75DD61EC" w:rsidR="00CA4129" w:rsidRPr="00AD17DF" w:rsidRDefault="00CA4129" w:rsidP="00CA4129">
      <w:pPr>
        <w:numPr>
          <w:ilvl w:val="0"/>
          <w:numId w:val="33"/>
        </w:numPr>
        <w:spacing w:before="0" w:after="160" w:line="259" w:lineRule="auto"/>
      </w:pPr>
      <w:r w:rsidRPr="00AD17DF">
        <w:t>při výkonu kontrolní činnosti k bezplatné přepravě ve Vlacích a k volnému pohybu po celé soupravě Vlaku;</w:t>
      </w:r>
    </w:p>
    <w:p w14:paraId="51C940BB" w14:textId="4D897CF4" w:rsidR="00CA4129" w:rsidRPr="00AD17DF" w:rsidRDefault="00CA4129" w:rsidP="00CA4129">
      <w:pPr>
        <w:numPr>
          <w:ilvl w:val="0"/>
          <w:numId w:val="33"/>
        </w:numPr>
        <w:spacing w:before="0" w:after="160" w:line="259" w:lineRule="auto"/>
      </w:pPr>
      <w:r w:rsidRPr="00AD17DF">
        <w:t xml:space="preserve">ke vstupu na stanoviště strojvedoucího během pobytu </w:t>
      </w:r>
      <w:r w:rsidR="0032014E">
        <w:t>V</w:t>
      </w:r>
      <w:r w:rsidRPr="00AD17DF">
        <w:t>laku</w:t>
      </w:r>
      <w:r w:rsidR="00D85602">
        <w:t>, v němž není Vlakový doprovod,</w:t>
      </w:r>
      <w:r w:rsidRPr="00AD17DF">
        <w:t xml:space="preserve"> ve </w:t>
      </w:r>
      <w:r w:rsidR="0032014E">
        <w:t>S</w:t>
      </w:r>
      <w:r w:rsidRPr="00AD17DF">
        <w:t>tanici (</w:t>
      </w:r>
      <w:r w:rsidR="0032014E">
        <w:t>Z</w:t>
      </w:r>
      <w:r w:rsidRPr="00AD17DF">
        <w:t xml:space="preserve">astávce), </w:t>
      </w:r>
      <w:r w:rsidR="00F61958">
        <w:t xml:space="preserve">ke vstupu </w:t>
      </w:r>
      <w:r w:rsidRPr="00AD17DF">
        <w:t xml:space="preserve">na stanoviště (do oddílu) </w:t>
      </w:r>
      <w:r w:rsidR="0032014E">
        <w:t>V</w:t>
      </w:r>
      <w:r w:rsidRPr="00AD17DF">
        <w:t>lakového doprovodu</w:t>
      </w:r>
      <w:r w:rsidR="003C5224">
        <w:t xml:space="preserve"> ve Vlaku, v němž je Vlakový doprovod,</w:t>
      </w:r>
      <w:r w:rsidR="00F61958">
        <w:t xml:space="preserve"> a ke</w:t>
      </w:r>
      <w:r w:rsidRPr="00AD17DF">
        <w:t xml:space="preserve"> </w:t>
      </w:r>
      <w:r w:rsidR="00F61958">
        <w:t xml:space="preserve">vstupu </w:t>
      </w:r>
      <w:r w:rsidRPr="00AD17DF">
        <w:t xml:space="preserve">do vnitřních </w:t>
      </w:r>
      <w:r w:rsidR="007F0097" w:rsidRPr="00AD17DF">
        <w:t>prostor prodejních míst IDS JMK;</w:t>
      </w:r>
    </w:p>
    <w:p w14:paraId="56D472CA" w14:textId="64614622" w:rsidR="007F0097" w:rsidRPr="00AD17DF" w:rsidRDefault="007F0097" w:rsidP="00CA4129">
      <w:pPr>
        <w:numPr>
          <w:ilvl w:val="0"/>
          <w:numId w:val="33"/>
        </w:numPr>
        <w:spacing w:before="0" w:after="160" w:line="259" w:lineRule="auto"/>
      </w:pPr>
      <w:r w:rsidRPr="00AD17DF">
        <w:t xml:space="preserve">provádět </w:t>
      </w:r>
      <w:r w:rsidR="007627A7">
        <w:t xml:space="preserve">písemný záznam, </w:t>
      </w:r>
      <w:r w:rsidRPr="00AD17DF">
        <w:t xml:space="preserve">fotografický záznam, videozáznam, popř. audiozáznam zjištěných porušení povinností </w:t>
      </w:r>
      <w:r w:rsidR="009E0522" w:rsidRPr="00AD17DF">
        <w:t xml:space="preserve">Dopravce </w:t>
      </w:r>
      <w:r w:rsidRPr="00AD17DF">
        <w:t>dle této Smlouvy.</w:t>
      </w:r>
    </w:p>
    <w:p w14:paraId="30C5289E" w14:textId="2F0DD3AA" w:rsidR="00CA4129" w:rsidRPr="00AD17DF" w:rsidRDefault="00CA4129" w:rsidP="00CA4129">
      <w:pPr>
        <w:ind w:left="709"/>
      </w:pPr>
      <w:r w:rsidRPr="00AD17DF">
        <w:t xml:space="preserve">Zaměstnanec Objednatele či Pověřené osoby je povinen na vyzvání zaměstnance Dopravce předložit ke kontrolnímu průkazu </w:t>
      </w:r>
      <w:r w:rsidR="008E68F8" w:rsidRPr="00AD17DF">
        <w:t>doklad totožnosti.</w:t>
      </w:r>
      <w:r w:rsidRPr="00AD17DF">
        <w:t xml:space="preserve"> </w:t>
      </w:r>
    </w:p>
    <w:p w14:paraId="16B3F158" w14:textId="144DF57D" w:rsidR="00CA4129" w:rsidRDefault="007F0097" w:rsidP="00CA4129">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případě zjištění porušení povinností Dopravce dle </w:t>
      </w:r>
      <w:r w:rsidR="00CA4129" w:rsidRPr="00AD17DF">
        <w:rPr>
          <w:rFonts w:ascii="Times New Roman" w:hAnsi="Times New Roman"/>
          <w:b w:val="0"/>
          <w:i w:val="0"/>
          <w:szCs w:val="22"/>
          <w:lang w:val="cs-CZ"/>
        </w:rPr>
        <w:t xml:space="preserve">této Smlouvy </w:t>
      </w:r>
      <w:r w:rsidRPr="00AD17DF">
        <w:rPr>
          <w:rFonts w:ascii="Times New Roman" w:hAnsi="Times New Roman"/>
          <w:b w:val="0"/>
          <w:i w:val="0"/>
          <w:szCs w:val="22"/>
          <w:lang w:val="cs-CZ"/>
        </w:rPr>
        <w:t>oznámí</w:t>
      </w:r>
      <w:r w:rsidR="00CA4129"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Objednatel</w:t>
      </w:r>
      <w:r w:rsidR="00CA4129" w:rsidRPr="00AD17DF">
        <w:rPr>
          <w:rFonts w:ascii="Times New Roman" w:hAnsi="Times New Roman"/>
          <w:b w:val="0"/>
          <w:i w:val="0"/>
          <w:szCs w:val="22"/>
          <w:lang w:val="cs-CZ"/>
        </w:rPr>
        <w:t xml:space="preserve"> nebo Pověřen</w:t>
      </w:r>
      <w:r w:rsidRPr="00AD17DF">
        <w:rPr>
          <w:rFonts w:ascii="Times New Roman" w:hAnsi="Times New Roman"/>
          <w:b w:val="0"/>
          <w:i w:val="0"/>
          <w:szCs w:val="22"/>
          <w:lang w:val="cs-CZ"/>
        </w:rPr>
        <w:t>á</w:t>
      </w:r>
      <w:r w:rsidR="00CA4129" w:rsidRPr="00AD17DF">
        <w:rPr>
          <w:rFonts w:ascii="Times New Roman" w:hAnsi="Times New Roman"/>
          <w:b w:val="0"/>
          <w:i w:val="0"/>
          <w:szCs w:val="22"/>
          <w:lang w:val="cs-CZ"/>
        </w:rPr>
        <w:t xml:space="preserve"> osob</w:t>
      </w:r>
      <w:r w:rsidRPr="00AD17DF">
        <w:rPr>
          <w:rFonts w:ascii="Times New Roman" w:hAnsi="Times New Roman"/>
          <w:b w:val="0"/>
          <w:i w:val="0"/>
          <w:szCs w:val="22"/>
          <w:lang w:val="cs-CZ"/>
        </w:rPr>
        <w:t>a tato zjištění Dopravci. Toto oznámení lze případně</w:t>
      </w:r>
      <w:r w:rsidR="00CA4129"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doplnit o</w:t>
      </w:r>
      <w:r w:rsidR="00CA4129" w:rsidRPr="00AD17DF">
        <w:rPr>
          <w:rFonts w:ascii="Times New Roman" w:hAnsi="Times New Roman"/>
          <w:b w:val="0"/>
          <w:i w:val="0"/>
          <w:szCs w:val="22"/>
          <w:lang w:val="cs-CZ"/>
        </w:rPr>
        <w:t xml:space="preserve"> dokumentaci závadových stavů (např. fotografie, videozáznam či audio</w:t>
      </w:r>
      <w:r w:rsidRPr="00AD17DF">
        <w:rPr>
          <w:rFonts w:ascii="Times New Roman" w:hAnsi="Times New Roman"/>
          <w:b w:val="0"/>
          <w:i w:val="0"/>
          <w:szCs w:val="22"/>
          <w:lang w:val="cs-CZ"/>
        </w:rPr>
        <w:t>záznam)</w:t>
      </w:r>
      <w:r w:rsidR="00CA4129" w:rsidRPr="00AD17DF">
        <w:rPr>
          <w:rFonts w:ascii="Times New Roman" w:hAnsi="Times New Roman"/>
          <w:b w:val="0"/>
          <w:i w:val="0"/>
          <w:szCs w:val="22"/>
          <w:lang w:val="cs-CZ"/>
        </w:rPr>
        <w:t xml:space="preserve">. </w:t>
      </w:r>
    </w:p>
    <w:p w14:paraId="05478283" w14:textId="5980B90A" w:rsidR="00915681" w:rsidRPr="00AD17DF" w:rsidRDefault="006D56DB" w:rsidP="00CA4129">
      <w:pPr>
        <w:pStyle w:val="Clanek11"/>
        <w:widowControl/>
        <w:ind w:left="709" w:hanging="709"/>
        <w:rPr>
          <w:rFonts w:ascii="Times New Roman" w:hAnsi="Times New Roman"/>
          <w:b w:val="0"/>
          <w:i w:val="0"/>
          <w:szCs w:val="22"/>
          <w:lang w:val="cs-CZ"/>
        </w:rPr>
      </w:pPr>
      <w:bookmarkStart w:id="61" w:name="_Hlk143678697"/>
      <w:r>
        <w:rPr>
          <w:rFonts w:ascii="Times New Roman" w:hAnsi="Times New Roman"/>
          <w:b w:val="0"/>
          <w:i w:val="0"/>
          <w:szCs w:val="22"/>
          <w:lang w:val="cs-CZ"/>
        </w:rPr>
        <w:t>Za účelem řešení případných problémů souvisejících s provozem Jednotek a Vlaků je Dopravce povinen umožnit přístup zaměstnanci Objednatele nebo Pověřené osoby nebo Poskytovatele FS na stanoviště strojvedoucího v čele jízdy Vlaku.</w:t>
      </w:r>
      <w:r w:rsidR="00011D3B" w:rsidRPr="00011D3B">
        <w:rPr>
          <w:szCs w:val="22"/>
        </w:rPr>
        <w:t xml:space="preserve"> </w:t>
      </w:r>
      <w:r w:rsidR="00011D3B" w:rsidRPr="00011D3B">
        <w:rPr>
          <w:rFonts w:ascii="Times New Roman" w:hAnsi="Times New Roman"/>
          <w:b w:val="0"/>
          <w:i w:val="0"/>
          <w:szCs w:val="22"/>
          <w:lang w:val="cs-CZ"/>
        </w:rPr>
        <w:t>K</w:t>
      </w:r>
      <w:r w:rsidR="00915681" w:rsidRPr="00011D3B">
        <w:rPr>
          <w:rFonts w:ascii="Times New Roman" w:hAnsi="Times New Roman"/>
          <w:b w:val="0"/>
          <w:i w:val="0"/>
          <w:szCs w:val="22"/>
          <w:lang w:val="cs-CZ"/>
        </w:rPr>
        <w:t>ažd</w:t>
      </w:r>
      <w:r w:rsidR="00011D3B">
        <w:rPr>
          <w:rFonts w:ascii="Times New Roman" w:hAnsi="Times New Roman"/>
          <w:b w:val="0"/>
          <w:i w:val="0"/>
          <w:szCs w:val="22"/>
          <w:lang w:val="cs-CZ"/>
        </w:rPr>
        <w:t>á</w:t>
      </w:r>
      <w:r w:rsidR="00915681">
        <w:rPr>
          <w:rFonts w:ascii="Times New Roman" w:hAnsi="Times New Roman"/>
          <w:b w:val="0"/>
          <w:i w:val="0"/>
          <w:szCs w:val="22"/>
          <w:lang w:val="cs-CZ"/>
        </w:rPr>
        <w:t xml:space="preserve"> zamýšlen</w:t>
      </w:r>
      <w:r w:rsidR="000636EC">
        <w:rPr>
          <w:rFonts w:ascii="Times New Roman" w:hAnsi="Times New Roman"/>
          <w:b w:val="0"/>
          <w:i w:val="0"/>
          <w:szCs w:val="22"/>
          <w:lang w:val="cs-CZ"/>
        </w:rPr>
        <w:t xml:space="preserve">á jízda bude </w:t>
      </w:r>
      <w:r w:rsidR="00D04E60">
        <w:rPr>
          <w:rFonts w:ascii="Times New Roman" w:hAnsi="Times New Roman"/>
          <w:b w:val="0"/>
          <w:i w:val="0"/>
          <w:szCs w:val="22"/>
          <w:lang w:val="cs-CZ"/>
        </w:rPr>
        <w:t xml:space="preserve">projednána s Dopravcem </w:t>
      </w:r>
      <w:r w:rsidR="000636EC">
        <w:rPr>
          <w:rFonts w:ascii="Times New Roman" w:hAnsi="Times New Roman"/>
          <w:b w:val="0"/>
          <w:i w:val="0"/>
          <w:szCs w:val="22"/>
          <w:lang w:val="cs-CZ"/>
        </w:rPr>
        <w:t>alespoň 5 dní předem</w:t>
      </w:r>
      <w:r w:rsidR="00011D3B">
        <w:rPr>
          <w:rFonts w:ascii="Times New Roman" w:hAnsi="Times New Roman"/>
          <w:b w:val="0"/>
          <w:i w:val="0"/>
          <w:szCs w:val="22"/>
          <w:lang w:val="cs-CZ"/>
        </w:rPr>
        <w:t>, přičemž zaměstnanec Objednatele / Pověřené osoby / Poskytovatele FS musí dodržovat pokyny Dopravce dohodnuté před jízdou.</w:t>
      </w:r>
      <w:bookmarkEnd w:id="61"/>
    </w:p>
    <w:p w14:paraId="1802793F" w14:textId="01ABF43F" w:rsidR="00D14EAE" w:rsidRPr="00AD17DF" w:rsidRDefault="00CE791C" w:rsidP="00B5299C">
      <w:pPr>
        <w:pStyle w:val="Nadpis1"/>
        <w:rPr>
          <w:rFonts w:cs="Times New Roman"/>
          <w:szCs w:val="22"/>
        </w:rPr>
      </w:pPr>
      <w:r w:rsidRPr="00AD17DF">
        <w:rPr>
          <w:rFonts w:cs="Times New Roman"/>
          <w:szCs w:val="22"/>
        </w:rPr>
        <w:tab/>
        <w:t>T</w:t>
      </w:r>
      <w:r w:rsidR="00D14EAE" w:rsidRPr="00AD17DF">
        <w:rPr>
          <w:rFonts w:cs="Times New Roman"/>
          <w:szCs w:val="22"/>
        </w:rPr>
        <w:t>ARIF a smluvní přepravní podmínky</w:t>
      </w:r>
    </w:p>
    <w:p w14:paraId="31F22979" w14:textId="7ADD86ED" w:rsidR="00264205" w:rsidRPr="00AD17DF" w:rsidRDefault="00B72184"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Veškeré t</w:t>
      </w:r>
      <w:r w:rsidR="00D14EAE" w:rsidRPr="00AD17DF">
        <w:rPr>
          <w:rFonts w:ascii="Times New Roman" w:hAnsi="Times New Roman"/>
          <w:b w:val="0"/>
          <w:i w:val="0"/>
          <w:szCs w:val="22"/>
          <w:lang w:val="cs-CZ"/>
        </w:rPr>
        <w:t>arif</w:t>
      </w:r>
      <w:r w:rsidRPr="00AD17DF">
        <w:rPr>
          <w:rFonts w:ascii="Times New Roman" w:hAnsi="Times New Roman"/>
          <w:b w:val="0"/>
          <w:i w:val="0"/>
          <w:szCs w:val="22"/>
          <w:lang w:val="cs-CZ"/>
        </w:rPr>
        <w:t>y</w:t>
      </w:r>
      <w:r w:rsidR="00D14EAE" w:rsidRPr="00AD17DF">
        <w:rPr>
          <w:rFonts w:ascii="Times New Roman" w:hAnsi="Times New Roman"/>
          <w:b w:val="0"/>
          <w:i w:val="0"/>
          <w:szCs w:val="22"/>
          <w:lang w:val="cs-CZ"/>
        </w:rPr>
        <w:t xml:space="preserve"> a</w:t>
      </w:r>
      <w:r w:rsidR="00067D2E" w:rsidRPr="00AD17DF">
        <w:rPr>
          <w:rFonts w:ascii="Times New Roman" w:hAnsi="Times New Roman"/>
          <w:b w:val="0"/>
          <w:i w:val="0"/>
          <w:szCs w:val="22"/>
          <w:lang w:val="cs-CZ"/>
        </w:rPr>
        <w:t xml:space="preserve"> </w:t>
      </w:r>
      <w:r w:rsidR="0032014E">
        <w:rPr>
          <w:rFonts w:ascii="Times New Roman" w:hAnsi="Times New Roman"/>
          <w:b w:val="0"/>
          <w:i w:val="0"/>
          <w:szCs w:val="22"/>
          <w:lang w:val="cs-CZ"/>
        </w:rPr>
        <w:t>S</w:t>
      </w:r>
      <w:r w:rsidR="00D14EAE" w:rsidRPr="00AD17DF">
        <w:rPr>
          <w:rFonts w:ascii="Times New Roman" w:hAnsi="Times New Roman"/>
          <w:b w:val="0"/>
          <w:i w:val="0"/>
          <w:szCs w:val="22"/>
          <w:lang w:val="cs-CZ"/>
        </w:rPr>
        <w:t xml:space="preserve">mluvní přepravní podmínky </w:t>
      </w:r>
      <w:r w:rsidR="00847A0C" w:rsidRPr="00AD17DF">
        <w:rPr>
          <w:rFonts w:ascii="Times New Roman" w:hAnsi="Times New Roman"/>
          <w:b w:val="0"/>
          <w:i w:val="0"/>
          <w:szCs w:val="22"/>
          <w:lang w:val="cs-CZ"/>
        </w:rPr>
        <w:t>uplatňované Dopravcem</w:t>
      </w:r>
      <w:r w:rsidR="00AD20E7" w:rsidRPr="00AD17DF">
        <w:rPr>
          <w:rFonts w:ascii="Times New Roman" w:hAnsi="Times New Roman"/>
          <w:b w:val="0"/>
          <w:i w:val="0"/>
          <w:szCs w:val="22"/>
          <w:lang w:val="cs-CZ"/>
        </w:rPr>
        <w:t xml:space="preserve"> při poskytování plnění dle této </w:t>
      </w:r>
      <w:r w:rsidR="0032014E">
        <w:rPr>
          <w:rFonts w:ascii="Times New Roman" w:hAnsi="Times New Roman"/>
          <w:b w:val="0"/>
          <w:i w:val="0"/>
          <w:szCs w:val="22"/>
          <w:lang w:val="cs-CZ"/>
        </w:rPr>
        <w:t>S</w:t>
      </w:r>
      <w:r w:rsidR="00AD20E7" w:rsidRPr="00AD17DF">
        <w:rPr>
          <w:rFonts w:ascii="Times New Roman" w:hAnsi="Times New Roman"/>
          <w:b w:val="0"/>
          <w:i w:val="0"/>
          <w:szCs w:val="22"/>
          <w:lang w:val="cs-CZ"/>
        </w:rPr>
        <w:t>mlouvy</w:t>
      </w:r>
      <w:r w:rsidR="00847A0C" w:rsidRPr="00AD17DF">
        <w:rPr>
          <w:rFonts w:ascii="Times New Roman" w:hAnsi="Times New Roman"/>
          <w:b w:val="0"/>
          <w:i w:val="0"/>
          <w:szCs w:val="22"/>
          <w:lang w:val="cs-CZ"/>
        </w:rPr>
        <w:t xml:space="preserve"> </w:t>
      </w:r>
      <w:r w:rsidR="00D14EAE" w:rsidRPr="00AD17DF">
        <w:rPr>
          <w:rFonts w:ascii="Times New Roman" w:hAnsi="Times New Roman"/>
          <w:b w:val="0"/>
          <w:i w:val="0"/>
          <w:szCs w:val="22"/>
          <w:lang w:val="cs-CZ"/>
        </w:rPr>
        <w:t>stanovuje Ob</w:t>
      </w:r>
      <w:r w:rsidR="002F3F13" w:rsidRPr="00AD17DF">
        <w:rPr>
          <w:rFonts w:ascii="Times New Roman" w:hAnsi="Times New Roman"/>
          <w:b w:val="0"/>
          <w:i w:val="0"/>
          <w:szCs w:val="22"/>
          <w:lang w:val="cs-CZ"/>
        </w:rPr>
        <w:t>jednatel, resp. Pověřená osoba.</w:t>
      </w:r>
    </w:p>
    <w:p w14:paraId="6846AE50" w14:textId="0862616A" w:rsidR="00162A5A" w:rsidRPr="00AD17DF" w:rsidRDefault="00162A5A" w:rsidP="0005580F">
      <w:pPr>
        <w:pStyle w:val="Clanek11"/>
        <w:widowControl/>
        <w:ind w:left="709" w:hanging="709"/>
        <w:rPr>
          <w:rFonts w:ascii="Times New Roman" w:hAnsi="Times New Roman"/>
          <w:szCs w:val="22"/>
          <w:lang w:val="cs-CZ"/>
        </w:rPr>
      </w:pPr>
      <w:bookmarkStart w:id="62" w:name="_Ref142993292"/>
      <w:r w:rsidRPr="00AD17DF">
        <w:rPr>
          <w:rFonts w:ascii="Times New Roman" w:hAnsi="Times New Roman"/>
          <w:b w:val="0"/>
          <w:i w:val="0"/>
          <w:szCs w:val="22"/>
          <w:lang w:val="cs-CZ"/>
        </w:rPr>
        <w:t xml:space="preserve">Dopravce má povinnost včas a řádně způsobem stanoveným příslušným právním předpisem vyhlásit </w:t>
      </w:r>
      <w:r w:rsidR="005270C8" w:rsidRPr="00DA5242">
        <w:rPr>
          <w:rFonts w:ascii="Times New Roman" w:hAnsi="Times New Roman"/>
          <w:b w:val="0"/>
          <w:i w:val="0"/>
          <w:szCs w:val="22"/>
          <w:lang w:val="cs-CZ"/>
        </w:rPr>
        <w:t>Tarif IDS JMK a SPP IDS JMK</w:t>
      </w:r>
      <w:r w:rsidR="005270C8">
        <w:rPr>
          <w:rFonts w:ascii="Times New Roman" w:hAnsi="Times New Roman"/>
          <w:b w:val="0"/>
          <w:i w:val="0"/>
          <w:szCs w:val="22"/>
          <w:lang w:val="cs-CZ"/>
        </w:rPr>
        <w:t>, SJT a</w:t>
      </w:r>
      <w:r w:rsidR="005270C8" w:rsidRPr="00AD17DF">
        <w:rPr>
          <w:rFonts w:ascii="Times New Roman" w:hAnsi="Times New Roman"/>
          <w:b w:val="0"/>
          <w:i w:val="0"/>
          <w:szCs w:val="22"/>
          <w:lang w:val="cs-CZ"/>
        </w:rPr>
        <w:t xml:space="preserve"> </w:t>
      </w:r>
      <w:r w:rsidR="005270C8">
        <w:rPr>
          <w:rFonts w:ascii="Times New Roman" w:hAnsi="Times New Roman"/>
          <w:b w:val="0"/>
          <w:i w:val="0"/>
          <w:szCs w:val="22"/>
          <w:lang w:val="cs-CZ"/>
        </w:rPr>
        <w:t xml:space="preserve">další </w:t>
      </w:r>
      <w:r w:rsidRPr="00AD17DF">
        <w:rPr>
          <w:rFonts w:ascii="Times New Roman" w:hAnsi="Times New Roman"/>
          <w:b w:val="0"/>
          <w:i w:val="0"/>
          <w:szCs w:val="22"/>
          <w:lang w:val="cs-CZ"/>
        </w:rPr>
        <w:t xml:space="preserve">tarify a </w:t>
      </w:r>
      <w:r w:rsidR="0032014E">
        <w:rPr>
          <w:rFonts w:ascii="Times New Roman" w:hAnsi="Times New Roman"/>
          <w:b w:val="0"/>
          <w:i w:val="0"/>
          <w:szCs w:val="22"/>
          <w:lang w:val="cs-CZ"/>
        </w:rPr>
        <w:t>S</w:t>
      </w:r>
      <w:r w:rsidRPr="00AD17DF">
        <w:rPr>
          <w:rFonts w:ascii="Times New Roman" w:hAnsi="Times New Roman"/>
          <w:b w:val="0"/>
          <w:i w:val="0"/>
          <w:szCs w:val="22"/>
          <w:lang w:val="cs-CZ"/>
        </w:rPr>
        <w:t>mluvní přepravní podmínky stanovené či odsouhlasené Objednatelem</w:t>
      </w:r>
      <w:r w:rsidR="005270C8">
        <w:rPr>
          <w:rFonts w:ascii="Times New Roman" w:hAnsi="Times New Roman"/>
          <w:b w:val="0"/>
          <w:i w:val="0"/>
          <w:szCs w:val="22"/>
          <w:lang w:val="cs-CZ"/>
        </w:rPr>
        <w:t xml:space="preserve">, státem </w:t>
      </w:r>
      <w:r w:rsidRPr="00AD17DF">
        <w:rPr>
          <w:rFonts w:ascii="Times New Roman" w:hAnsi="Times New Roman"/>
          <w:b w:val="0"/>
          <w:i w:val="0"/>
          <w:szCs w:val="22"/>
          <w:lang w:val="cs-CZ"/>
        </w:rPr>
        <w:t>či Pověřenou osobou, a to ke dni účinnosti jejich změny stanovené Objednatelem či Pověřenou osobou</w:t>
      </w:r>
      <w:r w:rsidR="005270C8">
        <w:rPr>
          <w:rFonts w:ascii="Times New Roman" w:hAnsi="Times New Roman"/>
          <w:b w:val="0"/>
          <w:i w:val="0"/>
          <w:szCs w:val="22"/>
          <w:lang w:val="cs-CZ"/>
        </w:rPr>
        <w:t>.</w:t>
      </w:r>
      <w:bookmarkEnd w:id="62"/>
    </w:p>
    <w:p w14:paraId="4B8526A6" w14:textId="60CBD466" w:rsidR="00162A5A" w:rsidRPr="00AD17DF" w:rsidRDefault="00162A5A" w:rsidP="0005580F">
      <w:pPr>
        <w:pStyle w:val="Clanek11"/>
        <w:widowControl/>
        <w:ind w:left="709" w:hanging="709"/>
        <w:rPr>
          <w:rFonts w:ascii="Times New Roman" w:hAnsi="Times New Roman"/>
          <w:szCs w:val="22"/>
          <w:lang w:val="cs-CZ"/>
        </w:rPr>
      </w:pPr>
      <w:r w:rsidRPr="00AD17DF">
        <w:rPr>
          <w:rFonts w:ascii="Times New Roman" w:hAnsi="Times New Roman"/>
          <w:b w:val="0"/>
          <w:i w:val="0"/>
          <w:szCs w:val="22"/>
          <w:lang w:val="cs-CZ"/>
        </w:rPr>
        <w:t xml:space="preserve">Dopravce není oprávněn vyhlašovat vlastní, ani jakýkoliv jiný tarif </w:t>
      </w:r>
      <w:r w:rsidR="009A4021">
        <w:rPr>
          <w:rFonts w:ascii="Times New Roman" w:hAnsi="Times New Roman"/>
          <w:b w:val="0"/>
          <w:i w:val="0"/>
          <w:szCs w:val="22"/>
          <w:lang w:val="cs-CZ"/>
        </w:rPr>
        <w:t xml:space="preserve">(vyjma tarifů podle bodu </w:t>
      </w:r>
      <w:r w:rsidR="007925CE">
        <w:rPr>
          <w:rFonts w:ascii="Times New Roman" w:hAnsi="Times New Roman"/>
          <w:b w:val="0"/>
          <w:i w:val="0"/>
          <w:szCs w:val="22"/>
          <w:lang w:val="cs-CZ"/>
        </w:rPr>
        <w:fldChar w:fldCharType="begin"/>
      </w:r>
      <w:r w:rsidR="007925CE">
        <w:rPr>
          <w:rFonts w:ascii="Times New Roman" w:hAnsi="Times New Roman"/>
          <w:b w:val="0"/>
          <w:i w:val="0"/>
          <w:szCs w:val="22"/>
          <w:lang w:val="cs-CZ"/>
        </w:rPr>
        <w:instrText xml:space="preserve"> REF _Ref142993292 \n \h </w:instrText>
      </w:r>
      <w:r w:rsidR="007925CE">
        <w:rPr>
          <w:rFonts w:ascii="Times New Roman" w:hAnsi="Times New Roman"/>
          <w:b w:val="0"/>
          <w:i w:val="0"/>
          <w:szCs w:val="22"/>
          <w:lang w:val="cs-CZ"/>
        </w:rPr>
      </w:r>
      <w:r w:rsidR="007925CE">
        <w:rPr>
          <w:rFonts w:ascii="Times New Roman" w:hAnsi="Times New Roman"/>
          <w:b w:val="0"/>
          <w:i w:val="0"/>
          <w:szCs w:val="22"/>
          <w:lang w:val="cs-CZ"/>
        </w:rPr>
        <w:fldChar w:fldCharType="separate"/>
      </w:r>
      <w:r w:rsidR="007925CE">
        <w:rPr>
          <w:rFonts w:ascii="Times New Roman" w:hAnsi="Times New Roman"/>
          <w:b w:val="0"/>
          <w:i w:val="0"/>
          <w:szCs w:val="22"/>
          <w:lang w:val="cs-CZ"/>
        </w:rPr>
        <w:t>10.2</w:t>
      </w:r>
      <w:r w:rsidR="007925CE">
        <w:rPr>
          <w:rFonts w:ascii="Times New Roman" w:hAnsi="Times New Roman"/>
          <w:b w:val="0"/>
          <w:i w:val="0"/>
          <w:szCs w:val="22"/>
          <w:lang w:val="cs-CZ"/>
        </w:rPr>
        <w:fldChar w:fldCharType="end"/>
      </w:r>
      <w:r w:rsidR="007925CE">
        <w:rPr>
          <w:rFonts w:ascii="Times New Roman" w:hAnsi="Times New Roman"/>
          <w:b w:val="0"/>
          <w:i w:val="0"/>
          <w:szCs w:val="22"/>
          <w:lang w:val="cs-CZ"/>
        </w:rPr>
        <w:t xml:space="preserve"> této Smlouvy</w:t>
      </w:r>
      <w:r w:rsidR="009A4021">
        <w:rPr>
          <w:rFonts w:ascii="Times New Roman" w:hAnsi="Times New Roman"/>
          <w:b w:val="0"/>
          <w:i w:val="0"/>
          <w:szCs w:val="22"/>
          <w:lang w:val="cs-CZ"/>
        </w:rPr>
        <w:t xml:space="preserve">) </w:t>
      </w:r>
      <w:r w:rsidRPr="00AD17DF">
        <w:rPr>
          <w:rFonts w:ascii="Times New Roman" w:hAnsi="Times New Roman"/>
          <w:b w:val="0"/>
          <w:i w:val="0"/>
          <w:szCs w:val="22"/>
          <w:lang w:val="cs-CZ"/>
        </w:rPr>
        <w:t>či kombinaci tarifů na Linkách bez souhlasu Objednatele.</w:t>
      </w:r>
    </w:p>
    <w:p w14:paraId="7A9A1EF5" w14:textId="2062F614" w:rsidR="00162A5A" w:rsidRPr="00AD17DF" w:rsidRDefault="00162A5A"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má právo odmítnout vyhlášení tarifů a </w:t>
      </w:r>
      <w:r w:rsidR="0032014E">
        <w:rPr>
          <w:rFonts w:ascii="Times New Roman" w:hAnsi="Times New Roman"/>
          <w:b w:val="0"/>
          <w:i w:val="0"/>
          <w:szCs w:val="22"/>
          <w:lang w:val="cs-CZ"/>
        </w:rPr>
        <w:t>S</w:t>
      </w:r>
      <w:r w:rsidRPr="00AD17DF">
        <w:rPr>
          <w:rFonts w:ascii="Times New Roman" w:hAnsi="Times New Roman"/>
          <w:b w:val="0"/>
          <w:i w:val="0"/>
          <w:szCs w:val="22"/>
          <w:lang w:val="cs-CZ"/>
        </w:rPr>
        <w:t>mluvních přepravních podmínek požadovaných Objednatelem či Pověřenou osobou pouze v případě, že by byly v rozporu s platnými právními předpisy, a to zejména s výměrem Ministerstva financí ČR, kterým se vydává seznam zboží s regulovanými cenami nebo s nařízením kraje, které v souladu s právními předpisy stanoví maximální ceny jízdného.</w:t>
      </w:r>
    </w:p>
    <w:p w14:paraId="322DDAA7" w14:textId="4B43DE93" w:rsidR="005201F8" w:rsidRPr="00AD17DF" w:rsidRDefault="005201F8"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povinen </w:t>
      </w:r>
      <w:r w:rsidR="00847A0C" w:rsidRPr="00AD17DF">
        <w:rPr>
          <w:rFonts w:ascii="Times New Roman" w:hAnsi="Times New Roman"/>
          <w:b w:val="0"/>
          <w:i w:val="0"/>
          <w:szCs w:val="22"/>
          <w:lang w:val="cs-CZ"/>
        </w:rPr>
        <w:t xml:space="preserve">učinit veškeré kroky pro řádné uplatňování </w:t>
      </w:r>
      <w:r w:rsidR="00162A5A" w:rsidRPr="00AD17DF">
        <w:rPr>
          <w:rFonts w:ascii="Times New Roman" w:hAnsi="Times New Roman"/>
          <w:b w:val="0"/>
          <w:i w:val="0"/>
          <w:szCs w:val="22"/>
          <w:lang w:val="cs-CZ"/>
        </w:rPr>
        <w:t>všech t</w:t>
      </w:r>
      <w:r w:rsidRPr="00AD17DF">
        <w:rPr>
          <w:rFonts w:ascii="Times New Roman" w:hAnsi="Times New Roman"/>
          <w:b w:val="0"/>
          <w:i w:val="0"/>
          <w:szCs w:val="22"/>
          <w:lang w:val="cs-CZ"/>
        </w:rPr>
        <w:t>arif</w:t>
      </w:r>
      <w:r w:rsidR="00162A5A" w:rsidRPr="00AD17DF">
        <w:rPr>
          <w:rFonts w:ascii="Times New Roman" w:hAnsi="Times New Roman"/>
          <w:b w:val="0"/>
          <w:i w:val="0"/>
          <w:szCs w:val="22"/>
          <w:lang w:val="cs-CZ"/>
        </w:rPr>
        <w:t xml:space="preserve">ů </w:t>
      </w:r>
      <w:r w:rsidR="004B33BD" w:rsidRPr="00AD17DF">
        <w:rPr>
          <w:rFonts w:ascii="Times New Roman" w:hAnsi="Times New Roman"/>
          <w:b w:val="0"/>
          <w:i w:val="0"/>
          <w:szCs w:val="22"/>
          <w:lang w:val="cs-CZ"/>
        </w:rPr>
        <w:t xml:space="preserve">a </w:t>
      </w:r>
      <w:r w:rsidR="0032014E">
        <w:rPr>
          <w:rFonts w:ascii="Times New Roman" w:hAnsi="Times New Roman"/>
          <w:b w:val="0"/>
          <w:i w:val="0"/>
          <w:szCs w:val="22"/>
          <w:lang w:val="cs-CZ"/>
        </w:rPr>
        <w:t>S</w:t>
      </w:r>
      <w:r w:rsidR="004B33BD" w:rsidRPr="00AD17DF">
        <w:rPr>
          <w:rFonts w:ascii="Times New Roman" w:hAnsi="Times New Roman"/>
          <w:b w:val="0"/>
          <w:i w:val="0"/>
          <w:szCs w:val="22"/>
          <w:lang w:val="cs-CZ"/>
        </w:rPr>
        <w:t xml:space="preserve">mluvních přepravních podmínek </w:t>
      </w:r>
      <w:r w:rsidR="00162A5A" w:rsidRPr="00AD17DF">
        <w:rPr>
          <w:rFonts w:ascii="Times New Roman" w:hAnsi="Times New Roman"/>
          <w:b w:val="0"/>
          <w:i w:val="0"/>
          <w:szCs w:val="22"/>
          <w:lang w:val="cs-CZ"/>
        </w:rPr>
        <w:t xml:space="preserve">stanovených či odsouhlasených </w:t>
      </w:r>
      <w:r w:rsidR="00405575" w:rsidRPr="00AD17DF">
        <w:rPr>
          <w:rFonts w:ascii="Times New Roman" w:hAnsi="Times New Roman"/>
          <w:b w:val="0"/>
          <w:i w:val="0"/>
          <w:szCs w:val="22"/>
          <w:lang w:val="cs-CZ"/>
        </w:rPr>
        <w:t>Objednatelem či Pověřenou osobou</w:t>
      </w:r>
      <w:r w:rsidRPr="00AD17DF">
        <w:rPr>
          <w:rFonts w:ascii="Times New Roman" w:hAnsi="Times New Roman"/>
          <w:b w:val="0"/>
          <w:i w:val="0"/>
          <w:szCs w:val="22"/>
          <w:lang w:val="cs-CZ"/>
        </w:rPr>
        <w:t xml:space="preserve">. </w:t>
      </w:r>
    </w:p>
    <w:p w14:paraId="242A0E63" w14:textId="7D1D890E" w:rsidR="00264205" w:rsidRPr="00AD17DF" w:rsidRDefault="00D14EAE"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Tarif IDS JMK </w:t>
      </w:r>
      <w:r w:rsidR="00162A5A" w:rsidRPr="00AD17DF">
        <w:rPr>
          <w:rFonts w:ascii="Times New Roman" w:hAnsi="Times New Roman"/>
          <w:b w:val="0"/>
          <w:i w:val="0"/>
          <w:szCs w:val="22"/>
          <w:lang w:val="cs-CZ"/>
        </w:rPr>
        <w:t xml:space="preserve">a Smluvní přepravní podmínky IDS JMK </w:t>
      </w:r>
      <w:r w:rsidRPr="00AD17DF">
        <w:rPr>
          <w:rFonts w:ascii="Times New Roman" w:hAnsi="Times New Roman"/>
          <w:b w:val="0"/>
          <w:i w:val="0"/>
          <w:szCs w:val="22"/>
          <w:lang w:val="cs-CZ"/>
        </w:rPr>
        <w:t xml:space="preserve">je možné </w:t>
      </w:r>
      <w:r w:rsidR="00375872" w:rsidRPr="00AD17DF">
        <w:rPr>
          <w:rFonts w:ascii="Times New Roman" w:hAnsi="Times New Roman"/>
          <w:b w:val="0"/>
          <w:i w:val="0"/>
          <w:szCs w:val="22"/>
          <w:lang w:val="cs-CZ"/>
        </w:rPr>
        <w:t xml:space="preserve">na základě požadavku Objednatele či z iniciativy Dopravce </w:t>
      </w:r>
      <w:r w:rsidRPr="00AD17DF">
        <w:rPr>
          <w:rFonts w:ascii="Times New Roman" w:hAnsi="Times New Roman"/>
          <w:b w:val="0"/>
          <w:i w:val="0"/>
          <w:szCs w:val="22"/>
          <w:lang w:val="cs-CZ"/>
        </w:rPr>
        <w:t xml:space="preserve">po </w:t>
      </w:r>
      <w:r w:rsidR="00375872" w:rsidRPr="00AD17DF">
        <w:rPr>
          <w:rFonts w:ascii="Times New Roman" w:hAnsi="Times New Roman"/>
          <w:b w:val="0"/>
          <w:i w:val="0"/>
          <w:szCs w:val="22"/>
          <w:lang w:val="cs-CZ"/>
        </w:rPr>
        <w:t xml:space="preserve">předchozím </w:t>
      </w:r>
      <w:r w:rsidRPr="00AD17DF">
        <w:rPr>
          <w:rFonts w:ascii="Times New Roman" w:hAnsi="Times New Roman"/>
          <w:b w:val="0"/>
          <w:i w:val="0"/>
          <w:szCs w:val="22"/>
          <w:lang w:val="cs-CZ"/>
        </w:rPr>
        <w:t>odsouhlasení Objednatele</w:t>
      </w:r>
      <w:r w:rsidR="00375872" w:rsidRPr="00AD17DF">
        <w:rPr>
          <w:rFonts w:ascii="Times New Roman" w:hAnsi="Times New Roman"/>
          <w:b w:val="0"/>
          <w:i w:val="0"/>
          <w:szCs w:val="22"/>
          <w:lang w:val="cs-CZ"/>
        </w:rPr>
        <w:t>m</w:t>
      </w:r>
      <w:r w:rsidR="00405575"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případně </w:t>
      </w:r>
      <w:r w:rsidR="00354245" w:rsidRPr="00AD17DF">
        <w:rPr>
          <w:rFonts w:ascii="Times New Roman" w:hAnsi="Times New Roman"/>
          <w:b w:val="0"/>
          <w:i w:val="0"/>
          <w:szCs w:val="22"/>
          <w:lang w:val="cs-CZ"/>
        </w:rPr>
        <w:t xml:space="preserve">Pověřenou osobou </w:t>
      </w:r>
      <w:r w:rsidRPr="00AD17DF">
        <w:rPr>
          <w:rFonts w:ascii="Times New Roman" w:hAnsi="Times New Roman"/>
          <w:b w:val="0"/>
          <w:i w:val="0"/>
          <w:szCs w:val="22"/>
          <w:lang w:val="cs-CZ"/>
        </w:rPr>
        <w:t>kombinovat s</w:t>
      </w:r>
      <w:r w:rsidR="00176E70" w:rsidRPr="00AD17DF">
        <w:rPr>
          <w:rFonts w:ascii="Times New Roman" w:hAnsi="Times New Roman"/>
          <w:b w:val="0"/>
          <w:i w:val="0"/>
          <w:szCs w:val="22"/>
          <w:lang w:val="cs-CZ"/>
        </w:rPr>
        <w:t> Jinými tarify</w:t>
      </w:r>
      <w:r w:rsidRPr="00AD17DF">
        <w:rPr>
          <w:rFonts w:ascii="Times New Roman" w:hAnsi="Times New Roman"/>
          <w:b w:val="0"/>
          <w:i w:val="0"/>
          <w:szCs w:val="22"/>
          <w:lang w:val="cs-CZ"/>
        </w:rPr>
        <w:t xml:space="preserve">. </w:t>
      </w:r>
    </w:p>
    <w:p w14:paraId="2AE7528B" w14:textId="4D486F07" w:rsidR="00114434" w:rsidRDefault="00C16B68" w:rsidP="0005580F">
      <w:pPr>
        <w:pStyle w:val="Clanek11"/>
        <w:widowControl/>
        <w:ind w:left="709" w:hanging="709"/>
        <w:rPr>
          <w:rFonts w:ascii="Times New Roman" w:hAnsi="Times New Roman"/>
          <w:b w:val="0"/>
          <w:i w:val="0"/>
          <w:szCs w:val="22"/>
          <w:lang w:val="cs-CZ"/>
        </w:rPr>
      </w:pPr>
      <w:r>
        <w:rPr>
          <w:rFonts w:ascii="Times New Roman" w:hAnsi="Times New Roman"/>
          <w:b w:val="0"/>
          <w:i w:val="0"/>
          <w:szCs w:val="22"/>
          <w:lang w:val="cs-CZ"/>
        </w:rPr>
        <w:t>Prodejní kanály</w:t>
      </w:r>
      <w:r w:rsidR="00114434">
        <w:rPr>
          <w:rFonts w:ascii="Times New Roman" w:hAnsi="Times New Roman"/>
          <w:b w:val="0"/>
          <w:i w:val="0"/>
          <w:szCs w:val="22"/>
          <w:lang w:val="cs-CZ"/>
        </w:rPr>
        <w:t xml:space="preserve">, </w:t>
      </w:r>
      <w:r>
        <w:rPr>
          <w:rFonts w:ascii="Times New Roman" w:hAnsi="Times New Roman"/>
          <w:b w:val="0"/>
          <w:i w:val="0"/>
          <w:szCs w:val="22"/>
          <w:lang w:val="cs-CZ"/>
        </w:rPr>
        <w:t>sortiment</w:t>
      </w:r>
      <w:r w:rsidR="00114434">
        <w:rPr>
          <w:rFonts w:ascii="Times New Roman" w:hAnsi="Times New Roman"/>
          <w:b w:val="0"/>
          <w:i w:val="0"/>
          <w:szCs w:val="22"/>
          <w:lang w:val="cs-CZ"/>
        </w:rPr>
        <w:t xml:space="preserve">, formu a bezpečnostní prvky jízdních dokladů prodávaných Dopravcem dle této </w:t>
      </w:r>
      <w:r w:rsidR="00F2792B">
        <w:rPr>
          <w:rFonts w:ascii="Times New Roman" w:hAnsi="Times New Roman"/>
          <w:b w:val="0"/>
          <w:i w:val="0"/>
          <w:szCs w:val="22"/>
          <w:lang w:val="cs-CZ"/>
        </w:rPr>
        <w:t>S</w:t>
      </w:r>
      <w:r w:rsidR="00114434">
        <w:rPr>
          <w:rFonts w:ascii="Times New Roman" w:hAnsi="Times New Roman"/>
          <w:b w:val="0"/>
          <w:i w:val="0"/>
          <w:szCs w:val="22"/>
          <w:lang w:val="cs-CZ"/>
        </w:rPr>
        <w:t xml:space="preserve">mlouvy stanovuje Objednatel, resp. Pověřená osoba. </w:t>
      </w:r>
    </w:p>
    <w:p w14:paraId="5AA8FBAF" w14:textId="3CD3F83F" w:rsidR="004B33BD" w:rsidRPr="00AD17DF" w:rsidRDefault="004B33BD"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lastRenderedPageBreak/>
        <w:t xml:space="preserve">Další požadavky týkající se vyhlašování tarifů a </w:t>
      </w:r>
      <w:r w:rsidR="0032014E">
        <w:rPr>
          <w:rFonts w:ascii="Times New Roman" w:hAnsi="Times New Roman"/>
          <w:b w:val="0"/>
          <w:i w:val="0"/>
          <w:szCs w:val="22"/>
          <w:lang w:val="cs-CZ"/>
        </w:rPr>
        <w:t>S</w:t>
      </w:r>
      <w:r w:rsidRPr="00AD17DF">
        <w:rPr>
          <w:rFonts w:ascii="Times New Roman" w:hAnsi="Times New Roman"/>
          <w:b w:val="0"/>
          <w:i w:val="0"/>
          <w:szCs w:val="22"/>
          <w:lang w:val="cs-CZ"/>
        </w:rPr>
        <w:t>mluvních přepravních podmínek jsou stanoveny v</w:t>
      </w:r>
      <w:r w:rsidR="000066CE" w:rsidRPr="00AD17DF">
        <w:rPr>
          <w:rFonts w:ascii="Times New Roman" w:hAnsi="Times New Roman"/>
          <w:b w:val="0"/>
          <w:i w:val="0"/>
          <w:szCs w:val="22"/>
          <w:lang w:val="cs-CZ"/>
        </w:rPr>
        <w:t> </w:t>
      </w:r>
      <w:r w:rsidR="00E3567D" w:rsidRPr="00AD17DF">
        <w:rPr>
          <w:rFonts w:ascii="Times New Roman" w:hAnsi="Times New Roman"/>
          <w:b w:val="0"/>
          <w:i w:val="0"/>
          <w:szCs w:val="22"/>
          <w:lang w:val="cs-CZ"/>
        </w:rPr>
        <w:t>Technických a provozních standardech pro železnici</w:t>
      </w:r>
      <w:r w:rsidRPr="00AD17DF">
        <w:rPr>
          <w:rFonts w:ascii="Times New Roman" w:hAnsi="Times New Roman"/>
          <w:b w:val="0"/>
          <w:i w:val="0"/>
          <w:szCs w:val="22"/>
          <w:lang w:val="cs-CZ"/>
        </w:rPr>
        <w:t>.</w:t>
      </w:r>
    </w:p>
    <w:p w14:paraId="7B136338" w14:textId="50DAD469" w:rsidR="002476B7" w:rsidRPr="00AD17DF" w:rsidRDefault="00CE791C" w:rsidP="00B5299C">
      <w:pPr>
        <w:pStyle w:val="Nadpis1"/>
        <w:rPr>
          <w:szCs w:val="22"/>
        </w:rPr>
      </w:pPr>
      <w:r w:rsidRPr="00AD17DF">
        <w:rPr>
          <w:szCs w:val="22"/>
        </w:rPr>
        <w:t>D</w:t>
      </w:r>
      <w:r w:rsidR="002476B7" w:rsidRPr="00AD17DF">
        <w:rPr>
          <w:szCs w:val="22"/>
        </w:rPr>
        <w:t>alší povinnosti</w:t>
      </w:r>
      <w:r w:rsidR="00A41EFB" w:rsidRPr="00AD17DF">
        <w:rPr>
          <w:szCs w:val="22"/>
        </w:rPr>
        <w:t xml:space="preserve"> Dopravce</w:t>
      </w:r>
    </w:p>
    <w:p w14:paraId="6A5A4648" w14:textId="3C675072" w:rsidR="00264205" w:rsidRPr="00AD17DF" w:rsidRDefault="009A3E35" w:rsidP="00A6694F">
      <w:pPr>
        <w:pStyle w:val="Clanek11"/>
        <w:widowControl/>
        <w:ind w:left="709" w:hanging="709"/>
        <w:rPr>
          <w:rFonts w:ascii="Times New Roman" w:hAnsi="Times New Roman"/>
          <w:b w:val="0"/>
          <w:i w:val="0"/>
          <w:szCs w:val="22"/>
          <w:lang w:val="cs-CZ"/>
        </w:rPr>
      </w:pPr>
      <w:bookmarkStart w:id="63" w:name="_Ref274705202"/>
      <w:r w:rsidRPr="00AD17DF">
        <w:rPr>
          <w:rFonts w:ascii="Times New Roman" w:hAnsi="Times New Roman"/>
          <w:b w:val="0"/>
          <w:i w:val="0"/>
          <w:szCs w:val="22"/>
          <w:lang w:val="cs-CZ"/>
        </w:rPr>
        <w:t xml:space="preserve">Další povinnosti Dopravce </w:t>
      </w:r>
      <w:r w:rsidR="00A83223" w:rsidRPr="00AD17DF">
        <w:rPr>
          <w:rFonts w:ascii="Times New Roman" w:hAnsi="Times New Roman"/>
          <w:b w:val="0"/>
          <w:i w:val="0"/>
          <w:szCs w:val="22"/>
          <w:lang w:val="cs-CZ"/>
        </w:rPr>
        <w:t>týkající</w:t>
      </w:r>
      <w:r w:rsidRPr="00AD17DF">
        <w:rPr>
          <w:rFonts w:ascii="Times New Roman" w:hAnsi="Times New Roman"/>
          <w:b w:val="0"/>
          <w:i w:val="0"/>
          <w:szCs w:val="22"/>
          <w:lang w:val="cs-CZ"/>
        </w:rPr>
        <w:t xml:space="preserve"> se </w:t>
      </w:r>
      <w:r w:rsidR="00A83223" w:rsidRPr="00AD17DF">
        <w:rPr>
          <w:rFonts w:ascii="Times New Roman" w:hAnsi="Times New Roman"/>
          <w:b w:val="0"/>
          <w:i w:val="0"/>
          <w:szCs w:val="22"/>
          <w:lang w:val="cs-CZ"/>
        </w:rPr>
        <w:t xml:space="preserve">zajištění dopravy </w:t>
      </w:r>
      <w:r w:rsidRPr="00AD17DF">
        <w:rPr>
          <w:rFonts w:ascii="Times New Roman" w:hAnsi="Times New Roman"/>
          <w:b w:val="0"/>
          <w:i w:val="0"/>
          <w:szCs w:val="22"/>
          <w:lang w:val="cs-CZ"/>
        </w:rPr>
        <w:t xml:space="preserve">na </w:t>
      </w:r>
      <w:r w:rsidR="00D929D2" w:rsidRPr="00AD17DF">
        <w:rPr>
          <w:rFonts w:ascii="Times New Roman" w:hAnsi="Times New Roman"/>
          <w:b w:val="0"/>
          <w:i w:val="0"/>
          <w:szCs w:val="22"/>
          <w:lang w:val="cs-CZ"/>
        </w:rPr>
        <w:t>L</w:t>
      </w:r>
      <w:r w:rsidRPr="00AD17DF">
        <w:rPr>
          <w:rFonts w:ascii="Times New Roman" w:hAnsi="Times New Roman"/>
          <w:b w:val="0"/>
          <w:i w:val="0"/>
          <w:szCs w:val="22"/>
          <w:lang w:val="cs-CZ"/>
        </w:rPr>
        <w:t>inkách</w:t>
      </w:r>
      <w:r w:rsidR="002D2EB4" w:rsidRPr="00AD17DF">
        <w:rPr>
          <w:rFonts w:ascii="Times New Roman" w:hAnsi="Times New Roman"/>
          <w:b w:val="0"/>
          <w:i w:val="0"/>
          <w:szCs w:val="22"/>
          <w:lang w:val="cs-CZ"/>
        </w:rPr>
        <w:t>, tj.</w:t>
      </w:r>
      <w:r w:rsidRPr="00AD17DF">
        <w:rPr>
          <w:rFonts w:ascii="Times New Roman" w:hAnsi="Times New Roman"/>
          <w:b w:val="0"/>
          <w:i w:val="0"/>
          <w:szCs w:val="22"/>
          <w:lang w:val="cs-CZ"/>
        </w:rPr>
        <w:t xml:space="preserve"> zajištění Závazku veřejné služby</w:t>
      </w:r>
      <w:r w:rsidR="0039762D"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jsou podrobně stanoveny</w:t>
      </w:r>
      <w:r w:rsidR="00A83223" w:rsidRPr="00AD17DF">
        <w:rPr>
          <w:rFonts w:ascii="Times New Roman" w:hAnsi="Times New Roman"/>
          <w:b w:val="0"/>
          <w:i w:val="0"/>
          <w:szCs w:val="22"/>
          <w:lang w:val="cs-CZ"/>
        </w:rPr>
        <w:t xml:space="preserve"> </w:t>
      </w:r>
      <w:r w:rsidR="002476B7" w:rsidRPr="00AD17DF">
        <w:rPr>
          <w:rFonts w:ascii="Times New Roman" w:hAnsi="Times New Roman"/>
          <w:b w:val="0"/>
          <w:i w:val="0"/>
          <w:szCs w:val="22"/>
          <w:lang w:val="cs-CZ"/>
        </w:rPr>
        <w:t>v</w:t>
      </w:r>
      <w:r w:rsidR="00A83223" w:rsidRPr="00AD17DF">
        <w:rPr>
          <w:rFonts w:ascii="Times New Roman" w:hAnsi="Times New Roman"/>
          <w:b w:val="0"/>
          <w:i w:val="0"/>
          <w:szCs w:val="22"/>
          <w:lang w:val="cs-CZ"/>
        </w:rPr>
        <w:t xml:space="preserve"> Technických a provozních standardech </w:t>
      </w:r>
      <w:r w:rsidR="006320D5" w:rsidRPr="00AD17DF">
        <w:rPr>
          <w:rFonts w:ascii="Times New Roman" w:hAnsi="Times New Roman"/>
          <w:b w:val="0"/>
          <w:i w:val="0"/>
          <w:szCs w:val="22"/>
          <w:lang w:val="cs-CZ"/>
        </w:rPr>
        <w:t>pro železnici</w:t>
      </w:r>
      <w:r w:rsidR="00A83223" w:rsidRPr="00AD17DF">
        <w:rPr>
          <w:rFonts w:ascii="Times New Roman" w:hAnsi="Times New Roman"/>
          <w:b w:val="0"/>
          <w:i w:val="0"/>
          <w:szCs w:val="22"/>
          <w:lang w:val="cs-CZ"/>
        </w:rPr>
        <w:t>, Smlouvě o podmínkách přeprav</w:t>
      </w:r>
      <w:r w:rsidR="00C570B5" w:rsidRPr="00AD17DF">
        <w:rPr>
          <w:rFonts w:ascii="Times New Roman" w:hAnsi="Times New Roman"/>
          <w:b w:val="0"/>
          <w:i w:val="0"/>
          <w:szCs w:val="22"/>
          <w:lang w:val="cs-CZ"/>
        </w:rPr>
        <w:t>y</w:t>
      </w:r>
      <w:r w:rsidR="00A83223" w:rsidRPr="00AD17DF">
        <w:rPr>
          <w:rFonts w:ascii="Times New Roman" w:hAnsi="Times New Roman"/>
          <w:b w:val="0"/>
          <w:i w:val="0"/>
          <w:szCs w:val="22"/>
          <w:lang w:val="cs-CZ"/>
        </w:rPr>
        <w:t xml:space="preserve"> a v dalších přílohách a dokumentech, na něž tato Smlouva odkazuje.</w:t>
      </w:r>
      <w:bookmarkEnd w:id="63"/>
    </w:p>
    <w:p w14:paraId="244729C0" w14:textId="64B464EF" w:rsidR="00264205" w:rsidRPr="00AD17DF" w:rsidRDefault="00A773C8" w:rsidP="00A6694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Další </w:t>
      </w:r>
      <w:r w:rsidR="00A70FCF" w:rsidRPr="00AD17DF">
        <w:rPr>
          <w:rFonts w:ascii="Times New Roman" w:hAnsi="Times New Roman"/>
          <w:b w:val="0"/>
          <w:i w:val="0"/>
          <w:szCs w:val="22"/>
          <w:lang w:val="cs-CZ"/>
        </w:rPr>
        <w:t>smluvní pokuty</w:t>
      </w:r>
      <w:r w:rsidRPr="00AD17DF">
        <w:rPr>
          <w:rFonts w:ascii="Times New Roman" w:hAnsi="Times New Roman"/>
          <w:b w:val="0"/>
          <w:i w:val="0"/>
          <w:szCs w:val="22"/>
          <w:lang w:val="cs-CZ"/>
        </w:rPr>
        <w:t xml:space="preserve"> za porušení některých povinností dle této Smlouvy</w:t>
      </w:r>
      <w:r w:rsidR="005C6780" w:rsidRPr="00AD17DF">
        <w:rPr>
          <w:rFonts w:ascii="Times New Roman" w:hAnsi="Times New Roman"/>
          <w:b w:val="0"/>
          <w:i w:val="0"/>
          <w:szCs w:val="22"/>
          <w:lang w:val="cs-CZ"/>
        </w:rPr>
        <w:t xml:space="preserve"> ze strany Dopravce</w:t>
      </w:r>
      <w:r w:rsidRPr="00AD17DF">
        <w:rPr>
          <w:rFonts w:ascii="Times New Roman" w:hAnsi="Times New Roman"/>
          <w:b w:val="0"/>
          <w:i w:val="0"/>
          <w:szCs w:val="22"/>
          <w:lang w:val="cs-CZ"/>
        </w:rPr>
        <w:t xml:space="preserve"> jsou upraveny v Příloze č. </w:t>
      </w:r>
      <w:r w:rsidR="00AE77EE" w:rsidRPr="00AD17DF">
        <w:rPr>
          <w:rFonts w:ascii="Times New Roman" w:hAnsi="Times New Roman"/>
          <w:b w:val="0"/>
          <w:i w:val="0"/>
          <w:szCs w:val="22"/>
          <w:lang w:val="cs-CZ"/>
        </w:rPr>
        <w:t xml:space="preserve">4 </w:t>
      </w:r>
      <w:r w:rsidRPr="00AD17DF">
        <w:rPr>
          <w:rFonts w:ascii="Times New Roman" w:hAnsi="Times New Roman"/>
          <w:b w:val="0"/>
          <w:i w:val="0"/>
          <w:szCs w:val="22"/>
          <w:lang w:val="cs-CZ"/>
        </w:rPr>
        <w:t>této Smlouvy</w:t>
      </w:r>
      <w:r w:rsidR="009C2B67">
        <w:rPr>
          <w:rFonts w:ascii="Times New Roman" w:hAnsi="Times New Roman"/>
          <w:b w:val="0"/>
          <w:i w:val="0"/>
          <w:szCs w:val="22"/>
          <w:lang w:val="cs-CZ"/>
        </w:rPr>
        <w:t xml:space="preserve"> (</w:t>
      </w:r>
      <w:r w:rsidR="009C2B67" w:rsidRPr="009C2B67">
        <w:rPr>
          <w:rFonts w:ascii="Times New Roman" w:hAnsi="Times New Roman"/>
          <w:b w:val="0"/>
          <w:i w:val="0"/>
          <w:szCs w:val="22"/>
          <w:lang w:val="cs-CZ"/>
        </w:rPr>
        <w:t>Sazebník smluvních pokut</w:t>
      </w:r>
      <w:r w:rsidR="009C2B67">
        <w:rPr>
          <w:rFonts w:ascii="Times New Roman" w:hAnsi="Times New Roman"/>
          <w:b w:val="0"/>
          <w:i w:val="0"/>
          <w:szCs w:val="22"/>
          <w:lang w:val="cs-CZ"/>
        </w:rPr>
        <w:t>)</w:t>
      </w:r>
      <w:r w:rsidRPr="00AD17DF">
        <w:rPr>
          <w:rFonts w:ascii="Times New Roman" w:hAnsi="Times New Roman"/>
          <w:b w:val="0"/>
          <w:i w:val="0"/>
          <w:szCs w:val="22"/>
          <w:lang w:val="cs-CZ"/>
        </w:rPr>
        <w:t>.</w:t>
      </w:r>
    </w:p>
    <w:p w14:paraId="3F5D106E" w14:textId="5C8B328E" w:rsidR="00264205" w:rsidRPr="00AD17DF" w:rsidRDefault="00BD2A9A" w:rsidP="001174A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učiní bez zbytečného prodlení potřebné kroky k uzavření rámcové dohody s </w:t>
      </w:r>
      <w:r w:rsidR="00045B6B" w:rsidRPr="00AD17DF">
        <w:rPr>
          <w:rFonts w:ascii="Times New Roman" w:hAnsi="Times New Roman"/>
          <w:b w:val="0"/>
          <w:i w:val="0"/>
          <w:szCs w:val="22"/>
          <w:lang w:val="cs-CZ"/>
        </w:rPr>
        <w:t>P</w:t>
      </w:r>
      <w:r w:rsidRPr="00AD17DF">
        <w:rPr>
          <w:rFonts w:ascii="Times New Roman" w:hAnsi="Times New Roman"/>
          <w:b w:val="0"/>
          <w:i w:val="0"/>
          <w:szCs w:val="22"/>
          <w:lang w:val="cs-CZ"/>
        </w:rPr>
        <w:t xml:space="preserve">rovozovatelem dráhy podle § </w:t>
      </w:r>
      <w:r w:rsidR="001B18BF" w:rsidRPr="00AD17DF">
        <w:rPr>
          <w:rFonts w:ascii="Times New Roman" w:hAnsi="Times New Roman"/>
          <w:b w:val="0"/>
          <w:i w:val="0"/>
          <w:szCs w:val="22"/>
          <w:lang w:val="cs-CZ"/>
        </w:rPr>
        <w:t>34c</w:t>
      </w:r>
      <w:r w:rsidRPr="00AD17DF">
        <w:rPr>
          <w:rFonts w:ascii="Times New Roman" w:hAnsi="Times New Roman"/>
          <w:b w:val="0"/>
          <w:i w:val="0"/>
          <w:szCs w:val="22"/>
          <w:lang w:val="cs-CZ"/>
        </w:rPr>
        <w:t xml:space="preserve"> </w:t>
      </w:r>
      <w:r w:rsidR="00DF70CC" w:rsidRPr="00AD17DF">
        <w:rPr>
          <w:rFonts w:ascii="Times New Roman" w:hAnsi="Times New Roman"/>
          <w:b w:val="0"/>
          <w:i w:val="0"/>
          <w:szCs w:val="22"/>
          <w:lang w:val="cs-CZ"/>
        </w:rPr>
        <w:t xml:space="preserve">Zákona </w:t>
      </w:r>
      <w:r w:rsidRPr="00AD17DF">
        <w:rPr>
          <w:rFonts w:ascii="Times New Roman" w:hAnsi="Times New Roman"/>
          <w:b w:val="0"/>
          <w:i w:val="0"/>
          <w:szCs w:val="22"/>
          <w:lang w:val="cs-CZ"/>
        </w:rPr>
        <w:t xml:space="preserve">o dráhách, která bude stanovovat vlastnosti a rozsah kapacity dopravní cesty po dobu plnění Závazku veřejné služby dle této </w:t>
      </w:r>
      <w:r w:rsidR="00E83D9E">
        <w:rPr>
          <w:rFonts w:ascii="Times New Roman" w:hAnsi="Times New Roman"/>
          <w:b w:val="0"/>
          <w:i w:val="0"/>
          <w:szCs w:val="22"/>
          <w:lang w:val="cs-CZ"/>
        </w:rPr>
        <w:t>S</w:t>
      </w:r>
      <w:r w:rsidRPr="00AD17DF">
        <w:rPr>
          <w:rFonts w:ascii="Times New Roman" w:hAnsi="Times New Roman"/>
          <w:b w:val="0"/>
          <w:i w:val="0"/>
          <w:szCs w:val="22"/>
          <w:lang w:val="cs-CZ"/>
        </w:rPr>
        <w:t>mlouvy.</w:t>
      </w:r>
      <w:r w:rsidR="00CE791C"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Tuto rámcovou dohodu je Dopravce povinen bez zbytečného odkladu po jejím uzavření</w:t>
      </w:r>
      <w:r w:rsidR="004653F5"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nejpozději do 10 pracovních dnů po jejím uzavření předložit v kopii Objednateli.</w:t>
      </w:r>
    </w:p>
    <w:p w14:paraId="704C1DDB" w14:textId="6C721D37" w:rsidR="00264205" w:rsidRPr="00AD17DF" w:rsidRDefault="008B25CC" w:rsidP="001174A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uzavře s </w:t>
      </w:r>
      <w:r w:rsidR="00045B6B" w:rsidRPr="00AD17DF">
        <w:rPr>
          <w:rFonts w:ascii="Times New Roman" w:hAnsi="Times New Roman"/>
          <w:b w:val="0"/>
          <w:i w:val="0"/>
          <w:szCs w:val="22"/>
          <w:lang w:val="cs-CZ"/>
        </w:rPr>
        <w:t>P</w:t>
      </w:r>
      <w:r w:rsidRPr="00AD17DF">
        <w:rPr>
          <w:rFonts w:ascii="Times New Roman" w:hAnsi="Times New Roman"/>
          <w:b w:val="0"/>
          <w:i w:val="0"/>
          <w:szCs w:val="22"/>
          <w:lang w:val="cs-CZ"/>
        </w:rPr>
        <w:t>rovozovatelem dráhy smlouvu o provozování drážní dopravy podle § 24</w:t>
      </w:r>
      <w:r w:rsidR="00C16E97" w:rsidRPr="00AD17DF">
        <w:rPr>
          <w:rFonts w:ascii="Times New Roman" w:hAnsi="Times New Roman"/>
          <w:b w:val="0"/>
          <w:i w:val="0"/>
          <w:szCs w:val="22"/>
          <w:lang w:val="cs-CZ"/>
        </w:rPr>
        <w:t>a</w:t>
      </w:r>
      <w:r w:rsidRPr="00AD17DF">
        <w:rPr>
          <w:rFonts w:ascii="Times New Roman" w:hAnsi="Times New Roman"/>
          <w:b w:val="0"/>
          <w:i w:val="0"/>
          <w:szCs w:val="22"/>
          <w:lang w:val="cs-CZ"/>
        </w:rPr>
        <w:t xml:space="preserve"> odst. </w:t>
      </w:r>
      <w:r w:rsidR="00C16E97" w:rsidRPr="00AD17DF">
        <w:rPr>
          <w:rFonts w:ascii="Times New Roman" w:hAnsi="Times New Roman"/>
          <w:b w:val="0"/>
          <w:i w:val="0"/>
          <w:szCs w:val="22"/>
          <w:lang w:val="cs-CZ"/>
        </w:rPr>
        <w:t xml:space="preserve">1 </w:t>
      </w:r>
      <w:r w:rsidRPr="00AD17DF">
        <w:rPr>
          <w:rFonts w:ascii="Times New Roman" w:hAnsi="Times New Roman"/>
          <w:b w:val="0"/>
          <w:i w:val="0"/>
          <w:szCs w:val="22"/>
          <w:lang w:val="cs-CZ"/>
        </w:rPr>
        <w:t xml:space="preserve">písm. </w:t>
      </w:r>
      <w:r w:rsidR="00C16E97" w:rsidRPr="00AD17DF">
        <w:rPr>
          <w:rFonts w:ascii="Times New Roman" w:hAnsi="Times New Roman"/>
          <w:b w:val="0"/>
          <w:i w:val="0"/>
          <w:szCs w:val="22"/>
          <w:lang w:val="cs-CZ"/>
        </w:rPr>
        <w:t>d</w:t>
      </w:r>
      <w:r w:rsidRPr="00AD17DF">
        <w:rPr>
          <w:rFonts w:ascii="Times New Roman" w:hAnsi="Times New Roman"/>
          <w:b w:val="0"/>
          <w:i w:val="0"/>
          <w:szCs w:val="22"/>
          <w:lang w:val="cs-CZ"/>
        </w:rPr>
        <w:t xml:space="preserve">) </w:t>
      </w:r>
      <w:r w:rsidR="00DF70CC" w:rsidRPr="00AD17DF">
        <w:rPr>
          <w:rFonts w:ascii="Times New Roman" w:hAnsi="Times New Roman"/>
          <w:b w:val="0"/>
          <w:i w:val="0"/>
          <w:szCs w:val="22"/>
          <w:lang w:val="cs-CZ"/>
        </w:rPr>
        <w:t xml:space="preserve">Zákona </w:t>
      </w:r>
      <w:r w:rsidRPr="00AD17DF">
        <w:rPr>
          <w:rFonts w:ascii="Times New Roman" w:hAnsi="Times New Roman"/>
          <w:b w:val="0"/>
          <w:i w:val="0"/>
          <w:szCs w:val="22"/>
          <w:lang w:val="cs-CZ"/>
        </w:rPr>
        <w:t>o dráhách. Tuto smlouvu a veškeré její dodatky je Dopravce povinen bez zbytečného odkladu po jejich uzavření, nejpozději do 10 pracovních dnů po jejich uzavření předložit v kopii Objednateli.</w:t>
      </w:r>
    </w:p>
    <w:p w14:paraId="332248DB" w14:textId="4AD97970" w:rsidR="00264205" w:rsidRPr="00AD17DF" w:rsidRDefault="00E83D9E" w:rsidP="00A6694F">
      <w:pPr>
        <w:pStyle w:val="Clanek11"/>
        <w:widowControl/>
        <w:ind w:left="709" w:hanging="709"/>
        <w:rPr>
          <w:rFonts w:ascii="Times New Roman" w:hAnsi="Times New Roman"/>
          <w:b w:val="0"/>
          <w:i w:val="0"/>
          <w:szCs w:val="22"/>
          <w:lang w:val="cs-CZ"/>
        </w:rPr>
      </w:pPr>
      <w:r>
        <w:rPr>
          <w:rFonts w:ascii="Times New Roman" w:hAnsi="Times New Roman"/>
          <w:b w:val="0"/>
          <w:i w:val="0"/>
          <w:szCs w:val="22"/>
          <w:lang w:val="cs-CZ"/>
        </w:rPr>
        <w:t>S</w:t>
      </w:r>
      <w:r w:rsidR="00565860" w:rsidRPr="00AD17DF">
        <w:rPr>
          <w:rFonts w:ascii="Times New Roman" w:hAnsi="Times New Roman"/>
          <w:b w:val="0"/>
          <w:i w:val="0"/>
          <w:szCs w:val="22"/>
          <w:lang w:val="cs-CZ"/>
        </w:rPr>
        <w:t xml:space="preserve">trany se dohodly na uskutečnění </w:t>
      </w:r>
      <w:r w:rsidR="001D2D28" w:rsidRPr="00AD17DF">
        <w:rPr>
          <w:rFonts w:ascii="Times New Roman" w:hAnsi="Times New Roman"/>
          <w:b w:val="0"/>
          <w:i w:val="0"/>
          <w:szCs w:val="22"/>
          <w:lang w:val="cs-CZ"/>
        </w:rPr>
        <w:t>kontrolních dnů, které se budou konat za účasti zástupců Dopravce a Objednatele v sídle Objednatele</w:t>
      </w:r>
      <w:r w:rsidR="00236AAD">
        <w:rPr>
          <w:rFonts w:ascii="Times New Roman" w:hAnsi="Times New Roman"/>
          <w:b w:val="0"/>
          <w:i w:val="0"/>
          <w:szCs w:val="22"/>
          <w:lang w:val="cs-CZ"/>
        </w:rPr>
        <w:t>, a</w:t>
      </w:r>
      <w:r w:rsidR="001D2D28" w:rsidRPr="00AD17DF">
        <w:rPr>
          <w:rFonts w:ascii="Times New Roman" w:hAnsi="Times New Roman"/>
          <w:b w:val="0"/>
          <w:i w:val="0"/>
          <w:szCs w:val="22"/>
          <w:lang w:val="cs-CZ"/>
        </w:rPr>
        <w:t xml:space="preserve"> </w:t>
      </w:r>
      <w:r>
        <w:rPr>
          <w:rFonts w:ascii="Times New Roman" w:hAnsi="Times New Roman"/>
          <w:b w:val="0"/>
          <w:i w:val="0"/>
          <w:szCs w:val="22"/>
          <w:lang w:val="cs-CZ"/>
        </w:rPr>
        <w:t>na nichž</w:t>
      </w:r>
      <w:r w:rsidR="001D2D28" w:rsidRPr="00AD17DF">
        <w:rPr>
          <w:rFonts w:ascii="Times New Roman" w:hAnsi="Times New Roman"/>
          <w:b w:val="0"/>
          <w:i w:val="0"/>
          <w:szCs w:val="22"/>
          <w:lang w:val="cs-CZ"/>
        </w:rPr>
        <w:t xml:space="preserve"> bude</w:t>
      </w:r>
      <w:r w:rsidR="00A74A2D" w:rsidRPr="00AD17DF">
        <w:rPr>
          <w:rFonts w:ascii="Times New Roman" w:hAnsi="Times New Roman"/>
          <w:b w:val="0"/>
          <w:i w:val="0"/>
          <w:szCs w:val="22"/>
          <w:lang w:val="cs-CZ"/>
        </w:rPr>
        <w:t xml:space="preserve"> </w:t>
      </w:r>
      <w:r w:rsidR="001D2D28" w:rsidRPr="00AD17DF">
        <w:rPr>
          <w:rFonts w:ascii="Times New Roman" w:hAnsi="Times New Roman"/>
          <w:b w:val="0"/>
          <w:i w:val="0"/>
          <w:szCs w:val="22"/>
          <w:lang w:val="cs-CZ"/>
        </w:rPr>
        <w:t>Dopravcem prezentová</w:t>
      </w:r>
      <w:r w:rsidR="00A74A2D" w:rsidRPr="00AD17DF">
        <w:rPr>
          <w:rFonts w:ascii="Times New Roman" w:hAnsi="Times New Roman"/>
          <w:b w:val="0"/>
          <w:i w:val="0"/>
          <w:szCs w:val="22"/>
          <w:lang w:val="cs-CZ"/>
        </w:rPr>
        <w:t>no následující:</w:t>
      </w:r>
    </w:p>
    <w:p w14:paraId="6B8FEB1C" w14:textId="2DC4DCA6" w:rsidR="00A74A2D" w:rsidRPr="00AD17DF" w:rsidRDefault="00A74A2D" w:rsidP="0042445D">
      <w:pPr>
        <w:pStyle w:val="Claneka"/>
        <w:widowControl/>
        <w:tabs>
          <w:tab w:val="num" w:pos="1276"/>
        </w:tabs>
        <w:ind w:left="1134"/>
        <w:rPr>
          <w:szCs w:val="22"/>
        </w:rPr>
      </w:pPr>
      <w:r w:rsidRPr="00AD17DF">
        <w:rPr>
          <w:szCs w:val="22"/>
        </w:rPr>
        <w:t xml:space="preserve">první </w:t>
      </w:r>
      <w:r w:rsidR="007201CC" w:rsidRPr="00AD17DF">
        <w:rPr>
          <w:szCs w:val="22"/>
        </w:rPr>
        <w:t>kontrolní den nejpozději jeden měsíc před termínem podávání řádných žádostí o</w:t>
      </w:r>
      <w:r w:rsidR="00E0071A">
        <w:rPr>
          <w:szCs w:val="22"/>
        </w:rPr>
        <w:t> </w:t>
      </w:r>
      <w:r w:rsidR="007201CC" w:rsidRPr="00AD17DF">
        <w:rPr>
          <w:szCs w:val="22"/>
        </w:rPr>
        <w:t xml:space="preserve">kapacitu železniční dopravní cesty pro období </w:t>
      </w:r>
      <w:r w:rsidR="00FC096F" w:rsidRPr="00AD17DF">
        <w:rPr>
          <w:szCs w:val="22"/>
        </w:rPr>
        <w:t xml:space="preserve">od Zahájení </w:t>
      </w:r>
      <w:r w:rsidR="00E0071A" w:rsidRPr="00AD17DF">
        <w:rPr>
          <w:szCs w:val="22"/>
        </w:rPr>
        <w:t>provozu</w:t>
      </w:r>
      <w:r w:rsidR="00E0071A">
        <w:rPr>
          <w:szCs w:val="22"/>
        </w:rPr>
        <w:t xml:space="preserve"> – prezentovány</w:t>
      </w:r>
      <w:r w:rsidR="007201CC" w:rsidRPr="00AD17DF">
        <w:rPr>
          <w:szCs w:val="22"/>
        </w:rPr>
        <w:t xml:space="preserve"> budou informace o postupu Dopravce k zajištění kapacity železniční dopravní cesty,</w:t>
      </w:r>
    </w:p>
    <w:p w14:paraId="0B3B78F3" w14:textId="35B4420B" w:rsidR="007201CC" w:rsidRPr="00AD17DF" w:rsidRDefault="00F431F3" w:rsidP="00A6694F">
      <w:pPr>
        <w:pStyle w:val="Claneka"/>
        <w:widowControl/>
        <w:tabs>
          <w:tab w:val="num" w:pos="1276"/>
        </w:tabs>
        <w:ind w:left="1134"/>
        <w:rPr>
          <w:szCs w:val="22"/>
        </w:rPr>
      </w:pPr>
      <w:r>
        <w:rPr>
          <w:szCs w:val="22"/>
        </w:rPr>
        <w:t>druhý</w:t>
      </w:r>
      <w:r w:rsidRPr="00AD17DF">
        <w:rPr>
          <w:szCs w:val="22"/>
        </w:rPr>
        <w:t xml:space="preserve"> </w:t>
      </w:r>
      <w:r w:rsidR="007201CC" w:rsidRPr="00AD17DF">
        <w:rPr>
          <w:szCs w:val="22"/>
        </w:rPr>
        <w:t xml:space="preserve">a </w:t>
      </w:r>
      <w:r>
        <w:rPr>
          <w:szCs w:val="22"/>
        </w:rPr>
        <w:t>třetí</w:t>
      </w:r>
      <w:r w:rsidRPr="00AD17DF">
        <w:rPr>
          <w:szCs w:val="22"/>
        </w:rPr>
        <w:t xml:space="preserve"> </w:t>
      </w:r>
      <w:r w:rsidR="007201CC" w:rsidRPr="00AD17DF">
        <w:rPr>
          <w:szCs w:val="22"/>
        </w:rPr>
        <w:t>kontrolní den do šesti a do dvo</w:t>
      </w:r>
      <w:r w:rsidR="000779D1">
        <w:rPr>
          <w:szCs w:val="22"/>
        </w:rPr>
        <w:t xml:space="preserve">u měsíců před Zahájením provozu - </w:t>
      </w:r>
      <w:r w:rsidR="007201CC" w:rsidRPr="00AD17DF">
        <w:rPr>
          <w:szCs w:val="22"/>
        </w:rPr>
        <w:t xml:space="preserve">prezentovány budou informace o postupu Dopravce při zajištění </w:t>
      </w:r>
      <w:r w:rsidR="00E34A12" w:rsidRPr="00AD17DF">
        <w:rPr>
          <w:szCs w:val="22"/>
        </w:rPr>
        <w:t>ostatních činností souvisejících se Zahájením provozu</w:t>
      </w:r>
      <w:r w:rsidR="007201CC" w:rsidRPr="00AD17DF">
        <w:rPr>
          <w:szCs w:val="22"/>
        </w:rPr>
        <w:t>.</w:t>
      </w:r>
    </w:p>
    <w:p w14:paraId="039BCBC9" w14:textId="2F36B71E" w:rsidR="00264205" w:rsidRPr="00AD17DF" w:rsidRDefault="00A01BAE" w:rsidP="00A6694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Objednatel </w:t>
      </w:r>
      <w:r w:rsidR="003B02C1" w:rsidRPr="00AD17DF">
        <w:rPr>
          <w:rFonts w:ascii="Times New Roman" w:hAnsi="Times New Roman"/>
          <w:b w:val="0"/>
          <w:i w:val="0"/>
          <w:szCs w:val="22"/>
          <w:lang w:val="cs-CZ"/>
        </w:rPr>
        <w:t xml:space="preserve">případně Pověřená osoba </w:t>
      </w:r>
      <w:r w:rsidRPr="00AD17DF">
        <w:rPr>
          <w:rFonts w:ascii="Times New Roman" w:hAnsi="Times New Roman"/>
          <w:b w:val="0"/>
          <w:i w:val="0"/>
          <w:szCs w:val="22"/>
          <w:lang w:val="cs-CZ"/>
        </w:rPr>
        <w:t xml:space="preserve">je </w:t>
      </w:r>
      <w:r w:rsidR="00AE28EF" w:rsidRPr="00AD17DF">
        <w:rPr>
          <w:rFonts w:ascii="Times New Roman" w:hAnsi="Times New Roman"/>
          <w:b w:val="0"/>
          <w:i w:val="0"/>
          <w:szCs w:val="22"/>
          <w:lang w:val="cs-CZ"/>
        </w:rPr>
        <w:t xml:space="preserve">dále </w:t>
      </w:r>
      <w:r w:rsidRPr="00AD17DF">
        <w:rPr>
          <w:rFonts w:ascii="Times New Roman" w:hAnsi="Times New Roman"/>
          <w:b w:val="0"/>
          <w:i w:val="0"/>
          <w:szCs w:val="22"/>
          <w:lang w:val="cs-CZ"/>
        </w:rPr>
        <w:t xml:space="preserve">oprávněn </w:t>
      </w:r>
      <w:r w:rsidR="00AE28EF" w:rsidRPr="00AD17DF">
        <w:rPr>
          <w:rFonts w:ascii="Times New Roman" w:hAnsi="Times New Roman"/>
          <w:b w:val="0"/>
          <w:i w:val="0"/>
          <w:szCs w:val="22"/>
          <w:lang w:val="cs-CZ"/>
        </w:rPr>
        <w:t>formou</w:t>
      </w:r>
      <w:r w:rsidR="003B02C1" w:rsidRPr="00AD17DF">
        <w:rPr>
          <w:rFonts w:ascii="Times New Roman" w:hAnsi="Times New Roman"/>
          <w:b w:val="0"/>
          <w:i w:val="0"/>
          <w:szCs w:val="22"/>
          <w:lang w:val="cs-CZ"/>
        </w:rPr>
        <w:t xml:space="preserve"> výzvy svolat jednání s Dopravce</w:t>
      </w:r>
      <w:r w:rsidR="00AE28EF" w:rsidRPr="00AD17DF">
        <w:rPr>
          <w:rFonts w:ascii="Times New Roman" w:hAnsi="Times New Roman"/>
          <w:b w:val="0"/>
          <w:i w:val="0"/>
          <w:szCs w:val="22"/>
          <w:lang w:val="cs-CZ"/>
        </w:rPr>
        <w:t>m</w:t>
      </w:r>
      <w:r w:rsidRPr="00AD17DF">
        <w:rPr>
          <w:rFonts w:ascii="Times New Roman" w:hAnsi="Times New Roman"/>
          <w:b w:val="0"/>
          <w:i w:val="0"/>
          <w:szCs w:val="22"/>
          <w:lang w:val="cs-CZ"/>
        </w:rPr>
        <w:t>.</w:t>
      </w:r>
      <w:r w:rsidR="00AE28EF" w:rsidRPr="00AD17DF">
        <w:rPr>
          <w:rFonts w:ascii="Times New Roman" w:hAnsi="Times New Roman"/>
          <w:b w:val="0"/>
          <w:i w:val="0"/>
          <w:szCs w:val="22"/>
          <w:lang w:val="cs-CZ"/>
        </w:rPr>
        <w:t xml:space="preserve"> Jednání se uskuteční nejpozději do 10 pracovních dní od odeslání výzvy Dopravci.</w:t>
      </w:r>
    </w:p>
    <w:p w14:paraId="0AE598C4" w14:textId="77777777" w:rsidR="00264205" w:rsidRPr="00AD17DF" w:rsidRDefault="007267A1" w:rsidP="00A6694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je povinen bezodkladně informovat Objednatele o všech skutečnostech, které mohou mít vliv na řádné plnění povinností Dopravce dle této Smlouvy.</w:t>
      </w:r>
    </w:p>
    <w:p w14:paraId="05EBAEC1" w14:textId="34E40E1F" w:rsidR="00E823F9" w:rsidRPr="00AD17DF" w:rsidRDefault="00CE791C" w:rsidP="00B5299C">
      <w:pPr>
        <w:pStyle w:val="Nadpis1"/>
        <w:rPr>
          <w:rFonts w:cs="Times New Roman"/>
          <w:szCs w:val="22"/>
        </w:rPr>
      </w:pPr>
      <w:r w:rsidRPr="00AD17DF">
        <w:rPr>
          <w:rFonts w:cs="Times New Roman"/>
          <w:szCs w:val="22"/>
        </w:rPr>
        <w:t>S</w:t>
      </w:r>
      <w:r w:rsidR="00E823F9" w:rsidRPr="00AD17DF">
        <w:rPr>
          <w:rFonts w:cs="Times New Roman"/>
          <w:szCs w:val="22"/>
        </w:rPr>
        <w:t>polečná ustanove</w:t>
      </w:r>
      <w:r w:rsidRPr="00AD17DF">
        <w:rPr>
          <w:rFonts w:cs="Times New Roman"/>
          <w:szCs w:val="22"/>
        </w:rPr>
        <w:t>ní k právům a povinnostem Stran</w:t>
      </w:r>
    </w:p>
    <w:p w14:paraId="3D9BCB2D" w14:textId="034C4A88" w:rsidR="00264205" w:rsidRPr="00AD17DF" w:rsidRDefault="00E823F9"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výslovně souhlasí s tím, že Objednatel je oprávněn poskytnout informace, které se dozvěděl v souvislosti s touto Smlouvou</w:t>
      </w:r>
      <w:r w:rsidR="005C6780" w:rsidRPr="00AD17DF">
        <w:rPr>
          <w:rFonts w:ascii="Times New Roman" w:hAnsi="Times New Roman"/>
          <w:b w:val="0"/>
          <w:i w:val="0"/>
          <w:szCs w:val="22"/>
          <w:lang w:val="cs-CZ"/>
        </w:rPr>
        <w:t xml:space="preserve"> a při jejím plnění</w:t>
      </w:r>
      <w:r w:rsidRPr="00AD17DF">
        <w:rPr>
          <w:rFonts w:ascii="Times New Roman" w:hAnsi="Times New Roman"/>
          <w:b w:val="0"/>
          <w:i w:val="0"/>
          <w:szCs w:val="22"/>
          <w:lang w:val="cs-CZ"/>
        </w:rPr>
        <w:t xml:space="preserve"> </w:t>
      </w:r>
      <w:r w:rsidR="009117F6" w:rsidRPr="00AD17DF">
        <w:rPr>
          <w:rFonts w:ascii="Times New Roman" w:hAnsi="Times New Roman"/>
          <w:b w:val="0"/>
          <w:i w:val="0"/>
          <w:szCs w:val="22"/>
          <w:lang w:val="cs-CZ"/>
        </w:rPr>
        <w:t>Pověřené osobě</w:t>
      </w:r>
      <w:r w:rsidRPr="00AD17DF">
        <w:rPr>
          <w:rFonts w:ascii="Times New Roman" w:hAnsi="Times New Roman"/>
          <w:b w:val="0"/>
          <w:i w:val="0"/>
          <w:szCs w:val="22"/>
          <w:lang w:val="cs-CZ"/>
        </w:rPr>
        <w:t xml:space="preserve"> za účelem využití při servisních činnostech pro IDS JMK</w:t>
      </w:r>
      <w:r w:rsidR="005C6780" w:rsidRPr="00AD17DF">
        <w:rPr>
          <w:rFonts w:ascii="Times New Roman" w:hAnsi="Times New Roman"/>
          <w:b w:val="0"/>
          <w:i w:val="0"/>
          <w:szCs w:val="22"/>
          <w:lang w:val="cs-CZ"/>
        </w:rPr>
        <w:t xml:space="preserve">. Informace </w:t>
      </w:r>
      <w:r w:rsidR="009E542D">
        <w:rPr>
          <w:rFonts w:ascii="Times New Roman" w:hAnsi="Times New Roman"/>
          <w:b w:val="0"/>
          <w:i w:val="0"/>
          <w:szCs w:val="22"/>
          <w:lang w:val="cs-CZ"/>
        </w:rPr>
        <w:t xml:space="preserve">obsažené v této </w:t>
      </w:r>
      <w:r w:rsidR="001A3D9B">
        <w:rPr>
          <w:rFonts w:ascii="Times New Roman" w:hAnsi="Times New Roman"/>
          <w:b w:val="0"/>
          <w:i w:val="0"/>
          <w:szCs w:val="22"/>
          <w:lang w:val="cs-CZ"/>
        </w:rPr>
        <w:t>S</w:t>
      </w:r>
      <w:r w:rsidR="009E542D">
        <w:rPr>
          <w:rFonts w:ascii="Times New Roman" w:hAnsi="Times New Roman"/>
          <w:b w:val="0"/>
          <w:i w:val="0"/>
          <w:szCs w:val="22"/>
          <w:lang w:val="cs-CZ"/>
        </w:rPr>
        <w:t xml:space="preserve">mlouvě a dále informace </w:t>
      </w:r>
      <w:r w:rsidR="005C6780" w:rsidRPr="00AD17DF">
        <w:rPr>
          <w:rFonts w:ascii="Times New Roman" w:hAnsi="Times New Roman"/>
          <w:b w:val="0"/>
          <w:i w:val="0"/>
          <w:szCs w:val="22"/>
          <w:lang w:val="cs-CZ"/>
        </w:rPr>
        <w:t xml:space="preserve">získané při plnění povinností dle této Smlouvy a v souvislosti s ní se nepovažují za obchodní tajemství </w:t>
      </w:r>
      <w:r w:rsidRPr="00AD17DF">
        <w:rPr>
          <w:rFonts w:ascii="Times New Roman" w:hAnsi="Times New Roman"/>
          <w:b w:val="0"/>
          <w:i w:val="0"/>
          <w:szCs w:val="22"/>
          <w:lang w:val="cs-CZ"/>
        </w:rPr>
        <w:t xml:space="preserve">a </w:t>
      </w:r>
      <w:r w:rsidR="005C6780" w:rsidRPr="00AD17DF">
        <w:rPr>
          <w:rFonts w:ascii="Times New Roman" w:hAnsi="Times New Roman"/>
          <w:b w:val="0"/>
          <w:i w:val="0"/>
          <w:szCs w:val="22"/>
          <w:lang w:val="cs-CZ"/>
        </w:rPr>
        <w:t>Objednatel je tak oprávněn je</w:t>
      </w:r>
      <w:r w:rsidRPr="00AD17DF">
        <w:rPr>
          <w:rFonts w:ascii="Times New Roman" w:hAnsi="Times New Roman"/>
          <w:b w:val="0"/>
          <w:i w:val="0"/>
          <w:szCs w:val="22"/>
          <w:lang w:val="cs-CZ"/>
        </w:rPr>
        <w:t xml:space="preserve"> </w:t>
      </w:r>
      <w:r w:rsidR="005C6780" w:rsidRPr="00AD17DF">
        <w:rPr>
          <w:rFonts w:ascii="Times New Roman" w:hAnsi="Times New Roman"/>
          <w:b w:val="0"/>
          <w:i w:val="0"/>
          <w:szCs w:val="22"/>
          <w:lang w:val="cs-CZ"/>
        </w:rPr>
        <w:t>v</w:t>
      </w:r>
      <w:r w:rsidRPr="00AD17DF">
        <w:rPr>
          <w:rFonts w:ascii="Times New Roman" w:hAnsi="Times New Roman"/>
          <w:b w:val="0"/>
          <w:i w:val="0"/>
          <w:szCs w:val="22"/>
          <w:lang w:val="cs-CZ"/>
        </w:rPr>
        <w:t xml:space="preserve"> rozsahu s</w:t>
      </w:r>
      <w:r w:rsidR="005C6780" w:rsidRPr="00AD17DF">
        <w:rPr>
          <w:rFonts w:ascii="Times New Roman" w:hAnsi="Times New Roman"/>
          <w:b w:val="0"/>
          <w:i w:val="0"/>
          <w:szCs w:val="22"/>
          <w:lang w:val="cs-CZ"/>
        </w:rPr>
        <w:t xml:space="preserve">tanoveném příslušnými </w:t>
      </w:r>
      <w:r w:rsidRPr="00AD17DF">
        <w:rPr>
          <w:rFonts w:ascii="Times New Roman" w:hAnsi="Times New Roman"/>
          <w:b w:val="0"/>
          <w:i w:val="0"/>
          <w:szCs w:val="22"/>
          <w:lang w:val="cs-CZ"/>
        </w:rPr>
        <w:t>právními předpisy (např. dle zákona č. 106/1999 Sb., o svobodném přístupu k informacím, ve znění pozdějších předpisů</w:t>
      </w:r>
      <w:r w:rsidR="00651301" w:rsidRPr="00AD17DF">
        <w:rPr>
          <w:rFonts w:ascii="Times New Roman" w:hAnsi="Times New Roman"/>
          <w:b w:val="0"/>
          <w:i w:val="0"/>
          <w:szCs w:val="22"/>
          <w:lang w:val="cs-CZ"/>
        </w:rPr>
        <w:t>, či dle zákona č. 340/2015 </w:t>
      </w:r>
      <w:r w:rsidR="00DD3C8F" w:rsidRPr="00AD17DF">
        <w:rPr>
          <w:rFonts w:ascii="Times New Roman" w:hAnsi="Times New Roman"/>
          <w:b w:val="0"/>
          <w:i w:val="0"/>
          <w:szCs w:val="22"/>
          <w:lang w:val="cs-CZ"/>
        </w:rPr>
        <w:t>Sb., o zvláštních podmínkách účinnosti některých smluv, uveřejňování těchto smluv a o registru smluv</w:t>
      </w:r>
      <w:r w:rsidR="002822DA">
        <w:rPr>
          <w:rFonts w:ascii="Times New Roman" w:hAnsi="Times New Roman"/>
          <w:b w:val="0"/>
          <w:i w:val="0"/>
          <w:szCs w:val="22"/>
          <w:lang w:val="cs-CZ"/>
        </w:rPr>
        <w:t>, ve znění pozdějších předpisů</w:t>
      </w:r>
      <w:r w:rsidRPr="00AD17DF">
        <w:rPr>
          <w:rFonts w:ascii="Times New Roman" w:hAnsi="Times New Roman"/>
          <w:b w:val="0"/>
          <w:i w:val="0"/>
          <w:szCs w:val="22"/>
          <w:lang w:val="cs-CZ"/>
        </w:rPr>
        <w:t>)</w:t>
      </w:r>
      <w:r w:rsidR="005C6780" w:rsidRPr="00AD17DF">
        <w:rPr>
          <w:rFonts w:ascii="Times New Roman" w:hAnsi="Times New Roman"/>
          <w:b w:val="0"/>
          <w:i w:val="0"/>
          <w:szCs w:val="22"/>
          <w:lang w:val="cs-CZ"/>
        </w:rPr>
        <w:t xml:space="preserve"> sdělit třetím osobám</w:t>
      </w:r>
      <w:r w:rsidR="00B11F01">
        <w:rPr>
          <w:rFonts w:ascii="Times New Roman" w:hAnsi="Times New Roman"/>
          <w:b w:val="0"/>
          <w:i w:val="0"/>
          <w:szCs w:val="22"/>
          <w:lang w:val="cs-CZ"/>
        </w:rPr>
        <w:t>, s výjimkou údajů (cen) odpovídajícím údajům z výchozího a skutečného finančního modelu a výchozího a skutečného modelu provozních aktiv ve smyslu vyhlášky č. </w:t>
      </w:r>
      <w:r w:rsidR="00B11F01" w:rsidRPr="00B11F01">
        <w:rPr>
          <w:rFonts w:ascii="Times New Roman" w:hAnsi="Times New Roman"/>
          <w:b w:val="0"/>
          <w:i w:val="0"/>
          <w:szCs w:val="22"/>
          <w:lang w:val="cs-CZ"/>
        </w:rPr>
        <w:t>296/2010 Sb.</w:t>
      </w:r>
      <w:r w:rsidR="00B11F01">
        <w:rPr>
          <w:rFonts w:ascii="Times New Roman" w:hAnsi="Times New Roman"/>
          <w:b w:val="0"/>
          <w:i w:val="0"/>
          <w:szCs w:val="22"/>
          <w:lang w:val="cs-CZ"/>
        </w:rPr>
        <w:t xml:space="preserve">, </w:t>
      </w:r>
      <w:r w:rsidR="00B11F01" w:rsidRPr="00B11F01">
        <w:rPr>
          <w:rFonts w:ascii="Times New Roman" w:hAnsi="Times New Roman"/>
          <w:b w:val="0"/>
          <w:i w:val="0"/>
          <w:szCs w:val="22"/>
          <w:lang w:val="cs-CZ"/>
        </w:rPr>
        <w:t>o postupech pro sestavení finančního modelu a určení maximální výše kompenzace</w:t>
      </w:r>
      <w:r w:rsidR="00B11F01">
        <w:rPr>
          <w:rFonts w:ascii="Times New Roman" w:hAnsi="Times New Roman"/>
          <w:b w:val="0"/>
          <w:i w:val="0"/>
          <w:szCs w:val="22"/>
          <w:lang w:val="cs-CZ"/>
        </w:rPr>
        <w:t xml:space="preserve"> či jejich podrobnějšímu členění; to neplatí pro celkové náklady na zajištění Závazku veřejné služby a jednotkovou cenu za kilometr</w:t>
      </w:r>
      <w:r w:rsidRPr="00AD17DF">
        <w:rPr>
          <w:rFonts w:ascii="Times New Roman" w:hAnsi="Times New Roman"/>
          <w:b w:val="0"/>
          <w:i w:val="0"/>
          <w:szCs w:val="22"/>
          <w:lang w:val="cs-CZ"/>
        </w:rPr>
        <w:t>. Takové poskytnutí informací není porušením obchodního tajemství ani důvěrnosti informací.</w:t>
      </w:r>
      <w:r w:rsidR="00350540" w:rsidRPr="00AD17DF">
        <w:rPr>
          <w:rFonts w:ascii="Times New Roman" w:hAnsi="Times New Roman"/>
          <w:b w:val="0"/>
          <w:i w:val="0"/>
          <w:szCs w:val="22"/>
          <w:lang w:val="cs-CZ"/>
        </w:rPr>
        <w:t xml:space="preserve"> Dopravce výslovně souhlasí s tím, aby Objednatel využil informace</w:t>
      </w:r>
      <w:r w:rsidR="005D14B2" w:rsidRPr="00AD17DF">
        <w:rPr>
          <w:rFonts w:ascii="Times New Roman" w:hAnsi="Times New Roman"/>
          <w:b w:val="0"/>
          <w:i w:val="0"/>
          <w:szCs w:val="22"/>
          <w:lang w:val="cs-CZ"/>
        </w:rPr>
        <w:t xml:space="preserve"> získané v průběhu plnění této </w:t>
      </w:r>
      <w:r w:rsidR="009E031F">
        <w:rPr>
          <w:rFonts w:ascii="Times New Roman" w:hAnsi="Times New Roman"/>
          <w:b w:val="0"/>
          <w:i w:val="0"/>
          <w:szCs w:val="22"/>
          <w:lang w:val="cs-CZ"/>
        </w:rPr>
        <w:t>S</w:t>
      </w:r>
      <w:r w:rsidR="005D14B2" w:rsidRPr="00AD17DF">
        <w:rPr>
          <w:rFonts w:ascii="Times New Roman" w:hAnsi="Times New Roman"/>
          <w:b w:val="0"/>
          <w:i w:val="0"/>
          <w:szCs w:val="22"/>
          <w:lang w:val="cs-CZ"/>
        </w:rPr>
        <w:t>mlouvy, zejména informace</w:t>
      </w:r>
      <w:r w:rsidR="00350540" w:rsidRPr="00AD17DF">
        <w:rPr>
          <w:rFonts w:ascii="Times New Roman" w:hAnsi="Times New Roman"/>
          <w:b w:val="0"/>
          <w:i w:val="0"/>
          <w:szCs w:val="22"/>
          <w:lang w:val="cs-CZ"/>
        </w:rPr>
        <w:t xml:space="preserve"> o frekvenci cestujících, přepravních proudech a další provozní informace, pro účely uzavření smlouvy o veřejných </w:t>
      </w:r>
      <w:r w:rsidR="00350540" w:rsidRPr="00AD17DF">
        <w:rPr>
          <w:rFonts w:ascii="Times New Roman" w:hAnsi="Times New Roman"/>
          <w:b w:val="0"/>
          <w:i w:val="0"/>
          <w:szCs w:val="22"/>
          <w:lang w:val="cs-CZ"/>
        </w:rPr>
        <w:lastRenderedPageBreak/>
        <w:t xml:space="preserve">službách pro období </w:t>
      </w:r>
      <w:r w:rsidR="005D14B2" w:rsidRPr="00AD17DF">
        <w:rPr>
          <w:rFonts w:ascii="Times New Roman" w:hAnsi="Times New Roman"/>
          <w:b w:val="0"/>
          <w:i w:val="0"/>
          <w:szCs w:val="22"/>
          <w:lang w:val="cs-CZ"/>
        </w:rPr>
        <w:t xml:space="preserve">následující </w:t>
      </w:r>
      <w:r w:rsidR="00350540" w:rsidRPr="00AD17DF">
        <w:rPr>
          <w:rFonts w:ascii="Times New Roman" w:hAnsi="Times New Roman"/>
          <w:b w:val="0"/>
          <w:i w:val="0"/>
          <w:szCs w:val="22"/>
          <w:lang w:val="cs-CZ"/>
        </w:rPr>
        <w:t xml:space="preserve">po uplynutí </w:t>
      </w:r>
      <w:r w:rsidR="005D14B2" w:rsidRPr="00AD17DF">
        <w:rPr>
          <w:rFonts w:ascii="Times New Roman" w:hAnsi="Times New Roman"/>
          <w:b w:val="0"/>
          <w:i w:val="0"/>
          <w:szCs w:val="22"/>
          <w:lang w:val="cs-CZ"/>
        </w:rPr>
        <w:t>trvání</w:t>
      </w:r>
      <w:r w:rsidR="00350540" w:rsidRPr="00AD17DF">
        <w:rPr>
          <w:rFonts w:ascii="Times New Roman" w:hAnsi="Times New Roman"/>
          <w:b w:val="0"/>
          <w:i w:val="0"/>
          <w:szCs w:val="22"/>
          <w:lang w:val="cs-CZ"/>
        </w:rPr>
        <w:t xml:space="preserve"> této </w:t>
      </w:r>
      <w:r w:rsidR="009E031F">
        <w:rPr>
          <w:rFonts w:ascii="Times New Roman" w:hAnsi="Times New Roman"/>
          <w:b w:val="0"/>
          <w:i w:val="0"/>
          <w:szCs w:val="22"/>
          <w:lang w:val="cs-CZ"/>
        </w:rPr>
        <w:t>S</w:t>
      </w:r>
      <w:r w:rsidR="00350540" w:rsidRPr="00AD17DF">
        <w:rPr>
          <w:rFonts w:ascii="Times New Roman" w:hAnsi="Times New Roman"/>
          <w:b w:val="0"/>
          <w:i w:val="0"/>
          <w:szCs w:val="22"/>
          <w:lang w:val="cs-CZ"/>
        </w:rPr>
        <w:t>mlouvy (tj. jak pro případ nabídkového řízení, tak pro případ přímého zadání). Dopravce souhlasí s tím, že takové informace je Objednatel oprávněn třetím osobám sdělit i v pr</w:t>
      </w:r>
      <w:r w:rsidR="00F77EDF" w:rsidRPr="00AD17DF">
        <w:rPr>
          <w:rFonts w:ascii="Times New Roman" w:hAnsi="Times New Roman"/>
          <w:b w:val="0"/>
          <w:i w:val="0"/>
          <w:szCs w:val="22"/>
          <w:lang w:val="cs-CZ"/>
        </w:rPr>
        <w:t>ů</w:t>
      </w:r>
      <w:r w:rsidR="00350540" w:rsidRPr="00AD17DF">
        <w:rPr>
          <w:rFonts w:ascii="Times New Roman" w:hAnsi="Times New Roman"/>
          <w:b w:val="0"/>
          <w:i w:val="0"/>
          <w:szCs w:val="22"/>
          <w:lang w:val="cs-CZ"/>
        </w:rPr>
        <w:t xml:space="preserve">běhu plnění této </w:t>
      </w:r>
      <w:r w:rsidR="009E031F">
        <w:rPr>
          <w:rFonts w:ascii="Times New Roman" w:hAnsi="Times New Roman"/>
          <w:b w:val="0"/>
          <w:i w:val="0"/>
          <w:szCs w:val="22"/>
          <w:lang w:val="cs-CZ"/>
        </w:rPr>
        <w:t>S</w:t>
      </w:r>
      <w:r w:rsidR="00350540" w:rsidRPr="00AD17DF">
        <w:rPr>
          <w:rFonts w:ascii="Times New Roman" w:hAnsi="Times New Roman"/>
          <w:b w:val="0"/>
          <w:i w:val="0"/>
          <w:szCs w:val="22"/>
          <w:lang w:val="cs-CZ"/>
        </w:rPr>
        <w:t>mlouvy</w:t>
      </w:r>
      <w:r w:rsidR="00F77EDF" w:rsidRPr="00AD17DF">
        <w:rPr>
          <w:rFonts w:ascii="Times New Roman" w:hAnsi="Times New Roman"/>
          <w:b w:val="0"/>
          <w:i w:val="0"/>
          <w:szCs w:val="22"/>
          <w:lang w:val="cs-CZ"/>
        </w:rPr>
        <w:t xml:space="preserve">. Takové poskytnutí informací </w:t>
      </w:r>
      <w:r w:rsidR="005D14B2" w:rsidRPr="00AD17DF">
        <w:rPr>
          <w:rFonts w:ascii="Times New Roman" w:hAnsi="Times New Roman"/>
          <w:b w:val="0"/>
          <w:i w:val="0"/>
          <w:szCs w:val="22"/>
          <w:lang w:val="cs-CZ"/>
        </w:rPr>
        <w:t>se nepovažuje</w:t>
      </w:r>
      <w:r w:rsidR="00F77EDF" w:rsidRPr="00AD17DF">
        <w:rPr>
          <w:rFonts w:ascii="Times New Roman" w:hAnsi="Times New Roman"/>
          <w:b w:val="0"/>
          <w:i w:val="0"/>
          <w:szCs w:val="22"/>
          <w:lang w:val="cs-CZ"/>
        </w:rPr>
        <w:t xml:space="preserve"> za porušení obchodního tajemství ani důvěrnosti informací.</w:t>
      </w:r>
    </w:p>
    <w:p w14:paraId="1CCE4582" w14:textId="0762B7F3" w:rsidR="00264205" w:rsidRPr="00AD17DF" w:rsidRDefault="00E823F9"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dále </w:t>
      </w:r>
      <w:r w:rsidR="00CF6B33" w:rsidRPr="00AD17DF">
        <w:rPr>
          <w:rFonts w:ascii="Times New Roman" w:hAnsi="Times New Roman"/>
          <w:b w:val="0"/>
          <w:i w:val="0"/>
          <w:szCs w:val="22"/>
          <w:lang w:val="cs-CZ"/>
        </w:rPr>
        <w:t xml:space="preserve">plně </w:t>
      </w:r>
      <w:r w:rsidRPr="00AD17DF">
        <w:rPr>
          <w:rFonts w:ascii="Times New Roman" w:hAnsi="Times New Roman"/>
          <w:b w:val="0"/>
          <w:i w:val="0"/>
          <w:szCs w:val="22"/>
          <w:lang w:val="cs-CZ"/>
        </w:rPr>
        <w:t xml:space="preserve">obeznámen a výslovně souhlasí s tím, že Objednatel je oprávněn </w:t>
      </w:r>
      <w:r w:rsidR="00E8442D" w:rsidRPr="00AD17DF">
        <w:rPr>
          <w:rFonts w:ascii="Times New Roman" w:hAnsi="Times New Roman"/>
          <w:b w:val="0"/>
          <w:i w:val="0"/>
          <w:szCs w:val="22"/>
          <w:lang w:val="cs-CZ"/>
        </w:rPr>
        <w:t xml:space="preserve">pověřit </w:t>
      </w:r>
      <w:r w:rsidRPr="00AD17DF">
        <w:rPr>
          <w:rFonts w:ascii="Times New Roman" w:hAnsi="Times New Roman"/>
          <w:b w:val="0"/>
          <w:i w:val="0"/>
          <w:szCs w:val="22"/>
          <w:lang w:val="cs-CZ"/>
        </w:rPr>
        <w:t>výkon</w:t>
      </w:r>
      <w:r w:rsidR="00E8442D" w:rsidRPr="00AD17DF">
        <w:rPr>
          <w:rFonts w:ascii="Times New Roman" w:hAnsi="Times New Roman"/>
          <w:b w:val="0"/>
          <w:i w:val="0"/>
          <w:szCs w:val="22"/>
          <w:lang w:val="cs-CZ"/>
        </w:rPr>
        <w:t>em</w:t>
      </w:r>
      <w:r w:rsidRPr="00AD17DF">
        <w:rPr>
          <w:rFonts w:ascii="Times New Roman" w:hAnsi="Times New Roman"/>
          <w:b w:val="0"/>
          <w:i w:val="0"/>
          <w:szCs w:val="22"/>
          <w:lang w:val="cs-CZ"/>
        </w:rPr>
        <w:t xml:space="preserve"> veškerých </w:t>
      </w:r>
      <w:r w:rsidR="00E40D5F" w:rsidRPr="00AD17DF">
        <w:rPr>
          <w:rFonts w:ascii="Times New Roman" w:hAnsi="Times New Roman"/>
          <w:b w:val="0"/>
          <w:i w:val="0"/>
          <w:szCs w:val="22"/>
          <w:lang w:val="cs-CZ"/>
        </w:rPr>
        <w:t xml:space="preserve">či některých </w:t>
      </w:r>
      <w:r w:rsidRPr="00AD17DF">
        <w:rPr>
          <w:rFonts w:ascii="Times New Roman" w:hAnsi="Times New Roman"/>
          <w:b w:val="0"/>
          <w:i w:val="0"/>
          <w:szCs w:val="22"/>
          <w:lang w:val="cs-CZ"/>
        </w:rPr>
        <w:t xml:space="preserve">práv či povinností vyplývajících pro něj z této Smlouvy </w:t>
      </w:r>
      <w:r w:rsidR="004A1DA3" w:rsidRPr="00AD17DF">
        <w:rPr>
          <w:rFonts w:ascii="Times New Roman" w:hAnsi="Times New Roman"/>
          <w:b w:val="0"/>
          <w:i w:val="0"/>
          <w:szCs w:val="22"/>
          <w:lang w:val="cs-CZ"/>
        </w:rPr>
        <w:t>Pověřenou osobu</w:t>
      </w:r>
      <w:r w:rsidRPr="00AD17DF">
        <w:rPr>
          <w:rFonts w:ascii="Times New Roman" w:hAnsi="Times New Roman"/>
          <w:b w:val="0"/>
          <w:i w:val="0"/>
          <w:szCs w:val="22"/>
          <w:lang w:val="cs-CZ"/>
        </w:rPr>
        <w:t>, kter</w:t>
      </w:r>
      <w:r w:rsidR="00E8442D" w:rsidRPr="00AD17DF">
        <w:rPr>
          <w:rFonts w:ascii="Times New Roman" w:hAnsi="Times New Roman"/>
          <w:b w:val="0"/>
          <w:i w:val="0"/>
          <w:szCs w:val="22"/>
          <w:lang w:val="cs-CZ"/>
        </w:rPr>
        <w:t>á</w:t>
      </w:r>
      <w:r w:rsidRPr="00AD17DF">
        <w:rPr>
          <w:rFonts w:ascii="Times New Roman" w:hAnsi="Times New Roman"/>
          <w:b w:val="0"/>
          <w:i w:val="0"/>
          <w:szCs w:val="22"/>
          <w:lang w:val="cs-CZ"/>
        </w:rPr>
        <w:t xml:space="preserve"> je v takovém případě oprávněn</w:t>
      </w:r>
      <w:r w:rsidR="00A22E0E" w:rsidRPr="00AD17DF">
        <w:rPr>
          <w:rFonts w:ascii="Times New Roman" w:hAnsi="Times New Roman"/>
          <w:b w:val="0"/>
          <w:i w:val="0"/>
          <w:szCs w:val="22"/>
          <w:lang w:val="cs-CZ"/>
        </w:rPr>
        <w:t>a</w:t>
      </w:r>
      <w:r w:rsidRPr="00AD17DF">
        <w:rPr>
          <w:rFonts w:ascii="Times New Roman" w:hAnsi="Times New Roman"/>
          <w:b w:val="0"/>
          <w:i w:val="0"/>
          <w:szCs w:val="22"/>
          <w:lang w:val="cs-CZ"/>
        </w:rPr>
        <w:t xml:space="preserve"> jednat s Dopravcem přímo, jménem Objednatele a na jeho účet. </w:t>
      </w:r>
      <w:r w:rsidR="00A22E0E" w:rsidRPr="00AD17DF">
        <w:rPr>
          <w:rFonts w:ascii="Times New Roman" w:hAnsi="Times New Roman"/>
          <w:b w:val="0"/>
          <w:i w:val="0"/>
          <w:szCs w:val="22"/>
          <w:lang w:val="cs-CZ"/>
        </w:rPr>
        <w:t>Dopravce je současně v uvedených případech povinen jednat přímo s </w:t>
      </w:r>
      <w:r w:rsidR="004A1DA3" w:rsidRPr="00AD17DF">
        <w:rPr>
          <w:rFonts w:ascii="Times New Roman" w:hAnsi="Times New Roman"/>
          <w:b w:val="0"/>
          <w:i w:val="0"/>
          <w:szCs w:val="22"/>
          <w:lang w:val="cs-CZ"/>
        </w:rPr>
        <w:t>Pověřenou osob</w:t>
      </w:r>
      <w:r w:rsidR="000A6F8C" w:rsidRPr="00AD17DF">
        <w:rPr>
          <w:rFonts w:ascii="Times New Roman" w:hAnsi="Times New Roman"/>
          <w:b w:val="0"/>
          <w:i w:val="0"/>
          <w:szCs w:val="22"/>
          <w:lang w:val="cs-CZ"/>
        </w:rPr>
        <w:t>o</w:t>
      </w:r>
      <w:r w:rsidR="004A1DA3" w:rsidRPr="00AD17DF">
        <w:rPr>
          <w:rFonts w:ascii="Times New Roman" w:hAnsi="Times New Roman"/>
          <w:b w:val="0"/>
          <w:i w:val="0"/>
          <w:szCs w:val="22"/>
          <w:lang w:val="cs-CZ"/>
        </w:rPr>
        <w:t>u</w:t>
      </w:r>
      <w:r w:rsidR="00A22E0E" w:rsidRPr="00AD17DF">
        <w:rPr>
          <w:rFonts w:ascii="Times New Roman" w:hAnsi="Times New Roman"/>
          <w:b w:val="0"/>
          <w:i w:val="0"/>
          <w:szCs w:val="22"/>
          <w:lang w:val="cs-CZ"/>
        </w:rPr>
        <w:t xml:space="preserve">. </w:t>
      </w:r>
      <w:r w:rsidR="00835519" w:rsidRPr="00AD17DF">
        <w:rPr>
          <w:rFonts w:ascii="Times New Roman" w:hAnsi="Times New Roman"/>
          <w:b w:val="0"/>
          <w:i w:val="0"/>
          <w:szCs w:val="22"/>
          <w:lang w:val="cs-CZ"/>
        </w:rPr>
        <w:t xml:space="preserve">To </w:t>
      </w:r>
      <w:r w:rsidR="00761F61" w:rsidRPr="00AD17DF">
        <w:rPr>
          <w:rFonts w:ascii="Times New Roman" w:hAnsi="Times New Roman"/>
          <w:b w:val="0"/>
          <w:i w:val="0"/>
          <w:szCs w:val="22"/>
          <w:lang w:val="cs-CZ"/>
        </w:rPr>
        <w:t xml:space="preserve">platí </w:t>
      </w:r>
      <w:r w:rsidR="00835519" w:rsidRPr="00AD17DF">
        <w:rPr>
          <w:rFonts w:ascii="Times New Roman" w:hAnsi="Times New Roman"/>
          <w:b w:val="0"/>
          <w:i w:val="0"/>
          <w:szCs w:val="22"/>
          <w:lang w:val="cs-CZ"/>
        </w:rPr>
        <w:t xml:space="preserve">zejména </w:t>
      </w:r>
      <w:r w:rsidR="00761F61" w:rsidRPr="00AD17DF">
        <w:rPr>
          <w:rFonts w:ascii="Times New Roman" w:hAnsi="Times New Roman"/>
          <w:b w:val="0"/>
          <w:i w:val="0"/>
          <w:szCs w:val="22"/>
          <w:lang w:val="cs-CZ"/>
        </w:rPr>
        <w:t>u práv a povinností a v těch případech popsaných v</w:t>
      </w:r>
      <w:r w:rsidR="00835519" w:rsidRPr="00AD17DF">
        <w:rPr>
          <w:rFonts w:ascii="Times New Roman" w:hAnsi="Times New Roman"/>
          <w:b w:val="0"/>
          <w:i w:val="0"/>
          <w:szCs w:val="22"/>
          <w:lang w:val="cs-CZ"/>
        </w:rPr>
        <w:t xml:space="preserve"> Technických a provozních standardech </w:t>
      </w:r>
      <w:r w:rsidR="00AE28EF" w:rsidRPr="00AD17DF">
        <w:rPr>
          <w:rFonts w:ascii="Times New Roman" w:hAnsi="Times New Roman"/>
          <w:b w:val="0"/>
          <w:i w:val="0"/>
          <w:szCs w:val="22"/>
          <w:lang w:val="cs-CZ"/>
        </w:rPr>
        <w:t>pro železnici</w:t>
      </w:r>
      <w:r w:rsidR="00835519" w:rsidRPr="00AD17DF">
        <w:rPr>
          <w:rFonts w:ascii="Times New Roman" w:hAnsi="Times New Roman"/>
          <w:b w:val="0"/>
          <w:i w:val="0"/>
          <w:szCs w:val="22"/>
          <w:lang w:val="cs-CZ"/>
        </w:rPr>
        <w:t xml:space="preserve"> a dalších přílohách této Smlouvy</w:t>
      </w:r>
      <w:r w:rsidR="00761F61" w:rsidRPr="00AD17DF">
        <w:rPr>
          <w:rFonts w:ascii="Times New Roman" w:hAnsi="Times New Roman"/>
          <w:b w:val="0"/>
          <w:i w:val="0"/>
          <w:szCs w:val="22"/>
          <w:lang w:val="cs-CZ"/>
        </w:rPr>
        <w:t>, kde je jako subjekt vztahu s Dopravcem uváděn</w:t>
      </w:r>
      <w:r w:rsidR="009117F6" w:rsidRPr="00AD17DF">
        <w:rPr>
          <w:rFonts w:ascii="Times New Roman" w:hAnsi="Times New Roman"/>
          <w:b w:val="0"/>
          <w:i w:val="0"/>
          <w:szCs w:val="22"/>
          <w:lang w:val="cs-CZ"/>
        </w:rPr>
        <w:t>a</w:t>
      </w:r>
      <w:r w:rsidR="00761F61" w:rsidRPr="00AD17DF">
        <w:rPr>
          <w:rFonts w:ascii="Times New Roman" w:hAnsi="Times New Roman"/>
          <w:b w:val="0"/>
          <w:i w:val="0"/>
          <w:szCs w:val="22"/>
          <w:lang w:val="cs-CZ"/>
        </w:rPr>
        <w:t xml:space="preserve"> </w:t>
      </w:r>
      <w:r w:rsidR="009117F6" w:rsidRPr="00AD17DF">
        <w:rPr>
          <w:rFonts w:ascii="Times New Roman" w:hAnsi="Times New Roman"/>
          <w:b w:val="0"/>
          <w:i w:val="0"/>
          <w:szCs w:val="22"/>
          <w:lang w:val="cs-CZ"/>
        </w:rPr>
        <w:t>Pověře</w:t>
      </w:r>
      <w:r w:rsidR="000A6F8C" w:rsidRPr="00AD17DF">
        <w:rPr>
          <w:rFonts w:ascii="Times New Roman" w:hAnsi="Times New Roman"/>
          <w:b w:val="0"/>
          <w:i w:val="0"/>
          <w:szCs w:val="22"/>
          <w:lang w:val="cs-CZ"/>
        </w:rPr>
        <w:t>ná osoba</w:t>
      </w:r>
      <w:r w:rsidR="00835519" w:rsidRPr="00AD17DF">
        <w:rPr>
          <w:rFonts w:ascii="Times New Roman" w:hAnsi="Times New Roman"/>
          <w:b w:val="0"/>
          <w:i w:val="0"/>
          <w:szCs w:val="22"/>
          <w:lang w:val="cs-CZ"/>
        </w:rPr>
        <w:t>. O</w:t>
      </w:r>
      <w:r w:rsidRPr="00AD17DF">
        <w:rPr>
          <w:rFonts w:ascii="Times New Roman" w:hAnsi="Times New Roman"/>
          <w:b w:val="0"/>
          <w:i w:val="0"/>
          <w:szCs w:val="22"/>
          <w:lang w:val="cs-CZ"/>
        </w:rPr>
        <w:t xml:space="preserve">bjednatel je </w:t>
      </w:r>
      <w:r w:rsidR="00A22E0E" w:rsidRPr="00AD17DF">
        <w:rPr>
          <w:rFonts w:ascii="Times New Roman" w:hAnsi="Times New Roman"/>
          <w:b w:val="0"/>
          <w:i w:val="0"/>
          <w:szCs w:val="22"/>
          <w:lang w:val="cs-CZ"/>
        </w:rPr>
        <w:t xml:space="preserve">však </w:t>
      </w:r>
      <w:r w:rsidRPr="00AD17DF">
        <w:rPr>
          <w:rFonts w:ascii="Times New Roman" w:hAnsi="Times New Roman"/>
          <w:b w:val="0"/>
          <w:i w:val="0"/>
          <w:szCs w:val="22"/>
          <w:lang w:val="cs-CZ"/>
        </w:rPr>
        <w:t>v takových případech</w:t>
      </w:r>
      <w:r w:rsidR="00A22E0E" w:rsidRPr="00AD17DF">
        <w:rPr>
          <w:rFonts w:ascii="Times New Roman" w:hAnsi="Times New Roman"/>
          <w:b w:val="0"/>
          <w:i w:val="0"/>
          <w:szCs w:val="22"/>
          <w:lang w:val="cs-CZ"/>
        </w:rPr>
        <w:t xml:space="preserve"> vždy</w:t>
      </w:r>
      <w:r w:rsidRPr="00AD17DF">
        <w:rPr>
          <w:rFonts w:ascii="Times New Roman" w:hAnsi="Times New Roman"/>
          <w:b w:val="0"/>
          <w:i w:val="0"/>
          <w:szCs w:val="22"/>
          <w:lang w:val="cs-CZ"/>
        </w:rPr>
        <w:t xml:space="preserve"> </w:t>
      </w:r>
      <w:r w:rsidR="00F94B37" w:rsidRPr="00AD17DF">
        <w:rPr>
          <w:rFonts w:ascii="Times New Roman" w:hAnsi="Times New Roman"/>
          <w:b w:val="0"/>
          <w:i w:val="0"/>
          <w:szCs w:val="22"/>
          <w:lang w:val="cs-CZ"/>
        </w:rPr>
        <w:t xml:space="preserve">povinen </w:t>
      </w:r>
      <w:r w:rsidRPr="00AD17DF">
        <w:rPr>
          <w:rFonts w:ascii="Times New Roman" w:hAnsi="Times New Roman"/>
          <w:b w:val="0"/>
          <w:i w:val="0"/>
          <w:szCs w:val="22"/>
          <w:lang w:val="cs-CZ"/>
        </w:rPr>
        <w:t xml:space="preserve">zajistit, aby plnění, </w:t>
      </w:r>
      <w:r w:rsidR="00F94B37" w:rsidRPr="00AD17DF">
        <w:rPr>
          <w:rFonts w:ascii="Times New Roman" w:hAnsi="Times New Roman"/>
          <w:b w:val="0"/>
          <w:i w:val="0"/>
          <w:szCs w:val="22"/>
          <w:lang w:val="cs-CZ"/>
        </w:rPr>
        <w:t xml:space="preserve">k nimž je podle </w:t>
      </w:r>
      <w:r w:rsidRPr="00AD17DF">
        <w:rPr>
          <w:rFonts w:ascii="Times New Roman" w:hAnsi="Times New Roman"/>
          <w:b w:val="0"/>
          <w:i w:val="0"/>
          <w:szCs w:val="22"/>
          <w:lang w:val="cs-CZ"/>
        </w:rPr>
        <w:t xml:space="preserve">této Smlouvy </w:t>
      </w:r>
      <w:r w:rsidR="00F94B37" w:rsidRPr="00AD17DF">
        <w:rPr>
          <w:rFonts w:ascii="Times New Roman" w:hAnsi="Times New Roman"/>
          <w:b w:val="0"/>
          <w:i w:val="0"/>
          <w:szCs w:val="22"/>
          <w:lang w:val="cs-CZ"/>
        </w:rPr>
        <w:t xml:space="preserve">zavázán, </w:t>
      </w:r>
      <w:r w:rsidRPr="00AD17DF">
        <w:rPr>
          <w:rFonts w:ascii="Times New Roman" w:hAnsi="Times New Roman"/>
          <w:b w:val="0"/>
          <w:i w:val="0"/>
          <w:szCs w:val="22"/>
          <w:lang w:val="cs-CZ"/>
        </w:rPr>
        <w:t xml:space="preserve">byla ze strany </w:t>
      </w:r>
      <w:r w:rsidR="000A6F8C" w:rsidRPr="00AD17DF">
        <w:rPr>
          <w:rFonts w:ascii="Times New Roman" w:hAnsi="Times New Roman"/>
          <w:b w:val="0"/>
          <w:i w:val="0"/>
          <w:szCs w:val="22"/>
          <w:lang w:val="cs-CZ"/>
        </w:rPr>
        <w:t>Pověřené</w:t>
      </w:r>
      <w:r w:rsidR="00722251" w:rsidRPr="00AD17DF">
        <w:rPr>
          <w:rFonts w:ascii="Times New Roman" w:hAnsi="Times New Roman"/>
          <w:b w:val="0"/>
          <w:i w:val="0"/>
          <w:szCs w:val="22"/>
          <w:lang w:val="cs-CZ"/>
        </w:rPr>
        <w:t xml:space="preserve"> </w:t>
      </w:r>
      <w:r w:rsidR="000A6F8C" w:rsidRPr="00AD17DF">
        <w:rPr>
          <w:rFonts w:ascii="Times New Roman" w:hAnsi="Times New Roman"/>
          <w:b w:val="0"/>
          <w:i w:val="0"/>
          <w:szCs w:val="22"/>
          <w:lang w:val="cs-CZ"/>
        </w:rPr>
        <w:t>osoby</w:t>
      </w:r>
      <w:r w:rsidRPr="00AD17DF">
        <w:rPr>
          <w:rFonts w:ascii="Times New Roman" w:hAnsi="Times New Roman"/>
          <w:b w:val="0"/>
          <w:i w:val="0"/>
          <w:szCs w:val="22"/>
          <w:lang w:val="cs-CZ"/>
        </w:rPr>
        <w:t xml:space="preserve"> splněna. </w:t>
      </w:r>
      <w:r w:rsidR="00761F61" w:rsidRPr="00AD17DF">
        <w:rPr>
          <w:rFonts w:ascii="Times New Roman" w:hAnsi="Times New Roman"/>
          <w:b w:val="0"/>
          <w:i w:val="0"/>
          <w:szCs w:val="22"/>
          <w:lang w:val="cs-CZ"/>
        </w:rPr>
        <w:t xml:space="preserve">Za </w:t>
      </w:r>
      <w:r w:rsidRPr="00AD17DF">
        <w:rPr>
          <w:rFonts w:ascii="Times New Roman" w:hAnsi="Times New Roman"/>
          <w:b w:val="0"/>
          <w:i w:val="0"/>
          <w:szCs w:val="22"/>
          <w:lang w:val="cs-CZ"/>
        </w:rPr>
        <w:t xml:space="preserve">splnění povinností </w:t>
      </w:r>
      <w:r w:rsidR="0036109D" w:rsidRPr="00AD17DF">
        <w:rPr>
          <w:rFonts w:ascii="Times New Roman" w:hAnsi="Times New Roman"/>
          <w:b w:val="0"/>
          <w:i w:val="0"/>
          <w:szCs w:val="22"/>
          <w:lang w:val="cs-CZ"/>
        </w:rPr>
        <w:t xml:space="preserve">plněných podle této Smlouvy ze strany Pověřené osoby </w:t>
      </w:r>
      <w:r w:rsidRPr="00AD17DF">
        <w:rPr>
          <w:rFonts w:ascii="Times New Roman" w:hAnsi="Times New Roman"/>
          <w:b w:val="0"/>
          <w:i w:val="0"/>
          <w:szCs w:val="22"/>
          <w:lang w:val="cs-CZ"/>
        </w:rPr>
        <w:t xml:space="preserve">odpovídá </w:t>
      </w:r>
      <w:r w:rsidR="005B62E4" w:rsidRPr="00AD17DF">
        <w:rPr>
          <w:rFonts w:ascii="Times New Roman" w:hAnsi="Times New Roman"/>
          <w:b w:val="0"/>
          <w:i w:val="0"/>
          <w:szCs w:val="22"/>
          <w:lang w:val="cs-CZ"/>
        </w:rPr>
        <w:t>O</w:t>
      </w:r>
      <w:r w:rsidR="00F94B37" w:rsidRPr="00AD17DF">
        <w:rPr>
          <w:rFonts w:ascii="Times New Roman" w:hAnsi="Times New Roman"/>
          <w:b w:val="0"/>
          <w:i w:val="0"/>
          <w:szCs w:val="22"/>
          <w:lang w:val="cs-CZ"/>
        </w:rPr>
        <w:t xml:space="preserve">bjednatel </w:t>
      </w:r>
      <w:r w:rsidR="00761F61" w:rsidRPr="00AD17DF">
        <w:rPr>
          <w:rFonts w:ascii="Times New Roman" w:hAnsi="Times New Roman"/>
          <w:b w:val="0"/>
          <w:i w:val="0"/>
          <w:szCs w:val="22"/>
          <w:lang w:val="cs-CZ"/>
        </w:rPr>
        <w:t>stejně</w:t>
      </w:r>
      <w:r w:rsidRPr="00AD17DF">
        <w:rPr>
          <w:rFonts w:ascii="Times New Roman" w:hAnsi="Times New Roman"/>
          <w:b w:val="0"/>
          <w:i w:val="0"/>
          <w:szCs w:val="22"/>
          <w:lang w:val="cs-CZ"/>
        </w:rPr>
        <w:t>, jako by plnění poskytoval sám.</w:t>
      </w:r>
    </w:p>
    <w:p w14:paraId="304D3CA2" w14:textId="180FBDED" w:rsidR="00264205" w:rsidRPr="00AD17DF" w:rsidRDefault="00761F61"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oprávněn poskytovat služby dle této Smlouvy též prostřednictvím </w:t>
      </w:r>
      <w:r w:rsidR="00DB474C" w:rsidRPr="00AD17DF">
        <w:rPr>
          <w:rFonts w:ascii="Times New Roman" w:hAnsi="Times New Roman"/>
          <w:b w:val="0"/>
          <w:i w:val="0"/>
          <w:szCs w:val="22"/>
          <w:lang w:val="cs-CZ"/>
        </w:rPr>
        <w:t>poddodavatelů</w:t>
      </w:r>
      <w:r w:rsidRPr="00AD17DF">
        <w:rPr>
          <w:rFonts w:ascii="Times New Roman" w:hAnsi="Times New Roman"/>
          <w:b w:val="0"/>
          <w:i w:val="0"/>
          <w:szCs w:val="22"/>
          <w:lang w:val="cs-CZ"/>
        </w:rPr>
        <w:t>.</w:t>
      </w:r>
      <w:r w:rsidR="00566A99">
        <w:rPr>
          <w:rFonts w:ascii="Times New Roman" w:hAnsi="Times New Roman"/>
          <w:b w:val="0"/>
          <w:i w:val="0"/>
          <w:szCs w:val="22"/>
          <w:lang w:val="cs-CZ"/>
        </w:rPr>
        <w:t xml:space="preserve"> Dopravce je</w:t>
      </w:r>
      <w:r w:rsidR="00566A99" w:rsidRPr="00566A99">
        <w:rPr>
          <w:rFonts w:ascii="Times New Roman" w:hAnsi="Times New Roman"/>
          <w:b w:val="0"/>
          <w:i w:val="0"/>
          <w:szCs w:val="22"/>
          <w:lang w:val="cs-CZ"/>
        </w:rPr>
        <w:t xml:space="preserve"> povinen </w:t>
      </w:r>
      <w:r w:rsidR="00B60B17">
        <w:rPr>
          <w:rFonts w:ascii="Times New Roman" w:hAnsi="Times New Roman"/>
          <w:b w:val="0"/>
          <w:i w:val="0"/>
          <w:szCs w:val="22"/>
          <w:lang w:val="cs-CZ"/>
        </w:rPr>
        <w:t xml:space="preserve">plnit Závazek veřejné služby z </w:t>
      </w:r>
      <w:r w:rsidR="00566A99" w:rsidRPr="00566A99">
        <w:rPr>
          <w:rFonts w:ascii="Times New Roman" w:hAnsi="Times New Roman"/>
          <w:b w:val="0"/>
          <w:i w:val="0"/>
          <w:szCs w:val="22"/>
          <w:lang w:val="cs-CZ"/>
        </w:rPr>
        <w:t>převážn</w:t>
      </w:r>
      <w:r w:rsidR="00B60B17">
        <w:rPr>
          <w:rFonts w:ascii="Times New Roman" w:hAnsi="Times New Roman"/>
          <w:b w:val="0"/>
          <w:i w:val="0"/>
          <w:szCs w:val="22"/>
          <w:lang w:val="cs-CZ"/>
        </w:rPr>
        <w:t>é</w:t>
      </w:r>
      <w:r w:rsidR="00566A99" w:rsidRPr="00566A99">
        <w:rPr>
          <w:rFonts w:ascii="Times New Roman" w:hAnsi="Times New Roman"/>
          <w:b w:val="0"/>
          <w:i w:val="0"/>
          <w:szCs w:val="22"/>
          <w:lang w:val="cs-CZ"/>
        </w:rPr>
        <w:t xml:space="preserve"> část</w:t>
      </w:r>
      <w:r w:rsidR="00B60B17">
        <w:rPr>
          <w:rFonts w:ascii="Times New Roman" w:hAnsi="Times New Roman"/>
          <w:b w:val="0"/>
          <w:i w:val="0"/>
          <w:szCs w:val="22"/>
          <w:lang w:val="cs-CZ"/>
        </w:rPr>
        <w:t>i</w:t>
      </w:r>
      <w:r w:rsidR="00566A99" w:rsidRPr="00566A99">
        <w:rPr>
          <w:rFonts w:ascii="Times New Roman" w:hAnsi="Times New Roman"/>
          <w:b w:val="0"/>
          <w:i w:val="0"/>
          <w:szCs w:val="22"/>
          <w:lang w:val="cs-CZ"/>
        </w:rPr>
        <w:t xml:space="preserve"> sám</w:t>
      </w:r>
      <w:r w:rsidR="00B60B17">
        <w:rPr>
          <w:rFonts w:ascii="Times New Roman" w:hAnsi="Times New Roman"/>
          <w:b w:val="0"/>
          <w:i w:val="0"/>
          <w:szCs w:val="22"/>
          <w:lang w:val="cs-CZ"/>
        </w:rPr>
        <w:t xml:space="preserve">. </w:t>
      </w:r>
      <w:r w:rsidR="00B60B17" w:rsidRPr="00B60B17">
        <w:rPr>
          <w:rFonts w:ascii="Times New Roman" w:hAnsi="Times New Roman"/>
          <w:b w:val="0"/>
          <w:i w:val="0"/>
          <w:szCs w:val="22"/>
          <w:lang w:val="cs-CZ"/>
        </w:rPr>
        <w:t xml:space="preserve">Za převážnou část </w:t>
      </w:r>
      <w:r w:rsidR="00B60B17">
        <w:rPr>
          <w:rFonts w:ascii="Times New Roman" w:hAnsi="Times New Roman"/>
          <w:b w:val="0"/>
          <w:i w:val="0"/>
          <w:szCs w:val="22"/>
          <w:lang w:val="cs-CZ"/>
        </w:rPr>
        <w:t>se</w:t>
      </w:r>
      <w:r w:rsidR="00B60B17" w:rsidRPr="00B60B17">
        <w:rPr>
          <w:rFonts w:ascii="Times New Roman" w:hAnsi="Times New Roman"/>
          <w:b w:val="0"/>
          <w:i w:val="0"/>
          <w:szCs w:val="22"/>
          <w:lang w:val="cs-CZ"/>
        </w:rPr>
        <w:t xml:space="preserve"> považuje alespoň 80 % ujetých vlakových kilometrů </w:t>
      </w:r>
      <w:r w:rsidR="00B60B17">
        <w:rPr>
          <w:rFonts w:ascii="Times New Roman" w:hAnsi="Times New Roman"/>
          <w:b w:val="0"/>
          <w:i w:val="0"/>
          <w:szCs w:val="22"/>
          <w:lang w:val="cs-CZ"/>
        </w:rPr>
        <w:t xml:space="preserve">dle </w:t>
      </w:r>
      <w:r w:rsidR="0052482C">
        <w:rPr>
          <w:rFonts w:ascii="Times New Roman" w:hAnsi="Times New Roman"/>
          <w:b w:val="0"/>
          <w:i w:val="0"/>
          <w:szCs w:val="22"/>
          <w:lang w:val="cs-CZ"/>
        </w:rPr>
        <w:t>Jízdních řádů</w:t>
      </w:r>
      <w:r w:rsidR="00B60B17">
        <w:rPr>
          <w:rFonts w:ascii="Times New Roman" w:hAnsi="Times New Roman"/>
          <w:b w:val="0"/>
          <w:i w:val="0"/>
          <w:szCs w:val="22"/>
          <w:lang w:val="cs-CZ"/>
        </w:rPr>
        <w:t>.</w:t>
      </w:r>
      <w:r w:rsidRPr="00AD17DF">
        <w:rPr>
          <w:rFonts w:ascii="Times New Roman" w:hAnsi="Times New Roman"/>
          <w:b w:val="0"/>
          <w:i w:val="0"/>
          <w:szCs w:val="22"/>
          <w:lang w:val="cs-CZ"/>
        </w:rPr>
        <w:t xml:space="preserve"> </w:t>
      </w:r>
      <w:bookmarkStart w:id="64" w:name="_Ref274700062"/>
      <w:r w:rsidR="000D015C" w:rsidRPr="00AD17DF">
        <w:rPr>
          <w:rFonts w:ascii="Times New Roman" w:hAnsi="Times New Roman"/>
          <w:b w:val="0"/>
          <w:i w:val="0"/>
          <w:szCs w:val="22"/>
          <w:lang w:val="cs-CZ"/>
        </w:rPr>
        <w:t>Nesplní</w:t>
      </w:r>
      <w:r w:rsidR="00B60B17">
        <w:rPr>
          <w:rFonts w:ascii="Times New Roman" w:hAnsi="Times New Roman"/>
          <w:b w:val="0"/>
          <w:i w:val="0"/>
          <w:szCs w:val="22"/>
          <w:lang w:val="cs-CZ"/>
        </w:rPr>
        <w:noBreakHyphen/>
      </w:r>
      <w:r w:rsidR="000D015C" w:rsidRPr="00AD17DF">
        <w:rPr>
          <w:rFonts w:ascii="Times New Roman" w:hAnsi="Times New Roman"/>
          <w:b w:val="0"/>
          <w:i w:val="0"/>
          <w:szCs w:val="22"/>
          <w:lang w:val="cs-CZ"/>
        </w:rPr>
        <w:t>li Dopravce svou povinnost, je povinen zaplatit Objednateli smluvní pokutu ve výši 500.000,- Kč</w:t>
      </w:r>
      <w:r w:rsidR="0025590F" w:rsidRPr="00AD17DF">
        <w:rPr>
          <w:rFonts w:ascii="Times New Roman" w:hAnsi="Times New Roman"/>
          <w:b w:val="0"/>
          <w:i w:val="0"/>
          <w:szCs w:val="22"/>
          <w:lang w:val="cs-CZ"/>
        </w:rPr>
        <w:t>,</w:t>
      </w:r>
      <w:r w:rsidR="004D16F9" w:rsidRPr="00AD17DF">
        <w:rPr>
          <w:rFonts w:ascii="Times New Roman" w:hAnsi="Times New Roman"/>
          <w:b w:val="0"/>
          <w:i w:val="0"/>
          <w:szCs w:val="22"/>
          <w:lang w:val="cs-CZ"/>
        </w:rPr>
        <w:t xml:space="preserve"> </w:t>
      </w:r>
      <w:r w:rsidR="0025590F" w:rsidRPr="00AD17DF">
        <w:rPr>
          <w:rFonts w:ascii="Times New Roman" w:hAnsi="Times New Roman"/>
          <w:b w:val="0"/>
          <w:i w:val="0"/>
          <w:szCs w:val="22"/>
          <w:lang w:val="cs-CZ"/>
        </w:rPr>
        <w:t xml:space="preserve">a to </w:t>
      </w:r>
      <w:r w:rsidR="00730BBC" w:rsidRPr="00AD17DF">
        <w:rPr>
          <w:rFonts w:ascii="Times New Roman" w:hAnsi="Times New Roman"/>
          <w:b w:val="0"/>
          <w:i w:val="0"/>
          <w:szCs w:val="22"/>
          <w:lang w:val="cs-CZ"/>
        </w:rPr>
        <w:t xml:space="preserve">za každé </w:t>
      </w:r>
      <w:r w:rsidR="0052482C">
        <w:rPr>
          <w:rFonts w:ascii="Times New Roman" w:hAnsi="Times New Roman"/>
          <w:b w:val="0"/>
          <w:i w:val="0"/>
          <w:szCs w:val="22"/>
          <w:lang w:val="cs-CZ"/>
        </w:rPr>
        <w:t xml:space="preserve">započaté procento </w:t>
      </w:r>
      <w:r w:rsidR="0052482C" w:rsidRPr="00B60B17">
        <w:rPr>
          <w:rFonts w:ascii="Times New Roman" w:hAnsi="Times New Roman"/>
          <w:b w:val="0"/>
          <w:i w:val="0"/>
          <w:szCs w:val="22"/>
          <w:lang w:val="cs-CZ"/>
        </w:rPr>
        <w:t xml:space="preserve">ujetých vlakových kilometrů </w:t>
      </w:r>
      <w:r w:rsidR="0052482C">
        <w:rPr>
          <w:rFonts w:ascii="Times New Roman" w:hAnsi="Times New Roman"/>
          <w:b w:val="0"/>
          <w:i w:val="0"/>
          <w:szCs w:val="22"/>
          <w:lang w:val="cs-CZ"/>
        </w:rPr>
        <w:t xml:space="preserve">dle Jízdních řádů </w:t>
      </w:r>
      <w:r w:rsidR="005716DB">
        <w:rPr>
          <w:rFonts w:ascii="Times New Roman" w:hAnsi="Times New Roman"/>
          <w:b w:val="0"/>
          <w:i w:val="0"/>
          <w:szCs w:val="22"/>
          <w:lang w:val="cs-CZ"/>
        </w:rPr>
        <w:t xml:space="preserve">poddodavatelem </w:t>
      </w:r>
      <w:r w:rsidR="0052482C">
        <w:rPr>
          <w:rFonts w:ascii="Times New Roman" w:hAnsi="Times New Roman"/>
          <w:b w:val="0"/>
          <w:i w:val="0"/>
          <w:szCs w:val="22"/>
          <w:lang w:val="cs-CZ"/>
        </w:rPr>
        <w:t xml:space="preserve">nad rámec maximální </w:t>
      </w:r>
      <w:r w:rsidR="005716DB">
        <w:rPr>
          <w:rFonts w:ascii="Times New Roman" w:hAnsi="Times New Roman"/>
          <w:b w:val="0"/>
          <w:i w:val="0"/>
          <w:szCs w:val="22"/>
          <w:lang w:val="cs-CZ"/>
        </w:rPr>
        <w:t>povolené výše</w:t>
      </w:r>
      <w:r w:rsidR="000D015C" w:rsidRPr="00AD17DF">
        <w:rPr>
          <w:rFonts w:ascii="Times New Roman" w:hAnsi="Times New Roman"/>
          <w:b w:val="0"/>
          <w:i w:val="0"/>
          <w:szCs w:val="22"/>
          <w:lang w:val="cs-CZ"/>
        </w:rPr>
        <w:t>.</w:t>
      </w:r>
    </w:p>
    <w:p w14:paraId="1E1BD35E" w14:textId="231405C2" w:rsidR="006870CA" w:rsidRPr="00AD17DF" w:rsidRDefault="00CE791C" w:rsidP="00B5299C">
      <w:pPr>
        <w:pStyle w:val="Nadpis1"/>
        <w:rPr>
          <w:rFonts w:cs="Times New Roman"/>
          <w:szCs w:val="22"/>
        </w:rPr>
      </w:pPr>
      <w:r w:rsidRPr="00AD17DF">
        <w:rPr>
          <w:rFonts w:cs="Times New Roman"/>
          <w:szCs w:val="22"/>
        </w:rPr>
        <w:tab/>
        <w:t>D</w:t>
      </w:r>
      <w:r w:rsidR="006870CA" w:rsidRPr="00AD17DF">
        <w:rPr>
          <w:rFonts w:cs="Times New Roman"/>
          <w:szCs w:val="22"/>
        </w:rPr>
        <w:t>oba plnění závazku</w:t>
      </w:r>
      <w:bookmarkEnd w:id="64"/>
      <w:r w:rsidR="00E40D5F" w:rsidRPr="00AD17DF">
        <w:rPr>
          <w:rFonts w:cs="Times New Roman"/>
          <w:szCs w:val="22"/>
        </w:rPr>
        <w:t xml:space="preserve"> A UKONČENÍ SMLOUVY</w:t>
      </w:r>
    </w:p>
    <w:p w14:paraId="2C887FB0" w14:textId="579F60B6" w:rsidR="00264205" w:rsidRPr="00AD17DF" w:rsidRDefault="00E16798" w:rsidP="0071643F">
      <w:pPr>
        <w:pStyle w:val="Clanek11"/>
        <w:widowControl/>
        <w:ind w:left="709" w:hanging="709"/>
        <w:rPr>
          <w:rFonts w:ascii="Times New Roman" w:hAnsi="Times New Roman"/>
          <w:b w:val="0"/>
          <w:i w:val="0"/>
          <w:szCs w:val="22"/>
          <w:lang w:val="cs-CZ"/>
        </w:rPr>
      </w:pPr>
      <w:bookmarkStart w:id="65" w:name="_Ref274700075"/>
      <w:r w:rsidRPr="00AD17DF">
        <w:rPr>
          <w:rFonts w:ascii="Times New Roman" w:hAnsi="Times New Roman"/>
          <w:b w:val="0"/>
          <w:i w:val="0"/>
          <w:szCs w:val="22"/>
          <w:lang w:val="cs-CZ"/>
        </w:rPr>
        <w:t>Z</w:t>
      </w:r>
      <w:r w:rsidR="006870CA" w:rsidRPr="00AD17DF">
        <w:rPr>
          <w:rFonts w:ascii="Times New Roman" w:hAnsi="Times New Roman"/>
          <w:b w:val="0"/>
          <w:i w:val="0"/>
          <w:szCs w:val="22"/>
          <w:lang w:val="cs-CZ"/>
        </w:rPr>
        <w:t xml:space="preserve">ávazek veřejné služby dle této </w:t>
      </w:r>
      <w:r w:rsidR="00A22E0E"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 xml:space="preserve">mlouvy se </w:t>
      </w:r>
      <w:r w:rsidR="001B5D3F"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e zavazuje plnit po dobu od </w:t>
      </w:r>
      <w:r w:rsidR="00580046" w:rsidRPr="00AD17DF">
        <w:rPr>
          <w:rFonts w:ascii="Times New Roman" w:hAnsi="Times New Roman"/>
          <w:b w:val="0"/>
          <w:i w:val="0"/>
          <w:szCs w:val="22"/>
          <w:lang w:val="cs-CZ"/>
        </w:rPr>
        <w:t xml:space="preserve">Zahájení provozu </w:t>
      </w:r>
      <w:r w:rsidR="0051490C" w:rsidRPr="00AD17DF">
        <w:rPr>
          <w:rFonts w:ascii="Times New Roman" w:hAnsi="Times New Roman"/>
          <w:b w:val="0"/>
          <w:i w:val="0"/>
          <w:szCs w:val="22"/>
          <w:lang w:val="cs-CZ"/>
        </w:rPr>
        <w:t xml:space="preserve">do dne předcházejícího termínu celostátní změny jízdních řádů v prosinci </w:t>
      </w:r>
      <w:r w:rsidR="000C69C8" w:rsidRPr="00AD17DF">
        <w:rPr>
          <w:rFonts w:ascii="Times New Roman" w:hAnsi="Times New Roman"/>
          <w:b w:val="0"/>
          <w:i w:val="0"/>
          <w:szCs w:val="22"/>
          <w:lang w:val="cs-CZ"/>
        </w:rPr>
        <w:t>20</w:t>
      </w:r>
      <w:r w:rsidR="000C69C8">
        <w:rPr>
          <w:rFonts w:ascii="Times New Roman" w:hAnsi="Times New Roman"/>
          <w:b w:val="0"/>
          <w:i w:val="0"/>
          <w:szCs w:val="22"/>
          <w:lang w:val="cs-CZ"/>
        </w:rPr>
        <w:t>34</w:t>
      </w:r>
      <w:r w:rsidR="003119ED">
        <w:rPr>
          <w:rFonts w:ascii="Times New Roman" w:hAnsi="Times New Roman"/>
          <w:b w:val="0"/>
          <w:i w:val="0"/>
          <w:szCs w:val="22"/>
          <w:lang w:val="cs-CZ"/>
        </w:rPr>
        <w:t xml:space="preserve">, </w:t>
      </w:r>
      <w:r w:rsidR="003119ED" w:rsidRPr="003119ED">
        <w:rPr>
          <w:rFonts w:ascii="Times New Roman" w:hAnsi="Times New Roman"/>
          <w:b w:val="0"/>
          <w:i w:val="0"/>
          <w:szCs w:val="22"/>
          <w:lang w:val="cs-CZ"/>
        </w:rPr>
        <w:t>resp. u přespůlnočních vlaků vyjíždějících dne 09.12.2034 až do ukončení jejich jízdy</w:t>
      </w:r>
      <w:r w:rsidR="00455381" w:rsidRPr="00AD17DF">
        <w:rPr>
          <w:rFonts w:ascii="Times New Roman" w:hAnsi="Times New Roman"/>
          <w:b w:val="0"/>
          <w:i w:val="0"/>
          <w:szCs w:val="22"/>
          <w:lang w:val="cs-CZ"/>
        </w:rPr>
        <w:t>.</w:t>
      </w:r>
      <w:r w:rsidR="0051490C" w:rsidRPr="00AD17DF">
        <w:rPr>
          <w:rFonts w:ascii="Times New Roman" w:hAnsi="Times New Roman"/>
          <w:b w:val="0"/>
          <w:i w:val="0"/>
          <w:szCs w:val="22"/>
          <w:lang w:val="cs-CZ"/>
        </w:rPr>
        <w:t xml:space="preserve"> </w:t>
      </w:r>
      <w:r w:rsidR="00850667" w:rsidRPr="00AD17DF">
        <w:rPr>
          <w:rFonts w:ascii="Times New Roman" w:hAnsi="Times New Roman"/>
          <w:b w:val="0"/>
          <w:i w:val="0"/>
          <w:szCs w:val="22"/>
          <w:lang w:val="cs-CZ"/>
        </w:rPr>
        <w:t>Povinnosti vyplývající z této Smlouvy, jež je nutno splnit již před Zahájením provozu</w:t>
      </w:r>
      <w:r w:rsidR="00F94B37" w:rsidRPr="00AD17DF">
        <w:rPr>
          <w:rFonts w:ascii="Times New Roman" w:hAnsi="Times New Roman"/>
          <w:b w:val="0"/>
          <w:i w:val="0"/>
          <w:szCs w:val="22"/>
          <w:lang w:val="cs-CZ"/>
        </w:rPr>
        <w:t>,</w:t>
      </w:r>
      <w:r w:rsidR="00850667" w:rsidRPr="00AD17DF">
        <w:rPr>
          <w:rFonts w:ascii="Times New Roman" w:hAnsi="Times New Roman"/>
          <w:b w:val="0"/>
          <w:i w:val="0"/>
          <w:szCs w:val="22"/>
          <w:lang w:val="cs-CZ"/>
        </w:rPr>
        <w:t xml:space="preserve"> je Dopravce povinen plnit již ode dne </w:t>
      </w:r>
      <w:r w:rsidR="00A22E0E" w:rsidRPr="00AD17DF">
        <w:rPr>
          <w:rFonts w:ascii="Times New Roman" w:hAnsi="Times New Roman"/>
          <w:b w:val="0"/>
          <w:i w:val="0"/>
          <w:szCs w:val="22"/>
          <w:lang w:val="cs-CZ"/>
        </w:rPr>
        <w:t>stanoveného v této</w:t>
      </w:r>
      <w:r w:rsidR="00850667" w:rsidRPr="00AD17DF">
        <w:rPr>
          <w:rFonts w:ascii="Times New Roman" w:hAnsi="Times New Roman"/>
          <w:b w:val="0"/>
          <w:i w:val="0"/>
          <w:szCs w:val="22"/>
          <w:lang w:val="cs-CZ"/>
        </w:rPr>
        <w:t xml:space="preserve"> Smlouv</w:t>
      </w:r>
      <w:r w:rsidR="00A22E0E" w:rsidRPr="00AD17DF">
        <w:rPr>
          <w:rFonts w:ascii="Times New Roman" w:hAnsi="Times New Roman"/>
          <w:b w:val="0"/>
          <w:i w:val="0"/>
          <w:szCs w:val="22"/>
          <w:lang w:val="cs-CZ"/>
        </w:rPr>
        <w:t>ě</w:t>
      </w:r>
      <w:r w:rsidR="00850667" w:rsidRPr="00AD17DF">
        <w:rPr>
          <w:rFonts w:ascii="Times New Roman" w:hAnsi="Times New Roman"/>
          <w:b w:val="0"/>
          <w:i w:val="0"/>
          <w:szCs w:val="22"/>
          <w:lang w:val="cs-CZ"/>
        </w:rPr>
        <w:t>.</w:t>
      </w:r>
      <w:bookmarkEnd w:id="65"/>
      <w:r w:rsidR="00455381" w:rsidRPr="00AD17DF">
        <w:rPr>
          <w:rFonts w:ascii="Times New Roman" w:hAnsi="Times New Roman"/>
          <w:b w:val="0"/>
          <w:i w:val="0"/>
          <w:szCs w:val="22"/>
          <w:lang w:val="cs-CZ"/>
        </w:rPr>
        <w:t xml:space="preserve"> </w:t>
      </w:r>
    </w:p>
    <w:p w14:paraId="44C43E86" w14:textId="4AD0B996" w:rsidR="00264205" w:rsidRPr="00AD17DF" w:rsidRDefault="00A22E0E"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Tato Smlouva končí</w:t>
      </w:r>
      <w:r w:rsidR="006870CA" w:rsidRPr="00AD17DF">
        <w:rPr>
          <w:rFonts w:ascii="Times New Roman" w:hAnsi="Times New Roman"/>
          <w:b w:val="0"/>
          <w:i w:val="0"/>
          <w:szCs w:val="22"/>
          <w:lang w:val="cs-CZ"/>
        </w:rPr>
        <w:t>:</w:t>
      </w:r>
    </w:p>
    <w:p w14:paraId="379F677B" w14:textId="2AC19E48" w:rsidR="006870CA" w:rsidRPr="00AD17DF" w:rsidRDefault="006870CA" w:rsidP="0071643F">
      <w:pPr>
        <w:pStyle w:val="Claneka"/>
        <w:widowControl/>
        <w:tabs>
          <w:tab w:val="num" w:pos="1276"/>
          <w:tab w:val="num" w:pos="1309"/>
        </w:tabs>
        <w:ind w:left="1134"/>
        <w:rPr>
          <w:szCs w:val="22"/>
        </w:rPr>
      </w:pPr>
      <w:r w:rsidRPr="00AD17DF">
        <w:rPr>
          <w:szCs w:val="22"/>
        </w:rPr>
        <w:t>uplynutím doby stanovené v odst</w:t>
      </w:r>
      <w:r w:rsidR="00FA57A9" w:rsidRPr="00AD17DF">
        <w:rPr>
          <w:szCs w:val="22"/>
        </w:rPr>
        <w:t>av</w:t>
      </w:r>
      <w:r w:rsidR="00E40D5F" w:rsidRPr="00AD17DF">
        <w:rPr>
          <w:szCs w:val="22"/>
        </w:rPr>
        <w:t>ci</w:t>
      </w:r>
      <w:r w:rsidRPr="00AD17DF">
        <w:rPr>
          <w:szCs w:val="22"/>
        </w:rPr>
        <w:t xml:space="preserve"> </w:t>
      </w:r>
      <w:r w:rsidR="009E7DC0" w:rsidRPr="00AD17DF">
        <w:rPr>
          <w:szCs w:val="22"/>
        </w:rPr>
        <w:fldChar w:fldCharType="begin"/>
      </w:r>
      <w:r w:rsidR="003D7B9B" w:rsidRPr="00AD17DF">
        <w:rPr>
          <w:szCs w:val="22"/>
        </w:rPr>
        <w:instrText xml:space="preserve"> REF _Ref274700075 \r \h  \* MERGEFORMAT </w:instrText>
      </w:r>
      <w:r w:rsidR="009E7DC0" w:rsidRPr="00AD17DF">
        <w:rPr>
          <w:szCs w:val="22"/>
        </w:rPr>
      </w:r>
      <w:r w:rsidR="009E7DC0" w:rsidRPr="00AD17DF">
        <w:rPr>
          <w:szCs w:val="22"/>
        </w:rPr>
        <w:fldChar w:fldCharType="separate"/>
      </w:r>
      <w:r w:rsidR="00AB4BD3">
        <w:rPr>
          <w:szCs w:val="22"/>
        </w:rPr>
        <w:t>13.1</w:t>
      </w:r>
      <w:r w:rsidR="009E7DC0" w:rsidRPr="00AD17DF">
        <w:rPr>
          <w:szCs w:val="22"/>
        </w:rPr>
        <w:fldChar w:fldCharType="end"/>
      </w:r>
      <w:r w:rsidR="00A22E0E" w:rsidRPr="00AD17DF">
        <w:rPr>
          <w:szCs w:val="22"/>
        </w:rPr>
        <w:t xml:space="preserve"> </w:t>
      </w:r>
      <w:r w:rsidRPr="00AD17DF">
        <w:rPr>
          <w:szCs w:val="22"/>
        </w:rPr>
        <w:t xml:space="preserve">této </w:t>
      </w:r>
      <w:r w:rsidR="00F609CF" w:rsidRPr="00AD17DF">
        <w:rPr>
          <w:szCs w:val="22"/>
        </w:rPr>
        <w:t>S</w:t>
      </w:r>
      <w:r w:rsidRPr="00AD17DF">
        <w:rPr>
          <w:szCs w:val="22"/>
        </w:rPr>
        <w:t>mlouvy,</w:t>
      </w:r>
    </w:p>
    <w:p w14:paraId="7951BA7D" w14:textId="52627740" w:rsidR="006870CA" w:rsidRPr="00AD17DF" w:rsidRDefault="006870CA" w:rsidP="0071643F">
      <w:pPr>
        <w:pStyle w:val="Claneka"/>
        <w:widowControl/>
        <w:tabs>
          <w:tab w:val="num" w:pos="1276"/>
          <w:tab w:val="num" w:pos="1309"/>
        </w:tabs>
        <w:ind w:left="1134"/>
        <w:rPr>
          <w:szCs w:val="22"/>
        </w:rPr>
      </w:pPr>
      <w:r w:rsidRPr="00AD17DF">
        <w:rPr>
          <w:szCs w:val="22"/>
        </w:rPr>
        <w:t xml:space="preserve">písemnou dohodou obou </w:t>
      </w:r>
      <w:r w:rsidR="00197472">
        <w:rPr>
          <w:szCs w:val="22"/>
        </w:rPr>
        <w:t>S</w:t>
      </w:r>
      <w:r w:rsidRPr="00AD17DF">
        <w:rPr>
          <w:szCs w:val="22"/>
        </w:rPr>
        <w:t>tran,</w:t>
      </w:r>
    </w:p>
    <w:p w14:paraId="4F6C4153" w14:textId="3E7A56BD" w:rsidR="006870CA" w:rsidRPr="00AD17DF" w:rsidRDefault="00CE3321" w:rsidP="0071643F">
      <w:pPr>
        <w:pStyle w:val="Claneka"/>
        <w:widowControl/>
        <w:tabs>
          <w:tab w:val="num" w:pos="1276"/>
          <w:tab w:val="num" w:pos="1309"/>
        </w:tabs>
        <w:ind w:left="1134"/>
        <w:rPr>
          <w:szCs w:val="22"/>
        </w:rPr>
      </w:pPr>
      <w:r w:rsidRPr="00AD17DF">
        <w:rPr>
          <w:szCs w:val="22"/>
        </w:rPr>
        <w:t>uplynutím výpovědní doby v případě uplatnění výpovědi</w:t>
      </w:r>
      <w:r w:rsidR="006870CA" w:rsidRPr="00AD17DF">
        <w:rPr>
          <w:szCs w:val="22"/>
        </w:rPr>
        <w:t xml:space="preserve"> </w:t>
      </w:r>
      <w:r w:rsidR="008E51EE" w:rsidRPr="00AD17DF">
        <w:rPr>
          <w:szCs w:val="22"/>
        </w:rPr>
        <w:t>Objednatele</w:t>
      </w:r>
      <w:r w:rsidR="006870CA" w:rsidRPr="00AD17DF">
        <w:rPr>
          <w:szCs w:val="22"/>
        </w:rPr>
        <w:t>,</w:t>
      </w:r>
    </w:p>
    <w:p w14:paraId="0712E6FF" w14:textId="446C88CF" w:rsidR="006870CA" w:rsidRPr="00AD17DF" w:rsidRDefault="002B49B2" w:rsidP="0071643F">
      <w:pPr>
        <w:pStyle w:val="Claneka"/>
        <w:widowControl/>
        <w:tabs>
          <w:tab w:val="num" w:pos="1276"/>
          <w:tab w:val="num" w:pos="1309"/>
        </w:tabs>
        <w:ind w:left="1134"/>
        <w:rPr>
          <w:szCs w:val="22"/>
        </w:rPr>
      </w:pPr>
      <w:r w:rsidRPr="00AD17DF">
        <w:rPr>
          <w:szCs w:val="22"/>
        </w:rPr>
        <w:t>okamžikem, kdy bude</w:t>
      </w:r>
      <w:r w:rsidR="006870CA" w:rsidRPr="00AD17DF">
        <w:rPr>
          <w:szCs w:val="22"/>
        </w:rPr>
        <w:t xml:space="preserve"> </w:t>
      </w:r>
      <w:r w:rsidR="00CE3321" w:rsidRPr="00AD17DF">
        <w:rPr>
          <w:szCs w:val="22"/>
        </w:rPr>
        <w:t>D</w:t>
      </w:r>
      <w:r w:rsidR="006870CA" w:rsidRPr="00AD17DF">
        <w:rPr>
          <w:szCs w:val="22"/>
        </w:rPr>
        <w:t>opravc</w:t>
      </w:r>
      <w:r w:rsidRPr="00AD17DF">
        <w:rPr>
          <w:szCs w:val="22"/>
        </w:rPr>
        <w:t xml:space="preserve">i pro neplnění stanovených povinností odejmuto jakékoliv oprávnění potřebné pro provozování </w:t>
      </w:r>
      <w:r w:rsidR="00FC08F6" w:rsidRPr="00AD17DF">
        <w:rPr>
          <w:szCs w:val="22"/>
        </w:rPr>
        <w:t xml:space="preserve">železniční osobní </w:t>
      </w:r>
      <w:r w:rsidRPr="00AD17DF">
        <w:rPr>
          <w:szCs w:val="22"/>
        </w:rPr>
        <w:t>dopravy</w:t>
      </w:r>
      <w:r w:rsidR="00F609CF" w:rsidRPr="00AD17DF">
        <w:rPr>
          <w:szCs w:val="22"/>
        </w:rPr>
        <w:t>,</w:t>
      </w:r>
      <w:r w:rsidR="006870CA" w:rsidRPr="00AD17DF">
        <w:rPr>
          <w:szCs w:val="22"/>
        </w:rPr>
        <w:t xml:space="preserve"> kter</w:t>
      </w:r>
      <w:r w:rsidR="000B7BEF" w:rsidRPr="00AD17DF">
        <w:rPr>
          <w:szCs w:val="22"/>
        </w:rPr>
        <w:t>é</w:t>
      </w:r>
      <w:r w:rsidR="006870CA" w:rsidRPr="00AD17DF">
        <w:rPr>
          <w:szCs w:val="22"/>
        </w:rPr>
        <w:t xml:space="preserve"> je </w:t>
      </w:r>
      <w:r w:rsidR="00F609CF" w:rsidRPr="00AD17DF">
        <w:rPr>
          <w:szCs w:val="22"/>
        </w:rPr>
        <w:t>nutné pro plnění závazků dle této Smlouvy</w:t>
      </w:r>
      <w:r w:rsidR="000B7BEF" w:rsidRPr="00AD17DF">
        <w:rPr>
          <w:szCs w:val="22"/>
        </w:rPr>
        <w:t>,</w:t>
      </w:r>
    </w:p>
    <w:p w14:paraId="7B346FF1" w14:textId="37AF1A1D" w:rsidR="006870CA" w:rsidRPr="00AD17DF" w:rsidRDefault="006870CA" w:rsidP="0071643F">
      <w:pPr>
        <w:pStyle w:val="Claneka"/>
        <w:widowControl/>
        <w:tabs>
          <w:tab w:val="num" w:pos="1276"/>
          <w:tab w:val="num" w:pos="1309"/>
        </w:tabs>
        <w:ind w:left="1134"/>
        <w:rPr>
          <w:szCs w:val="22"/>
        </w:rPr>
      </w:pPr>
      <w:r w:rsidRPr="00AD17DF">
        <w:rPr>
          <w:szCs w:val="22"/>
        </w:rPr>
        <w:t xml:space="preserve">odstoupením od této </w:t>
      </w:r>
      <w:r w:rsidR="00F609CF" w:rsidRPr="00AD17DF">
        <w:rPr>
          <w:szCs w:val="22"/>
        </w:rPr>
        <w:t>S</w:t>
      </w:r>
      <w:r w:rsidRPr="00AD17DF">
        <w:rPr>
          <w:szCs w:val="22"/>
        </w:rPr>
        <w:t>mlouvy</w:t>
      </w:r>
      <w:r w:rsidR="004C6B62">
        <w:rPr>
          <w:szCs w:val="22"/>
        </w:rPr>
        <w:t>.</w:t>
      </w:r>
    </w:p>
    <w:p w14:paraId="095C2EA4" w14:textId="22B15CF5" w:rsidR="00264205" w:rsidRPr="00AD17DF" w:rsidRDefault="00F7350B"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povinen po dobu trvání Smlouvy disponovat veškerými oprávněními, která jsou v kterémkoli okamžiku trvání Smlouvy potřebná pro </w:t>
      </w:r>
      <w:r w:rsidR="00FC08F6" w:rsidRPr="00AD17DF">
        <w:rPr>
          <w:rFonts w:ascii="Times New Roman" w:hAnsi="Times New Roman"/>
          <w:b w:val="0"/>
          <w:i w:val="0"/>
          <w:szCs w:val="22"/>
          <w:lang w:val="cs-CZ"/>
        </w:rPr>
        <w:t>plnění Závazku veřejné služby</w:t>
      </w:r>
      <w:r w:rsidR="00D22C55" w:rsidRPr="00AD17DF">
        <w:rPr>
          <w:rFonts w:ascii="Times New Roman" w:hAnsi="Times New Roman"/>
          <w:b w:val="0"/>
          <w:i w:val="0"/>
          <w:szCs w:val="22"/>
          <w:lang w:val="cs-CZ"/>
        </w:rPr>
        <w:t xml:space="preserve"> dle této </w:t>
      </w:r>
      <w:r w:rsidR="00197472">
        <w:rPr>
          <w:rFonts w:ascii="Times New Roman" w:hAnsi="Times New Roman"/>
          <w:b w:val="0"/>
          <w:i w:val="0"/>
          <w:szCs w:val="22"/>
          <w:lang w:val="cs-CZ"/>
        </w:rPr>
        <w:t>S</w:t>
      </w:r>
      <w:r w:rsidR="00D22C55" w:rsidRPr="00AD17DF">
        <w:rPr>
          <w:rFonts w:ascii="Times New Roman" w:hAnsi="Times New Roman"/>
          <w:b w:val="0"/>
          <w:i w:val="0"/>
          <w:szCs w:val="22"/>
          <w:lang w:val="cs-CZ"/>
        </w:rPr>
        <w:t>mlouvy</w:t>
      </w:r>
      <w:r w:rsidRPr="00AD17DF">
        <w:rPr>
          <w:rFonts w:ascii="Times New Roman" w:hAnsi="Times New Roman"/>
          <w:b w:val="0"/>
          <w:i w:val="0"/>
          <w:szCs w:val="22"/>
          <w:lang w:val="cs-CZ"/>
        </w:rPr>
        <w:t>. V </w:t>
      </w:r>
      <w:r w:rsidR="00CF6B33" w:rsidRPr="00AD17DF">
        <w:rPr>
          <w:rFonts w:ascii="Times New Roman" w:hAnsi="Times New Roman"/>
          <w:b w:val="0"/>
          <w:i w:val="0"/>
          <w:szCs w:val="22"/>
          <w:lang w:val="cs-CZ"/>
        </w:rPr>
        <w:t>případ</w:t>
      </w:r>
      <w:r w:rsidR="009E3044" w:rsidRPr="00AD17DF">
        <w:rPr>
          <w:rFonts w:ascii="Times New Roman" w:hAnsi="Times New Roman"/>
          <w:b w:val="0"/>
          <w:i w:val="0"/>
          <w:szCs w:val="22"/>
          <w:lang w:val="cs-CZ"/>
        </w:rPr>
        <w:t>ě</w:t>
      </w:r>
      <w:r w:rsidRPr="00AD17DF">
        <w:rPr>
          <w:rFonts w:ascii="Times New Roman" w:hAnsi="Times New Roman"/>
          <w:b w:val="0"/>
          <w:i w:val="0"/>
          <w:szCs w:val="22"/>
          <w:lang w:val="cs-CZ"/>
        </w:rPr>
        <w:t xml:space="preserve"> porušení této povinnosti </w:t>
      </w:r>
      <w:r w:rsidR="009E3044" w:rsidRPr="00AD17DF">
        <w:rPr>
          <w:rFonts w:ascii="Times New Roman" w:hAnsi="Times New Roman"/>
          <w:b w:val="0"/>
          <w:i w:val="0"/>
          <w:szCs w:val="22"/>
          <w:lang w:val="cs-CZ"/>
        </w:rPr>
        <w:t xml:space="preserve">je Dopravce povinen uhradit Objednateli smluvní pokutu ve výši </w:t>
      </w:r>
      <w:r w:rsidR="00ED3956">
        <w:rPr>
          <w:rFonts w:ascii="Times New Roman" w:hAnsi="Times New Roman"/>
          <w:b w:val="0"/>
          <w:i w:val="0"/>
          <w:szCs w:val="22"/>
          <w:lang w:val="cs-CZ"/>
        </w:rPr>
        <w:t>20</w:t>
      </w:r>
      <w:r w:rsidR="00AC7E31" w:rsidRPr="00AD17DF">
        <w:rPr>
          <w:rFonts w:ascii="Times New Roman" w:hAnsi="Times New Roman"/>
          <w:b w:val="0"/>
          <w:i w:val="0"/>
          <w:szCs w:val="22"/>
          <w:lang w:val="cs-CZ"/>
        </w:rPr>
        <w:t>.</w:t>
      </w:r>
      <w:r w:rsidR="009E3044" w:rsidRPr="00AD17DF">
        <w:rPr>
          <w:rFonts w:ascii="Times New Roman" w:hAnsi="Times New Roman"/>
          <w:b w:val="0"/>
          <w:i w:val="0"/>
          <w:szCs w:val="22"/>
          <w:lang w:val="cs-CZ"/>
        </w:rPr>
        <w:t>00</w:t>
      </w:r>
      <w:r w:rsidR="00AC7E31" w:rsidRPr="00AD17DF">
        <w:rPr>
          <w:rFonts w:ascii="Times New Roman" w:hAnsi="Times New Roman"/>
          <w:b w:val="0"/>
          <w:i w:val="0"/>
          <w:szCs w:val="22"/>
          <w:lang w:val="cs-CZ"/>
        </w:rPr>
        <w:t>0</w:t>
      </w:r>
      <w:r w:rsidR="009E3044" w:rsidRPr="00AD17DF">
        <w:rPr>
          <w:rFonts w:ascii="Times New Roman" w:hAnsi="Times New Roman"/>
          <w:b w:val="0"/>
          <w:i w:val="0"/>
          <w:szCs w:val="22"/>
          <w:lang w:val="cs-CZ"/>
        </w:rPr>
        <w:t>.000,- Kč.</w:t>
      </w:r>
    </w:p>
    <w:p w14:paraId="3868C00B" w14:textId="1734DE81" w:rsidR="00264205" w:rsidRPr="00AD17DF" w:rsidRDefault="00C35F6F" w:rsidP="0071643F">
      <w:pPr>
        <w:pStyle w:val="Clanek11"/>
        <w:widowControl/>
        <w:ind w:left="709" w:hanging="709"/>
        <w:rPr>
          <w:rFonts w:ascii="Times New Roman" w:hAnsi="Times New Roman"/>
          <w:b w:val="0"/>
          <w:i w:val="0"/>
          <w:szCs w:val="22"/>
          <w:lang w:val="cs-CZ"/>
        </w:rPr>
      </w:pPr>
      <w:bookmarkStart w:id="66" w:name="_Ref279968407"/>
      <w:r w:rsidRPr="00AD17DF">
        <w:rPr>
          <w:rFonts w:ascii="Times New Roman" w:hAnsi="Times New Roman"/>
          <w:b w:val="0"/>
          <w:i w:val="0"/>
          <w:szCs w:val="22"/>
          <w:lang w:val="cs-CZ"/>
        </w:rPr>
        <w:t xml:space="preserve">Objednatel je oprávněn </w:t>
      </w:r>
      <w:r w:rsidR="00DE2774" w:rsidRPr="00AD17DF">
        <w:rPr>
          <w:rFonts w:ascii="Times New Roman" w:hAnsi="Times New Roman"/>
          <w:b w:val="0"/>
          <w:i w:val="0"/>
          <w:szCs w:val="22"/>
          <w:lang w:val="cs-CZ"/>
        </w:rPr>
        <w:t>vypovědět tuto</w:t>
      </w:r>
      <w:r w:rsidR="006870CA" w:rsidRPr="00AD17DF">
        <w:rPr>
          <w:rFonts w:ascii="Times New Roman" w:hAnsi="Times New Roman"/>
          <w:b w:val="0"/>
          <w:i w:val="0"/>
          <w:szCs w:val="22"/>
          <w:lang w:val="cs-CZ"/>
        </w:rPr>
        <w:t xml:space="preserve"> </w:t>
      </w:r>
      <w:r w:rsidR="00F609CF"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w:t>
      </w:r>
      <w:r w:rsidR="00DE2774" w:rsidRPr="00AD17DF">
        <w:rPr>
          <w:rFonts w:ascii="Times New Roman" w:hAnsi="Times New Roman"/>
          <w:b w:val="0"/>
          <w:i w:val="0"/>
          <w:szCs w:val="22"/>
          <w:lang w:val="cs-CZ"/>
        </w:rPr>
        <w:t>u</w:t>
      </w:r>
      <w:r w:rsidR="006870CA"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v následujících případech:</w:t>
      </w:r>
      <w:bookmarkEnd w:id="66"/>
    </w:p>
    <w:p w14:paraId="259C4741" w14:textId="1EE136B1" w:rsidR="002D4718" w:rsidRPr="00AD17DF" w:rsidRDefault="002E609A" w:rsidP="0071643F">
      <w:pPr>
        <w:pStyle w:val="Claneka"/>
        <w:widowControl/>
        <w:tabs>
          <w:tab w:val="num" w:pos="1276"/>
          <w:tab w:val="num" w:pos="1309"/>
        </w:tabs>
        <w:ind w:left="1134"/>
        <w:rPr>
          <w:szCs w:val="22"/>
        </w:rPr>
      </w:pPr>
      <w:r w:rsidRPr="00AD17DF">
        <w:rPr>
          <w:szCs w:val="22"/>
        </w:rPr>
        <w:t xml:space="preserve">nastane-li situace </w:t>
      </w:r>
      <w:r w:rsidR="006870CA" w:rsidRPr="00AD17DF">
        <w:rPr>
          <w:szCs w:val="22"/>
        </w:rPr>
        <w:t xml:space="preserve">dle </w:t>
      </w:r>
      <w:r w:rsidR="00585D4B" w:rsidRPr="00AD17DF">
        <w:rPr>
          <w:szCs w:val="22"/>
        </w:rPr>
        <w:t xml:space="preserve">odst. </w:t>
      </w:r>
      <w:r w:rsidR="00585D4B" w:rsidRPr="00AD17DF">
        <w:rPr>
          <w:szCs w:val="22"/>
        </w:rPr>
        <w:fldChar w:fldCharType="begin"/>
      </w:r>
      <w:r w:rsidR="00585D4B" w:rsidRPr="00AD17DF">
        <w:rPr>
          <w:szCs w:val="22"/>
        </w:rPr>
        <w:instrText xml:space="preserve"> REF _Ref497373836 \r \h  \* MERGEFORMAT </w:instrText>
      </w:r>
      <w:r w:rsidR="00585D4B" w:rsidRPr="00AD17DF">
        <w:rPr>
          <w:szCs w:val="22"/>
        </w:rPr>
      </w:r>
      <w:r w:rsidR="00585D4B" w:rsidRPr="00AD17DF">
        <w:rPr>
          <w:szCs w:val="22"/>
        </w:rPr>
        <w:fldChar w:fldCharType="separate"/>
      </w:r>
      <w:r w:rsidR="00AB4BD3">
        <w:rPr>
          <w:szCs w:val="22"/>
        </w:rPr>
        <w:t>6.</w:t>
      </w:r>
      <w:r w:rsidR="00C0726B">
        <w:rPr>
          <w:szCs w:val="22"/>
        </w:rPr>
        <w:t>1</w:t>
      </w:r>
      <w:r w:rsidR="00C0726B">
        <w:rPr>
          <w:szCs w:val="22"/>
        </w:rPr>
        <w:t>0</w:t>
      </w:r>
      <w:r w:rsidR="00585D4B" w:rsidRPr="00AD17DF">
        <w:rPr>
          <w:szCs w:val="22"/>
        </w:rPr>
        <w:fldChar w:fldCharType="end"/>
      </w:r>
      <w:r w:rsidR="00585D4B" w:rsidRPr="00AD17DF">
        <w:rPr>
          <w:szCs w:val="22"/>
        </w:rPr>
        <w:t xml:space="preserve"> této Smlouvy</w:t>
      </w:r>
      <w:r w:rsidR="007207B8">
        <w:rPr>
          <w:szCs w:val="22"/>
        </w:rPr>
        <w:t>,</w:t>
      </w:r>
      <w:r w:rsidR="006870CA" w:rsidRPr="00AD17DF">
        <w:rPr>
          <w:szCs w:val="22"/>
        </w:rPr>
        <w:t xml:space="preserve"> ledaže </w:t>
      </w:r>
      <w:r w:rsidR="002D4718" w:rsidRPr="00AD17DF">
        <w:rPr>
          <w:szCs w:val="22"/>
        </w:rPr>
        <w:t xml:space="preserve">Dopravce prokáže, že </w:t>
      </w:r>
      <w:r w:rsidR="00900D6D" w:rsidRPr="00AD17DF">
        <w:rPr>
          <w:szCs w:val="22"/>
        </w:rPr>
        <w:t xml:space="preserve">porušení povinnosti či </w:t>
      </w:r>
      <w:r w:rsidR="006870CA" w:rsidRPr="00AD17DF">
        <w:rPr>
          <w:szCs w:val="22"/>
        </w:rPr>
        <w:t xml:space="preserve">neplnění závazku bylo zapříčiněno </w:t>
      </w:r>
      <w:r w:rsidR="002D4718" w:rsidRPr="00AD17DF">
        <w:rPr>
          <w:szCs w:val="22"/>
        </w:rPr>
        <w:t>okolnostmi vylučujícími odpovědnost</w:t>
      </w:r>
      <w:r w:rsidR="00C310D8" w:rsidRPr="00AD17DF">
        <w:rPr>
          <w:szCs w:val="22"/>
        </w:rPr>
        <w:t>;</w:t>
      </w:r>
    </w:p>
    <w:p w14:paraId="0FFEAEDB" w14:textId="433FE065" w:rsidR="005955B1" w:rsidRPr="00AD17DF" w:rsidRDefault="006631E9" w:rsidP="0071643F">
      <w:pPr>
        <w:pStyle w:val="Claneka"/>
        <w:widowControl/>
        <w:tabs>
          <w:tab w:val="num" w:pos="1276"/>
          <w:tab w:val="num" w:pos="1309"/>
        </w:tabs>
        <w:ind w:left="1134"/>
        <w:rPr>
          <w:szCs w:val="22"/>
        </w:rPr>
      </w:pPr>
      <w:r w:rsidRPr="00AD17DF">
        <w:rPr>
          <w:szCs w:val="22"/>
        </w:rPr>
        <w:lastRenderedPageBreak/>
        <w:t xml:space="preserve">bude-li (i) na návrh Dopravce zahájeno insolvenční řízení podle </w:t>
      </w:r>
      <w:r w:rsidR="008B430B" w:rsidRPr="00AD17DF">
        <w:rPr>
          <w:szCs w:val="22"/>
        </w:rPr>
        <w:t>zákona č.</w:t>
      </w:r>
      <w:r w:rsidR="00201BD2" w:rsidRPr="00AD17DF">
        <w:rPr>
          <w:szCs w:val="22"/>
        </w:rPr>
        <w:t xml:space="preserve"> 182/2006</w:t>
      </w:r>
      <w:r w:rsidR="008B430B" w:rsidRPr="00AD17DF">
        <w:rPr>
          <w:szCs w:val="22"/>
        </w:rPr>
        <w:t xml:space="preserve"> Sb., i</w:t>
      </w:r>
      <w:r w:rsidRPr="00AD17DF">
        <w:rPr>
          <w:szCs w:val="22"/>
        </w:rPr>
        <w:t>nsolvenční zákon</w:t>
      </w:r>
      <w:r w:rsidR="000F6619">
        <w:rPr>
          <w:szCs w:val="22"/>
        </w:rPr>
        <w:t>, ve znění pozdějších předpisů (dále jen „insolvenční zákon“)</w:t>
      </w:r>
      <w:r w:rsidRPr="00AD17DF">
        <w:rPr>
          <w:szCs w:val="22"/>
        </w:rPr>
        <w:t xml:space="preserve">, jehož předmětem bude úpadek nebo hrozící úpadek Dopravce; nebo (ii) zahájeno insolvenční řízení podle </w:t>
      </w:r>
      <w:r w:rsidR="00B63A3D" w:rsidRPr="00AD17DF">
        <w:rPr>
          <w:szCs w:val="22"/>
        </w:rPr>
        <w:t>i</w:t>
      </w:r>
      <w:r w:rsidRPr="00AD17DF">
        <w:rPr>
          <w:szCs w:val="22"/>
        </w:rPr>
        <w:t xml:space="preserve">nsolvenčního zákona, jehož předmětem bude úpadek nebo hrozící úpadek Dopravce a současně bude-li insolvenčním soudem vydáno rozhodnutí o úpadku Dopravce, nebo (iii) zahájeno insolvenční řízení podle </w:t>
      </w:r>
      <w:r w:rsidR="008B430B" w:rsidRPr="00AD17DF">
        <w:rPr>
          <w:szCs w:val="22"/>
        </w:rPr>
        <w:t>i</w:t>
      </w:r>
      <w:r w:rsidRPr="00AD17DF">
        <w:rPr>
          <w:szCs w:val="22"/>
        </w:rPr>
        <w:t xml:space="preserve">nsolvenčního zákona, jehož předmětem bude úpadek nebo hrozící úpadek Dopravce a současně bude-li insolvenčním soudem nařízeno předběžné opatření podle § 113 </w:t>
      </w:r>
      <w:r w:rsidR="008B430B" w:rsidRPr="00AD17DF">
        <w:rPr>
          <w:szCs w:val="22"/>
        </w:rPr>
        <w:t>i</w:t>
      </w:r>
      <w:r w:rsidRPr="00AD17DF">
        <w:rPr>
          <w:szCs w:val="22"/>
        </w:rPr>
        <w:t>nsolvenčního zákona</w:t>
      </w:r>
      <w:r w:rsidR="00F7350B" w:rsidRPr="00AD17DF">
        <w:rPr>
          <w:szCs w:val="22"/>
        </w:rPr>
        <w:t xml:space="preserve"> (Dopravce je v souladu se svými dalšími povinnostmi povinen počínat si tak, aby insolven</w:t>
      </w:r>
      <w:r w:rsidR="004F35FD" w:rsidRPr="00AD17DF">
        <w:rPr>
          <w:szCs w:val="22"/>
        </w:rPr>
        <w:t>č</w:t>
      </w:r>
      <w:r w:rsidR="00F7350B" w:rsidRPr="00AD17DF">
        <w:rPr>
          <w:szCs w:val="22"/>
        </w:rPr>
        <w:t>ní řízení nebylo zahájeno)</w:t>
      </w:r>
      <w:r w:rsidR="00086C0C" w:rsidRPr="00AD17DF">
        <w:rPr>
          <w:szCs w:val="22"/>
        </w:rPr>
        <w:t>;</w:t>
      </w:r>
    </w:p>
    <w:p w14:paraId="26E415DC" w14:textId="1AC64C1E" w:rsidR="00264205" w:rsidRPr="00AD17DF" w:rsidRDefault="00B63A3D" w:rsidP="0071643F">
      <w:pPr>
        <w:pStyle w:val="Clanek11"/>
        <w:widowControl/>
        <w:ind w:left="709" w:hanging="709"/>
        <w:rPr>
          <w:rFonts w:ascii="Times New Roman" w:hAnsi="Times New Roman"/>
          <w:b w:val="0"/>
          <w:i w:val="0"/>
          <w:szCs w:val="22"/>
          <w:lang w:val="cs-CZ"/>
        </w:rPr>
      </w:pPr>
      <w:bookmarkStart w:id="67" w:name="_Ref280183951"/>
      <w:r w:rsidRPr="00AD17DF">
        <w:rPr>
          <w:rFonts w:ascii="Times New Roman" w:hAnsi="Times New Roman"/>
          <w:b w:val="0"/>
          <w:i w:val="0"/>
          <w:szCs w:val="22"/>
          <w:lang w:val="cs-CZ"/>
        </w:rPr>
        <w:t xml:space="preserve">Výpovědní doba v případě výpovědi Smlouvy dle </w:t>
      </w:r>
      <w:r w:rsidR="00585D4B" w:rsidRPr="00AD17DF">
        <w:rPr>
          <w:rFonts w:ascii="Times New Roman" w:hAnsi="Times New Roman"/>
          <w:b w:val="0"/>
          <w:i w:val="0"/>
          <w:szCs w:val="22"/>
          <w:lang w:val="cs-CZ"/>
        </w:rPr>
        <w:t xml:space="preserve">odst. </w:t>
      </w:r>
      <w:r w:rsidR="009E7DC0" w:rsidRPr="00AD17DF">
        <w:rPr>
          <w:rFonts w:ascii="Times New Roman" w:hAnsi="Times New Roman"/>
          <w:b w:val="0"/>
          <w:i w:val="0"/>
          <w:szCs w:val="22"/>
          <w:lang w:val="cs-CZ"/>
        </w:rPr>
        <w:fldChar w:fldCharType="begin"/>
      </w:r>
      <w:r w:rsidR="009E7DC0" w:rsidRPr="00AD17DF">
        <w:rPr>
          <w:rFonts w:ascii="Times New Roman" w:hAnsi="Times New Roman"/>
          <w:b w:val="0"/>
          <w:i w:val="0"/>
          <w:szCs w:val="22"/>
          <w:lang w:val="cs-CZ"/>
        </w:rPr>
        <w:instrText xml:space="preserve"> REF _Ref279968407 \r \h  \* MERGEFORMAT </w:instrText>
      </w:r>
      <w:r w:rsidR="009E7DC0" w:rsidRPr="00AD17DF">
        <w:rPr>
          <w:rFonts w:ascii="Times New Roman" w:hAnsi="Times New Roman"/>
          <w:b w:val="0"/>
          <w:i w:val="0"/>
          <w:szCs w:val="22"/>
          <w:lang w:val="cs-CZ"/>
        </w:rPr>
      </w:r>
      <w:r w:rsidR="009E7DC0" w:rsidRPr="00AD17DF">
        <w:rPr>
          <w:rFonts w:ascii="Times New Roman" w:hAnsi="Times New Roman"/>
          <w:b w:val="0"/>
          <w:i w:val="0"/>
          <w:szCs w:val="22"/>
          <w:lang w:val="cs-CZ"/>
        </w:rPr>
        <w:fldChar w:fldCharType="separate"/>
      </w:r>
      <w:r w:rsidR="00B06202">
        <w:rPr>
          <w:rFonts w:ascii="Times New Roman" w:hAnsi="Times New Roman"/>
          <w:b w:val="0"/>
          <w:i w:val="0"/>
          <w:szCs w:val="22"/>
          <w:lang w:val="cs-CZ"/>
        </w:rPr>
        <w:t>13.4</w:t>
      </w:r>
      <w:r w:rsidR="009E7DC0" w:rsidRPr="00AD17DF">
        <w:rPr>
          <w:rFonts w:ascii="Times New Roman" w:hAnsi="Times New Roman"/>
          <w:b w:val="0"/>
          <w:i w:val="0"/>
          <w:szCs w:val="22"/>
          <w:lang w:val="cs-CZ"/>
        </w:rPr>
        <w:fldChar w:fldCharType="end"/>
      </w:r>
      <w:r w:rsidRPr="00AD17DF">
        <w:rPr>
          <w:rFonts w:ascii="Times New Roman" w:hAnsi="Times New Roman"/>
          <w:b w:val="0"/>
          <w:i w:val="0"/>
          <w:szCs w:val="22"/>
          <w:lang w:val="cs-CZ"/>
        </w:rPr>
        <w:t xml:space="preserve"> </w:t>
      </w:r>
      <w:r w:rsidR="00585D4B" w:rsidRPr="00AD17DF">
        <w:rPr>
          <w:rFonts w:ascii="Times New Roman" w:hAnsi="Times New Roman"/>
          <w:b w:val="0"/>
          <w:i w:val="0"/>
          <w:szCs w:val="22"/>
          <w:lang w:val="cs-CZ"/>
        </w:rPr>
        <w:t>této Smlouvy</w:t>
      </w:r>
      <w:r w:rsidRPr="00AD17DF">
        <w:rPr>
          <w:rFonts w:ascii="Times New Roman" w:hAnsi="Times New Roman"/>
          <w:b w:val="0"/>
          <w:i w:val="0"/>
          <w:szCs w:val="22"/>
          <w:lang w:val="cs-CZ"/>
        </w:rPr>
        <w:t xml:space="preserve"> počíná běžet od okamžiku, kdy byl</w:t>
      </w:r>
      <w:r w:rsidR="008E51EE" w:rsidRPr="00AD17DF">
        <w:rPr>
          <w:rFonts w:ascii="Times New Roman" w:hAnsi="Times New Roman"/>
          <w:b w:val="0"/>
          <w:i w:val="0"/>
          <w:szCs w:val="22"/>
          <w:lang w:val="cs-CZ"/>
        </w:rPr>
        <w:t>a</w:t>
      </w:r>
      <w:r w:rsidRPr="00AD17DF">
        <w:rPr>
          <w:rFonts w:ascii="Times New Roman" w:hAnsi="Times New Roman"/>
          <w:b w:val="0"/>
          <w:i w:val="0"/>
          <w:szCs w:val="22"/>
          <w:lang w:val="cs-CZ"/>
        </w:rPr>
        <w:t xml:space="preserve"> </w:t>
      </w:r>
      <w:r w:rsidR="008E51EE" w:rsidRPr="00AD17DF">
        <w:rPr>
          <w:rFonts w:ascii="Times New Roman" w:hAnsi="Times New Roman"/>
          <w:b w:val="0"/>
          <w:i w:val="0"/>
          <w:szCs w:val="22"/>
          <w:lang w:val="cs-CZ"/>
        </w:rPr>
        <w:t>Dopravci</w:t>
      </w:r>
      <w:r w:rsidRPr="00AD17DF">
        <w:rPr>
          <w:rFonts w:ascii="Times New Roman" w:hAnsi="Times New Roman"/>
          <w:b w:val="0"/>
          <w:i w:val="0"/>
          <w:szCs w:val="22"/>
          <w:lang w:val="cs-CZ"/>
        </w:rPr>
        <w:t xml:space="preserve"> doručen</w:t>
      </w:r>
      <w:r w:rsidR="008E51EE" w:rsidRPr="00AD17DF">
        <w:rPr>
          <w:rFonts w:ascii="Times New Roman" w:hAnsi="Times New Roman"/>
          <w:b w:val="0"/>
          <w:i w:val="0"/>
          <w:szCs w:val="22"/>
          <w:lang w:val="cs-CZ"/>
        </w:rPr>
        <w:t>a</w:t>
      </w:r>
      <w:r w:rsidRPr="00AD17DF">
        <w:rPr>
          <w:rFonts w:ascii="Times New Roman" w:hAnsi="Times New Roman"/>
          <w:b w:val="0"/>
          <w:i w:val="0"/>
          <w:szCs w:val="22"/>
          <w:lang w:val="cs-CZ"/>
        </w:rPr>
        <w:t xml:space="preserve"> výpověď a </w:t>
      </w:r>
      <w:proofErr w:type="gramStart"/>
      <w:r w:rsidRPr="00AD17DF">
        <w:rPr>
          <w:rFonts w:ascii="Times New Roman" w:hAnsi="Times New Roman"/>
          <w:b w:val="0"/>
          <w:i w:val="0"/>
          <w:szCs w:val="22"/>
          <w:lang w:val="cs-CZ"/>
        </w:rPr>
        <w:t>končí</w:t>
      </w:r>
      <w:proofErr w:type="gramEnd"/>
      <w:r w:rsidRPr="00AD17DF">
        <w:rPr>
          <w:rFonts w:ascii="Times New Roman" w:hAnsi="Times New Roman"/>
          <w:b w:val="0"/>
          <w:i w:val="0"/>
          <w:szCs w:val="22"/>
          <w:lang w:val="cs-CZ"/>
        </w:rPr>
        <w:t xml:space="preserve"> posledním dnem </w:t>
      </w:r>
      <w:r w:rsidR="009E7DC0" w:rsidRPr="00AD17DF">
        <w:rPr>
          <w:rFonts w:ascii="Times New Roman" w:hAnsi="Times New Roman"/>
          <w:b w:val="0"/>
          <w:i w:val="0"/>
          <w:szCs w:val="22"/>
          <w:lang w:val="cs-CZ"/>
        </w:rPr>
        <w:t>měsíce, následujícího po měsíci, ve kterém byl</w:t>
      </w:r>
      <w:r w:rsidR="008E51EE" w:rsidRPr="00AD17DF">
        <w:rPr>
          <w:rFonts w:ascii="Times New Roman" w:hAnsi="Times New Roman"/>
          <w:b w:val="0"/>
          <w:i w:val="0"/>
          <w:szCs w:val="22"/>
          <w:lang w:val="cs-CZ"/>
        </w:rPr>
        <w:t>a</w:t>
      </w:r>
      <w:r w:rsidR="009E7DC0" w:rsidRPr="00AD17DF">
        <w:rPr>
          <w:rFonts w:ascii="Times New Roman" w:hAnsi="Times New Roman"/>
          <w:b w:val="0"/>
          <w:i w:val="0"/>
          <w:szCs w:val="22"/>
          <w:lang w:val="cs-CZ"/>
        </w:rPr>
        <w:t xml:space="preserve"> </w:t>
      </w:r>
      <w:r w:rsidR="008E51EE" w:rsidRPr="00AD17DF">
        <w:rPr>
          <w:rFonts w:ascii="Times New Roman" w:hAnsi="Times New Roman"/>
          <w:b w:val="0"/>
          <w:i w:val="0"/>
          <w:szCs w:val="22"/>
          <w:lang w:val="cs-CZ"/>
        </w:rPr>
        <w:t>výpověď</w:t>
      </w:r>
      <w:r w:rsidR="009E7DC0" w:rsidRPr="00AD17DF">
        <w:rPr>
          <w:rFonts w:ascii="Times New Roman" w:hAnsi="Times New Roman"/>
          <w:b w:val="0"/>
          <w:i w:val="0"/>
          <w:szCs w:val="22"/>
          <w:lang w:val="cs-CZ"/>
        </w:rPr>
        <w:t xml:space="preserve"> doručen</w:t>
      </w:r>
      <w:r w:rsidR="008E51EE" w:rsidRPr="00AD17DF">
        <w:rPr>
          <w:rFonts w:ascii="Times New Roman" w:hAnsi="Times New Roman"/>
          <w:b w:val="0"/>
          <w:i w:val="0"/>
          <w:szCs w:val="22"/>
          <w:lang w:val="cs-CZ"/>
        </w:rPr>
        <w:t>a</w:t>
      </w:r>
      <w:r w:rsidRPr="00AD17DF">
        <w:rPr>
          <w:rFonts w:ascii="Times New Roman" w:hAnsi="Times New Roman"/>
          <w:b w:val="0"/>
          <w:i w:val="0"/>
          <w:szCs w:val="22"/>
          <w:lang w:val="cs-CZ"/>
        </w:rPr>
        <w:t>, pokud není v této Smlouvě stanoveno jinak.</w:t>
      </w:r>
      <w:bookmarkEnd w:id="67"/>
    </w:p>
    <w:p w14:paraId="17277370" w14:textId="29FD9314" w:rsidR="00264205" w:rsidRPr="00AD17DF" w:rsidRDefault="00601015" w:rsidP="0071643F">
      <w:pPr>
        <w:pStyle w:val="Clanek11"/>
        <w:widowControl/>
        <w:ind w:left="709" w:hanging="709"/>
        <w:rPr>
          <w:rFonts w:ascii="Times New Roman" w:hAnsi="Times New Roman"/>
          <w:b w:val="0"/>
          <w:i w:val="0"/>
          <w:szCs w:val="22"/>
          <w:lang w:val="cs-CZ"/>
        </w:rPr>
      </w:pPr>
      <w:bookmarkStart w:id="68" w:name="_Ref34128034"/>
      <w:r w:rsidRPr="00601015">
        <w:rPr>
          <w:rFonts w:ascii="Times New Roman" w:hAnsi="Times New Roman"/>
          <w:b w:val="0"/>
          <w:i w:val="0"/>
          <w:szCs w:val="22"/>
          <w:lang w:val="cs-CZ"/>
        </w:rPr>
        <w:t xml:space="preserve">Kterákoliv ze Smluvních stran může tuto Smlouvu písemně vypovědět, a to i bez uvedení důvodu. Výpovědní </w:t>
      </w:r>
      <w:r w:rsidR="00FE3676">
        <w:rPr>
          <w:rFonts w:ascii="Times New Roman" w:hAnsi="Times New Roman"/>
          <w:b w:val="0"/>
          <w:i w:val="0"/>
          <w:szCs w:val="22"/>
          <w:lang w:val="cs-CZ"/>
        </w:rPr>
        <w:t>doba</w:t>
      </w:r>
      <w:r w:rsidRPr="00601015">
        <w:rPr>
          <w:rFonts w:ascii="Times New Roman" w:hAnsi="Times New Roman"/>
          <w:b w:val="0"/>
          <w:i w:val="0"/>
          <w:szCs w:val="22"/>
          <w:lang w:val="cs-CZ"/>
        </w:rPr>
        <w:t xml:space="preserve"> </w:t>
      </w:r>
      <w:r w:rsidR="001560B1">
        <w:rPr>
          <w:rFonts w:ascii="Times New Roman" w:hAnsi="Times New Roman"/>
          <w:b w:val="0"/>
          <w:i w:val="0"/>
          <w:szCs w:val="22"/>
          <w:lang w:val="cs-CZ"/>
        </w:rPr>
        <w:t>činí tři celé období jízdních řádů</w:t>
      </w:r>
      <w:r w:rsidR="00C56FE2">
        <w:rPr>
          <w:rFonts w:ascii="Times New Roman" w:hAnsi="Times New Roman"/>
          <w:b w:val="0"/>
          <w:i w:val="0"/>
          <w:szCs w:val="22"/>
          <w:lang w:val="cs-CZ"/>
        </w:rPr>
        <w:t xml:space="preserve"> a začne běžet od nejbližšího následujícího období jízdních řádů (</w:t>
      </w:r>
      <w:r w:rsidR="00C56FE2" w:rsidRPr="00AD17DF">
        <w:rPr>
          <w:rFonts w:ascii="Times New Roman" w:hAnsi="Times New Roman"/>
          <w:b w:val="0"/>
          <w:i w:val="0"/>
          <w:szCs w:val="22"/>
          <w:lang w:val="cs-CZ"/>
        </w:rPr>
        <w:t>celostátní změny jízdních řádů v</w:t>
      </w:r>
      <w:r w:rsidR="00C56FE2">
        <w:rPr>
          <w:rFonts w:ascii="Times New Roman" w:hAnsi="Times New Roman"/>
          <w:b w:val="0"/>
          <w:i w:val="0"/>
          <w:szCs w:val="22"/>
          <w:lang w:val="cs-CZ"/>
        </w:rPr>
        <w:t> </w:t>
      </w:r>
      <w:r w:rsidR="00C56FE2" w:rsidRPr="00AD17DF">
        <w:rPr>
          <w:rFonts w:ascii="Times New Roman" w:hAnsi="Times New Roman"/>
          <w:b w:val="0"/>
          <w:i w:val="0"/>
          <w:szCs w:val="22"/>
          <w:lang w:val="cs-CZ"/>
        </w:rPr>
        <w:t>prosinci</w:t>
      </w:r>
      <w:r w:rsidR="00C56FE2">
        <w:rPr>
          <w:rFonts w:ascii="Times New Roman" w:hAnsi="Times New Roman"/>
          <w:b w:val="0"/>
          <w:i w:val="0"/>
          <w:szCs w:val="22"/>
          <w:lang w:val="cs-CZ"/>
        </w:rPr>
        <w:t>)</w:t>
      </w:r>
      <w:r w:rsidR="001560B1">
        <w:rPr>
          <w:rFonts w:ascii="Times New Roman" w:hAnsi="Times New Roman"/>
          <w:b w:val="0"/>
          <w:i w:val="0"/>
          <w:szCs w:val="22"/>
          <w:lang w:val="cs-CZ"/>
        </w:rPr>
        <w:t xml:space="preserve"> a </w:t>
      </w:r>
      <w:r>
        <w:rPr>
          <w:rFonts w:ascii="Times New Roman" w:hAnsi="Times New Roman"/>
          <w:b w:val="0"/>
          <w:i w:val="0"/>
          <w:szCs w:val="22"/>
          <w:lang w:val="cs-CZ"/>
        </w:rPr>
        <w:t xml:space="preserve">skončí ke </w:t>
      </w:r>
      <w:r w:rsidRPr="00AD17DF">
        <w:rPr>
          <w:rFonts w:ascii="Times New Roman" w:hAnsi="Times New Roman"/>
          <w:b w:val="0"/>
          <w:i w:val="0"/>
          <w:szCs w:val="22"/>
          <w:lang w:val="cs-CZ"/>
        </w:rPr>
        <w:t>dn</w:t>
      </w:r>
      <w:r>
        <w:rPr>
          <w:rFonts w:ascii="Times New Roman" w:hAnsi="Times New Roman"/>
          <w:b w:val="0"/>
          <w:i w:val="0"/>
          <w:szCs w:val="22"/>
          <w:lang w:val="cs-CZ"/>
        </w:rPr>
        <w:t>i</w:t>
      </w:r>
      <w:r w:rsidRPr="00AD17DF">
        <w:rPr>
          <w:rFonts w:ascii="Times New Roman" w:hAnsi="Times New Roman"/>
          <w:b w:val="0"/>
          <w:i w:val="0"/>
          <w:szCs w:val="22"/>
          <w:lang w:val="cs-CZ"/>
        </w:rPr>
        <w:t xml:space="preserve"> předcházející</w:t>
      </w:r>
      <w:r>
        <w:rPr>
          <w:rFonts w:ascii="Times New Roman" w:hAnsi="Times New Roman"/>
          <w:b w:val="0"/>
          <w:i w:val="0"/>
          <w:szCs w:val="22"/>
          <w:lang w:val="cs-CZ"/>
        </w:rPr>
        <w:t>mu</w:t>
      </w:r>
      <w:r w:rsidR="0082414D">
        <w:rPr>
          <w:rFonts w:ascii="Times New Roman" w:hAnsi="Times New Roman"/>
          <w:b w:val="0"/>
          <w:i w:val="0"/>
          <w:szCs w:val="22"/>
          <w:lang w:val="cs-CZ"/>
        </w:rPr>
        <w:t xml:space="preserve"> </w:t>
      </w:r>
      <w:r w:rsidRPr="00AD17DF">
        <w:rPr>
          <w:rFonts w:ascii="Times New Roman" w:hAnsi="Times New Roman"/>
          <w:b w:val="0"/>
          <w:i w:val="0"/>
          <w:szCs w:val="22"/>
          <w:lang w:val="cs-CZ"/>
        </w:rPr>
        <w:t>termínu celostátní změny jízdních řádů v</w:t>
      </w:r>
      <w:r w:rsidR="0082414D">
        <w:rPr>
          <w:rFonts w:ascii="Times New Roman" w:hAnsi="Times New Roman"/>
          <w:b w:val="0"/>
          <w:i w:val="0"/>
          <w:szCs w:val="22"/>
          <w:lang w:val="cs-CZ"/>
        </w:rPr>
        <w:t> </w:t>
      </w:r>
      <w:r w:rsidRPr="00AD17DF">
        <w:rPr>
          <w:rFonts w:ascii="Times New Roman" w:hAnsi="Times New Roman"/>
          <w:b w:val="0"/>
          <w:i w:val="0"/>
          <w:szCs w:val="22"/>
          <w:lang w:val="cs-CZ"/>
        </w:rPr>
        <w:t>prosinci</w:t>
      </w:r>
      <w:r w:rsidR="0082414D">
        <w:rPr>
          <w:rFonts w:ascii="Times New Roman" w:hAnsi="Times New Roman"/>
          <w:b w:val="0"/>
          <w:i w:val="0"/>
          <w:szCs w:val="22"/>
          <w:lang w:val="cs-CZ"/>
        </w:rPr>
        <w:t xml:space="preserve"> </w:t>
      </w:r>
      <w:r w:rsidR="00C56FE2">
        <w:rPr>
          <w:rFonts w:ascii="Times New Roman" w:hAnsi="Times New Roman"/>
          <w:b w:val="0"/>
          <w:i w:val="0"/>
          <w:szCs w:val="22"/>
          <w:lang w:val="cs-CZ"/>
        </w:rPr>
        <w:t>ve třetím období jízdních řádů</w:t>
      </w:r>
      <w:r w:rsidR="00FE3676">
        <w:rPr>
          <w:rFonts w:ascii="Times New Roman" w:hAnsi="Times New Roman"/>
          <w:b w:val="0"/>
          <w:i w:val="0"/>
          <w:szCs w:val="22"/>
          <w:lang w:val="cs-CZ"/>
        </w:rPr>
        <w:t xml:space="preserve">, </w:t>
      </w:r>
      <w:r w:rsidR="008124E4" w:rsidRPr="003119ED">
        <w:rPr>
          <w:rFonts w:ascii="Times New Roman" w:hAnsi="Times New Roman"/>
          <w:b w:val="0"/>
          <w:i w:val="0"/>
          <w:szCs w:val="22"/>
          <w:lang w:val="cs-CZ"/>
        </w:rPr>
        <w:t xml:space="preserve">resp. u přespůlnočních vlaků vyjíždějících </w:t>
      </w:r>
      <w:r w:rsidR="008124E4">
        <w:rPr>
          <w:rFonts w:ascii="Times New Roman" w:hAnsi="Times New Roman"/>
          <w:b w:val="0"/>
          <w:i w:val="0"/>
          <w:szCs w:val="22"/>
          <w:lang w:val="cs-CZ"/>
        </w:rPr>
        <w:t xml:space="preserve">ve </w:t>
      </w:r>
      <w:r w:rsidR="008124E4" w:rsidRPr="00AD17DF">
        <w:rPr>
          <w:rFonts w:ascii="Times New Roman" w:hAnsi="Times New Roman"/>
          <w:b w:val="0"/>
          <w:i w:val="0"/>
          <w:szCs w:val="22"/>
          <w:lang w:val="cs-CZ"/>
        </w:rPr>
        <w:t>dn</w:t>
      </w:r>
      <w:r w:rsidR="008124E4">
        <w:rPr>
          <w:rFonts w:ascii="Times New Roman" w:hAnsi="Times New Roman"/>
          <w:b w:val="0"/>
          <w:i w:val="0"/>
          <w:szCs w:val="22"/>
          <w:lang w:val="cs-CZ"/>
        </w:rPr>
        <w:t>i</w:t>
      </w:r>
      <w:r w:rsidR="008124E4" w:rsidRPr="00AD17DF">
        <w:rPr>
          <w:rFonts w:ascii="Times New Roman" w:hAnsi="Times New Roman"/>
          <w:b w:val="0"/>
          <w:i w:val="0"/>
          <w:szCs w:val="22"/>
          <w:lang w:val="cs-CZ"/>
        </w:rPr>
        <w:t xml:space="preserve"> předcházející</w:t>
      </w:r>
      <w:r w:rsidR="008124E4">
        <w:rPr>
          <w:rFonts w:ascii="Times New Roman" w:hAnsi="Times New Roman"/>
          <w:b w:val="0"/>
          <w:i w:val="0"/>
          <w:szCs w:val="22"/>
          <w:lang w:val="cs-CZ"/>
        </w:rPr>
        <w:t xml:space="preserve">mu </w:t>
      </w:r>
      <w:r w:rsidR="008124E4" w:rsidRPr="00AD17DF">
        <w:rPr>
          <w:rFonts w:ascii="Times New Roman" w:hAnsi="Times New Roman"/>
          <w:b w:val="0"/>
          <w:i w:val="0"/>
          <w:szCs w:val="22"/>
          <w:lang w:val="cs-CZ"/>
        </w:rPr>
        <w:t>termínu celostátní změny jízdních řádů v</w:t>
      </w:r>
      <w:r w:rsidR="008124E4">
        <w:rPr>
          <w:rFonts w:ascii="Times New Roman" w:hAnsi="Times New Roman"/>
          <w:b w:val="0"/>
          <w:i w:val="0"/>
          <w:szCs w:val="22"/>
          <w:lang w:val="cs-CZ"/>
        </w:rPr>
        <w:t> </w:t>
      </w:r>
      <w:r w:rsidR="008124E4" w:rsidRPr="00AD17DF">
        <w:rPr>
          <w:rFonts w:ascii="Times New Roman" w:hAnsi="Times New Roman"/>
          <w:b w:val="0"/>
          <w:i w:val="0"/>
          <w:szCs w:val="22"/>
          <w:lang w:val="cs-CZ"/>
        </w:rPr>
        <w:t>prosinci</w:t>
      </w:r>
      <w:r w:rsidR="008124E4" w:rsidRPr="003119ED">
        <w:rPr>
          <w:rFonts w:ascii="Times New Roman" w:hAnsi="Times New Roman"/>
          <w:b w:val="0"/>
          <w:i w:val="0"/>
          <w:szCs w:val="22"/>
          <w:lang w:val="cs-CZ"/>
        </w:rPr>
        <w:t xml:space="preserve"> až </w:t>
      </w:r>
      <w:r w:rsidR="008124E4">
        <w:rPr>
          <w:rFonts w:ascii="Times New Roman" w:hAnsi="Times New Roman"/>
          <w:b w:val="0"/>
          <w:i w:val="0"/>
          <w:szCs w:val="22"/>
          <w:lang w:val="cs-CZ"/>
        </w:rPr>
        <w:t>po</w:t>
      </w:r>
      <w:r w:rsidR="008124E4" w:rsidRPr="003119ED">
        <w:rPr>
          <w:rFonts w:ascii="Times New Roman" w:hAnsi="Times New Roman"/>
          <w:b w:val="0"/>
          <w:i w:val="0"/>
          <w:szCs w:val="22"/>
          <w:lang w:val="cs-CZ"/>
        </w:rPr>
        <w:t xml:space="preserve"> ukončení jejich jízdy</w:t>
      </w:r>
      <w:r w:rsidR="008124E4">
        <w:rPr>
          <w:rFonts w:ascii="Times New Roman" w:hAnsi="Times New Roman"/>
          <w:b w:val="0"/>
          <w:i w:val="0"/>
          <w:szCs w:val="22"/>
          <w:lang w:val="cs-CZ"/>
        </w:rPr>
        <w:t xml:space="preserve">, </w:t>
      </w:r>
      <w:r w:rsidR="00FE3676">
        <w:rPr>
          <w:rFonts w:ascii="Times New Roman" w:hAnsi="Times New Roman"/>
          <w:b w:val="0"/>
          <w:i w:val="0"/>
          <w:szCs w:val="22"/>
          <w:lang w:val="cs-CZ"/>
        </w:rPr>
        <w:t xml:space="preserve">nedohodnou-li se Smluvní strany na </w:t>
      </w:r>
      <w:r w:rsidR="008124E4">
        <w:rPr>
          <w:rFonts w:ascii="Times New Roman" w:hAnsi="Times New Roman"/>
          <w:b w:val="0"/>
          <w:i w:val="0"/>
          <w:szCs w:val="22"/>
          <w:lang w:val="cs-CZ"/>
        </w:rPr>
        <w:t>jinak</w:t>
      </w:r>
      <w:r w:rsidRPr="00601015">
        <w:rPr>
          <w:rFonts w:ascii="Times New Roman" w:hAnsi="Times New Roman"/>
          <w:b w:val="0"/>
          <w:i w:val="0"/>
          <w:szCs w:val="22"/>
          <w:lang w:val="cs-CZ"/>
        </w:rPr>
        <w:t>.</w:t>
      </w:r>
      <w:bookmarkEnd w:id="68"/>
    </w:p>
    <w:p w14:paraId="727E57FE" w14:textId="77777777" w:rsidR="00264205" w:rsidRPr="00AD17DF" w:rsidRDefault="00201BD2"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Výpovědí </w:t>
      </w:r>
      <w:r w:rsidR="00F609CF" w:rsidRPr="00AD17DF">
        <w:rPr>
          <w:rFonts w:ascii="Times New Roman" w:hAnsi="Times New Roman"/>
          <w:b w:val="0"/>
          <w:i w:val="0"/>
          <w:szCs w:val="22"/>
          <w:lang w:val="cs-CZ"/>
        </w:rPr>
        <w:t xml:space="preserve">Smlouvy </w:t>
      </w:r>
      <w:r w:rsidRPr="00AD17DF">
        <w:rPr>
          <w:rFonts w:ascii="Times New Roman" w:hAnsi="Times New Roman"/>
          <w:b w:val="0"/>
          <w:i w:val="0"/>
          <w:szCs w:val="22"/>
          <w:lang w:val="cs-CZ"/>
        </w:rPr>
        <w:t xml:space="preserve">či odstoupením od Smlouvy </w:t>
      </w:r>
      <w:r w:rsidR="006870CA" w:rsidRPr="00AD17DF">
        <w:rPr>
          <w:rFonts w:ascii="Times New Roman" w:hAnsi="Times New Roman"/>
          <w:b w:val="0"/>
          <w:i w:val="0"/>
          <w:szCs w:val="22"/>
          <w:lang w:val="cs-CZ"/>
        </w:rPr>
        <w:t xml:space="preserve">nezanikají nároky na zaplacení smluvní pokuty, které vznikly do okamžiku </w:t>
      </w:r>
      <w:r w:rsidRPr="00AD17DF">
        <w:rPr>
          <w:rFonts w:ascii="Times New Roman" w:hAnsi="Times New Roman"/>
          <w:b w:val="0"/>
          <w:i w:val="0"/>
          <w:szCs w:val="22"/>
          <w:lang w:val="cs-CZ"/>
        </w:rPr>
        <w:t xml:space="preserve">ukončení </w:t>
      </w:r>
      <w:r w:rsidR="00F609CF"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w:t>
      </w:r>
      <w:r w:rsidRPr="00AD17DF">
        <w:rPr>
          <w:rFonts w:ascii="Times New Roman" w:hAnsi="Times New Roman"/>
          <w:b w:val="0"/>
          <w:i w:val="0"/>
          <w:szCs w:val="22"/>
          <w:lang w:val="cs-CZ"/>
        </w:rPr>
        <w:t xml:space="preserve"> některým z uvedených způsobů</w:t>
      </w:r>
      <w:r w:rsidR="006870CA" w:rsidRPr="00AD17DF">
        <w:rPr>
          <w:rFonts w:ascii="Times New Roman" w:hAnsi="Times New Roman"/>
          <w:b w:val="0"/>
          <w:i w:val="0"/>
          <w:szCs w:val="22"/>
          <w:lang w:val="cs-CZ"/>
        </w:rPr>
        <w:t>.</w:t>
      </w:r>
    </w:p>
    <w:p w14:paraId="7402A33B" w14:textId="65D6380C" w:rsidR="00264205" w:rsidRPr="00AD17DF" w:rsidRDefault="009E7DC0"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V případě, že nastane některá ze skutečností předpokládaných v </w:t>
      </w:r>
      <w:r w:rsidR="00585D4B" w:rsidRPr="00AD17DF">
        <w:rPr>
          <w:rFonts w:ascii="Times New Roman" w:hAnsi="Times New Roman"/>
          <w:b w:val="0"/>
          <w:i w:val="0"/>
          <w:szCs w:val="22"/>
          <w:lang w:val="cs-CZ"/>
        </w:rPr>
        <w:t xml:space="preserve">odst. </w:t>
      </w:r>
      <w:r w:rsidRPr="00AD17DF">
        <w:rPr>
          <w:rFonts w:ascii="Times New Roman" w:hAnsi="Times New Roman"/>
          <w:b w:val="0"/>
          <w:i w:val="0"/>
          <w:szCs w:val="22"/>
          <w:lang w:val="cs-CZ"/>
        </w:rPr>
        <w:fldChar w:fldCharType="begin"/>
      </w:r>
      <w:r w:rsidRPr="00AD17DF">
        <w:rPr>
          <w:rFonts w:ascii="Times New Roman" w:hAnsi="Times New Roman"/>
          <w:b w:val="0"/>
          <w:i w:val="0"/>
          <w:szCs w:val="22"/>
          <w:lang w:val="cs-CZ"/>
        </w:rPr>
        <w:instrText xml:space="preserve"> REF _Ref279968407 \r \h  \* MERGEFORMAT </w:instrText>
      </w:r>
      <w:r w:rsidRPr="00AD17DF">
        <w:rPr>
          <w:rFonts w:ascii="Times New Roman" w:hAnsi="Times New Roman"/>
          <w:b w:val="0"/>
          <w:i w:val="0"/>
          <w:szCs w:val="22"/>
          <w:lang w:val="cs-CZ"/>
        </w:rPr>
      </w:r>
      <w:r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13.</w:t>
      </w:r>
      <w:r w:rsidR="00C0726B">
        <w:rPr>
          <w:rFonts w:ascii="Times New Roman" w:hAnsi="Times New Roman"/>
          <w:b w:val="0"/>
          <w:i w:val="0"/>
          <w:szCs w:val="22"/>
          <w:lang w:val="cs-CZ"/>
        </w:rPr>
        <w:t>4</w:t>
      </w:r>
      <w:r w:rsidRPr="00AD17DF">
        <w:rPr>
          <w:rFonts w:ascii="Times New Roman" w:hAnsi="Times New Roman"/>
          <w:b w:val="0"/>
          <w:i w:val="0"/>
          <w:szCs w:val="22"/>
          <w:lang w:val="cs-CZ"/>
        </w:rPr>
        <w:fldChar w:fldCharType="end"/>
      </w:r>
      <w:r w:rsidRPr="00AD17DF">
        <w:rPr>
          <w:rFonts w:ascii="Times New Roman" w:hAnsi="Times New Roman"/>
          <w:b w:val="0"/>
          <w:i w:val="0"/>
          <w:szCs w:val="22"/>
          <w:lang w:val="cs-CZ"/>
        </w:rPr>
        <w:t xml:space="preserve"> </w:t>
      </w:r>
      <w:r w:rsidR="00585D4B" w:rsidRPr="00AD17DF">
        <w:rPr>
          <w:rFonts w:ascii="Times New Roman" w:hAnsi="Times New Roman"/>
          <w:b w:val="0"/>
          <w:i w:val="0"/>
          <w:szCs w:val="22"/>
          <w:lang w:val="cs-CZ"/>
        </w:rPr>
        <w:t>této Smlouvy</w:t>
      </w:r>
      <w:r w:rsidRPr="00AD17DF">
        <w:rPr>
          <w:rFonts w:ascii="Times New Roman" w:hAnsi="Times New Roman"/>
          <w:b w:val="0"/>
          <w:i w:val="0"/>
          <w:szCs w:val="22"/>
          <w:lang w:val="cs-CZ"/>
        </w:rPr>
        <w:t xml:space="preserve">, a v důsledku takové skutečnosti a porušení povinnosti Dopravce Objednatel vypoví tuto Smlouvu, je Dopravce povinen uhradit Objednateli za porušení své povinnosti smluvní pokutu ve výši </w:t>
      </w:r>
      <w:proofErr w:type="gramStart"/>
      <w:r w:rsidR="00C81D6B">
        <w:rPr>
          <w:rFonts w:ascii="Times New Roman" w:hAnsi="Times New Roman"/>
          <w:b w:val="0"/>
          <w:i w:val="0"/>
          <w:szCs w:val="22"/>
          <w:lang w:val="cs-CZ"/>
        </w:rPr>
        <w:t>25.000.000,-</w:t>
      </w:r>
      <w:proofErr w:type="gramEnd"/>
      <w:r w:rsidR="00C81D6B">
        <w:rPr>
          <w:rFonts w:ascii="Times New Roman" w:hAnsi="Times New Roman"/>
          <w:b w:val="0"/>
          <w:i w:val="0"/>
          <w:szCs w:val="22"/>
          <w:lang w:val="cs-CZ"/>
        </w:rPr>
        <w:t xml:space="preserve"> Kč</w:t>
      </w:r>
      <w:r w:rsidR="00C81D6B"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a to nejpozději do konce výpovědní </w:t>
      </w:r>
      <w:r w:rsidR="00585D4B" w:rsidRPr="00AD17DF">
        <w:rPr>
          <w:rFonts w:ascii="Times New Roman" w:hAnsi="Times New Roman"/>
          <w:b w:val="0"/>
          <w:i w:val="0"/>
          <w:szCs w:val="22"/>
          <w:lang w:val="cs-CZ"/>
        </w:rPr>
        <w:t xml:space="preserve">doby </w:t>
      </w:r>
      <w:r w:rsidRPr="00AD17DF">
        <w:rPr>
          <w:rFonts w:ascii="Times New Roman" w:hAnsi="Times New Roman"/>
          <w:b w:val="0"/>
          <w:i w:val="0"/>
          <w:szCs w:val="22"/>
          <w:lang w:val="cs-CZ"/>
        </w:rPr>
        <w:t xml:space="preserve">stanovené podle </w:t>
      </w:r>
      <w:r w:rsidR="0078168D" w:rsidRPr="00AD17DF">
        <w:rPr>
          <w:rFonts w:ascii="Times New Roman" w:hAnsi="Times New Roman"/>
          <w:b w:val="0"/>
          <w:i w:val="0"/>
          <w:szCs w:val="22"/>
          <w:lang w:val="cs-CZ"/>
        </w:rPr>
        <w:t xml:space="preserve">odst. </w:t>
      </w:r>
      <w:r w:rsidR="001B012F" w:rsidRPr="00AD17DF">
        <w:rPr>
          <w:rFonts w:ascii="Times New Roman" w:hAnsi="Times New Roman"/>
          <w:b w:val="0"/>
          <w:i w:val="0"/>
          <w:szCs w:val="22"/>
          <w:lang w:val="cs-CZ"/>
        </w:rPr>
        <w:fldChar w:fldCharType="begin"/>
      </w:r>
      <w:r w:rsidR="001B012F" w:rsidRPr="00AD17DF">
        <w:rPr>
          <w:rFonts w:ascii="Times New Roman" w:hAnsi="Times New Roman"/>
          <w:b w:val="0"/>
          <w:i w:val="0"/>
          <w:szCs w:val="22"/>
          <w:lang w:val="cs-CZ"/>
        </w:rPr>
        <w:instrText xml:space="preserve"> REF _Ref280183951 \r \h  \* MERGEFORMAT </w:instrText>
      </w:r>
      <w:r w:rsidR="001B012F" w:rsidRPr="00AD17DF">
        <w:rPr>
          <w:rFonts w:ascii="Times New Roman" w:hAnsi="Times New Roman"/>
          <w:b w:val="0"/>
          <w:i w:val="0"/>
          <w:szCs w:val="22"/>
          <w:lang w:val="cs-CZ"/>
        </w:rPr>
      </w:r>
      <w:r w:rsidR="001B012F"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13.</w:t>
      </w:r>
      <w:r w:rsidR="00C0726B">
        <w:rPr>
          <w:rFonts w:ascii="Times New Roman" w:hAnsi="Times New Roman"/>
          <w:b w:val="0"/>
          <w:i w:val="0"/>
          <w:szCs w:val="22"/>
          <w:lang w:val="cs-CZ"/>
        </w:rPr>
        <w:t>5</w:t>
      </w:r>
      <w:r w:rsidR="001B012F" w:rsidRPr="00AD17DF">
        <w:rPr>
          <w:rFonts w:ascii="Times New Roman" w:hAnsi="Times New Roman"/>
          <w:b w:val="0"/>
          <w:i w:val="0"/>
          <w:szCs w:val="22"/>
          <w:lang w:val="cs-CZ"/>
        </w:rPr>
        <w:fldChar w:fldCharType="end"/>
      </w:r>
      <w:r w:rsidR="00585D4B" w:rsidRPr="00AD17DF">
        <w:rPr>
          <w:rFonts w:ascii="Times New Roman" w:hAnsi="Times New Roman"/>
          <w:b w:val="0"/>
          <w:i w:val="0"/>
          <w:szCs w:val="22"/>
          <w:lang w:val="cs-CZ"/>
        </w:rPr>
        <w:t xml:space="preserve"> této Smlouvy</w:t>
      </w:r>
      <w:r w:rsidRPr="00AD17DF">
        <w:rPr>
          <w:rFonts w:ascii="Times New Roman" w:hAnsi="Times New Roman"/>
          <w:b w:val="0"/>
          <w:i w:val="0"/>
          <w:szCs w:val="22"/>
          <w:lang w:val="cs-CZ"/>
        </w:rPr>
        <w:t>.</w:t>
      </w:r>
      <w:r w:rsidR="00B63A3D" w:rsidRPr="00AD17DF">
        <w:rPr>
          <w:rFonts w:ascii="Times New Roman" w:hAnsi="Times New Roman"/>
          <w:b w:val="0"/>
          <w:i w:val="0"/>
          <w:szCs w:val="22"/>
          <w:lang w:val="cs-CZ"/>
        </w:rPr>
        <w:t xml:space="preserve"> </w:t>
      </w:r>
      <w:r w:rsidR="00F7350B" w:rsidRPr="00AD17DF">
        <w:rPr>
          <w:rFonts w:ascii="Times New Roman" w:hAnsi="Times New Roman"/>
          <w:b w:val="0"/>
          <w:i w:val="0"/>
          <w:szCs w:val="22"/>
          <w:lang w:val="cs-CZ"/>
        </w:rPr>
        <w:t xml:space="preserve">Smluvní pokuta </w:t>
      </w:r>
      <w:r w:rsidR="00B63A3D" w:rsidRPr="00AD17DF">
        <w:rPr>
          <w:rFonts w:ascii="Times New Roman" w:hAnsi="Times New Roman"/>
          <w:b w:val="0"/>
          <w:i w:val="0"/>
          <w:szCs w:val="22"/>
          <w:lang w:val="cs-CZ"/>
        </w:rPr>
        <w:t>dle předchozí věty je určena především ke krytí zvýšených nákladů Objednatele k zajištění dopravy a dalších služeb v rozsahu podle této Smlouvy po dobu od ukončení této Smlouvy do uskutečnění výběru nového dopravce.</w:t>
      </w:r>
      <w:r w:rsidR="00C7792F" w:rsidRPr="00AD17DF">
        <w:rPr>
          <w:rFonts w:ascii="Times New Roman" w:hAnsi="Times New Roman"/>
          <w:b w:val="0"/>
          <w:i w:val="0"/>
          <w:szCs w:val="22"/>
          <w:lang w:val="cs-CZ"/>
        </w:rPr>
        <w:t xml:space="preserve"> </w:t>
      </w:r>
      <w:r w:rsidR="00D23FF3" w:rsidRPr="00AD17DF">
        <w:rPr>
          <w:rFonts w:ascii="Times New Roman" w:hAnsi="Times New Roman"/>
          <w:b w:val="0"/>
          <w:i w:val="0"/>
          <w:szCs w:val="22"/>
          <w:lang w:val="cs-CZ"/>
        </w:rPr>
        <w:t xml:space="preserve">Zaplacením </w:t>
      </w:r>
      <w:r w:rsidR="00F7350B" w:rsidRPr="00AD17DF">
        <w:rPr>
          <w:rFonts w:ascii="Times New Roman" w:hAnsi="Times New Roman"/>
          <w:b w:val="0"/>
          <w:i w:val="0"/>
          <w:szCs w:val="22"/>
          <w:lang w:val="cs-CZ"/>
        </w:rPr>
        <w:t xml:space="preserve">smluvní pokuty </w:t>
      </w:r>
      <w:r w:rsidR="00C7792F" w:rsidRPr="00AD17DF">
        <w:rPr>
          <w:rFonts w:ascii="Times New Roman" w:hAnsi="Times New Roman"/>
          <w:b w:val="0"/>
          <w:i w:val="0"/>
          <w:szCs w:val="22"/>
          <w:lang w:val="cs-CZ"/>
        </w:rPr>
        <w:t xml:space="preserve">podle tohoto </w:t>
      </w:r>
      <w:r w:rsidR="00D23FF3" w:rsidRPr="00AD17DF">
        <w:rPr>
          <w:rFonts w:ascii="Times New Roman" w:hAnsi="Times New Roman"/>
          <w:b w:val="0"/>
          <w:i w:val="0"/>
          <w:szCs w:val="22"/>
          <w:lang w:val="cs-CZ"/>
        </w:rPr>
        <w:t xml:space="preserve">ustanovení není dotčeno právo Objednatele na náhradu škody </w:t>
      </w:r>
      <w:r w:rsidR="00F850AB" w:rsidRPr="00AD17DF">
        <w:rPr>
          <w:rFonts w:ascii="Times New Roman" w:hAnsi="Times New Roman"/>
          <w:b w:val="0"/>
          <w:i w:val="0"/>
          <w:szCs w:val="22"/>
          <w:lang w:val="cs-CZ"/>
        </w:rPr>
        <w:t>ani povinnost Dopravce uhradit veškeré smluvní pokuty za porušení povinností z této Smlouvy</w:t>
      </w:r>
      <w:r w:rsidR="00D23FF3" w:rsidRPr="00AD17DF">
        <w:rPr>
          <w:rFonts w:ascii="Times New Roman" w:hAnsi="Times New Roman"/>
          <w:b w:val="0"/>
          <w:i w:val="0"/>
          <w:szCs w:val="22"/>
          <w:lang w:val="cs-CZ"/>
        </w:rPr>
        <w:t>.</w:t>
      </w:r>
    </w:p>
    <w:p w14:paraId="243D074C" w14:textId="5A8B00CA" w:rsidR="00264205" w:rsidRPr="00AD17DF" w:rsidRDefault="006870CA"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Veškerá nevypořádaná práva a povinnosti vyplývající z této </w:t>
      </w:r>
      <w:r w:rsidR="00F609CF" w:rsidRPr="00AD17DF">
        <w:rPr>
          <w:rFonts w:ascii="Times New Roman" w:hAnsi="Times New Roman"/>
          <w:b w:val="0"/>
          <w:i w:val="0"/>
          <w:szCs w:val="22"/>
          <w:lang w:val="cs-CZ"/>
        </w:rPr>
        <w:t>S</w:t>
      </w:r>
      <w:r w:rsidRPr="00AD17DF">
        <w:rPr>
          <w:rFonts w:ascii="Times New Roman" w:hAnsi="Times New Roman"/>
          <w:b w:val="0"/>
          <w:i w:val="0"/>
          <w:szCs w:val="22"/>
          <w:lang w:val="cs-CZ"/>
        </w:rPr>
        <w:t xml:space="preserve">mlouvy </w:t>
      </w:r>
      <w:r w:rsidR="001B5D3F" w:rsidRPr="00AD17DF">
        <w:rPr>
          <w:rFonts w:ascii="Times New Roman" w:hAnsi="Times New Roman"/>
          <w:b w:val="0"/>
          <w:i w:val="0"/>
          <w:szCs w:val="22"/>
          <w:lang w:val="cs-CZ"/>
        </w:rPr>
        <w:t>Objednatel</w:t>
      </w:r>
      <w:r w:rsidRPr="00AD17DF">
        <w:rPr>
          <w:rFonts w:ascii="Times New Roman" w:hAnsi="Times New Roman"/>
          <w:b w:val="0"/>
          <w:i w:val="0"/>
          <w:szCs w:val="22"/>
          <w:lang w:val="cs-CZ"/>
        </w:rPr>
        <w:t xml:space="preserve">i či </w:t>
      </w:r>
      <w:r w:rsidR="001B5D3F" w:rsidRPr="00AD17DF">
        <w:rPr>
          <w:rFonts w:ascii="Times New Roman" w:hAnsi="Times New Roman"/>
          <w:b w:val="0"/>
          <w:i w:val="0"/>
          <w:szCs w:val="22"/>
          <w:lang w:val="cs-CZ"/>
        </w:rPr>
        <w:t>Dopravc</w:t>
      </w:r>
      <w:r w:rsidRPr="00AD17DF">
        <w:rPr>
          <w:rFonts w:ascii="Times New Roman" w:hAnsi="Times New Roman"/>
          <w:b w:val="0"/>
          <w:i w:val="0"/>
          <w:szCs w:val="22"/>
          <w:lang w:val="cs-CZ"/>
        </w:rPr>
        <w:t xml:space="preserve">i ke dni ukončení smlouvy jsou </w:t>
      </w:r>
      <w:r w:rsidR="001B5D3F" w:rsidRPr="00AD17DF">
        <w:rPr>
          <w:rFonts w:ascii="Times New Roman" w:hAnsi="Times New Roman"/>
          <w:b w:val="0"/>
          <w:i w:val="0"/>
          <w:szCs w:val="22"/>
          <w:lang w:val="cs-CZ"/>
        </w:rPr>
        <w:t>Objednatel</w:t>
      </w:r>
      <w:r w:rsidRPr="00AD17DF">
        <w:rPr>
          <w:rFonts w:ascii="Times New Roman" w:hAnsi="Times New Roman"/>
          <w:b w:val="0"/>
          <w:i w:val="0"/>
          <w:szCs w:val="22"/>
          <w:lang w:val="cs-CZ"/>
        </w:rPr>
        <w:t xml:space="preserve"> a </w:t>
      </w:r>
      <w:r w:rsidR="001B5D3F" w:rsidRPr="00AD17DF">
        <w:rPr>
          <w:rFonts w:ascii="Times New Roman" w:hAnsi="Times New Roman"/>
          <w:b w:val="0"/>
          <w:i w:val="0"/>
          <w:szCs w:val="22"/>
          <w:lang w:val="cs-CZ"/>
        </w:rPr>
        <w:t>Dopravc</w:t>
      </w:r>
      <w:r w:rsidRPr="00AD17DF">
        <w:rPr>
          <w:rFonts w:ascii="Times New Roman" w:hAnsi="Times New Roman"/>
          <w:b w:val="0"/>
          <w:i w:val="0"/>
          <w:szCs w:val="22"/>
          <w:lang w:val="cs-CZ"/>
        </w:rPr>
        <w:t xml:space="preserve">e povinni vypořádat obdobně dle příslušných ustanovení této </w:t>
      </w:r>
      <w:r w:rsidR="00FD01D2" w:rsidRPr="00AD17DF">
        <w:rPr>
          <w:rFonts w:ascii="Times New Roman" w:hAnsi="Times New Roman"/>
          <w:b w:val="0"/>
          <w:i w:val="0"/>
          <w:szCs w:val="22"/>
          <w:lang w:val="cs-CZ"/>
        </w:rPr>
        <w:t xml:space="preserve">Smlouvy </w:t>
      </w:r>
      <w:r w:rsidRPr="00AD17DF">
        <w:rPr>
          <w:rFonts w:ascii="Times New Roman" w:hAnsi="Times New Roman"/>
          <w:b w:val="0"/>
          <w:i w:val="0"/>
          <w:szCs w:val="22"/>
          <w:lang w:val="cs-CZ"/>
        </w:rPr>
        <w:t>bez zbytečného odkladu.</w:t>
      </w:r>
    </w:p>
    <w:p w14:paraId="544DA1A2" w14:textId="3344A5D2" w:rsidR="00A72E81" w:rsidRPr="00AD17DF" w:rsidRDefault="00CE791C" w:rsidP="00B5299C">
      <w:pPr>
        <w:pStyle w:val="Nadpis1"/>
        <w:rPr>
          <w:rFonts w:cs="Times New Roman"/>
          <w:szCs w:val="22"/>
        </w:rPr>
      </w:pPr>
      <w:r w:rsidRPr="00AD17DF">
        <w:rPr>
          <w:rFonts w:cs="Times New Roman"/>
          <w:szCs w:val="22"/>
        </w:rPr>
        <w:tab/>
      </w:r>
      <w:bookmarkStart w:id="69" w:name="_Ref491672577"/>
      <w:bookmarkStart w:id="70" w:name="_Ref491673055"/>
      <w:r w:rsidR="001569F4" w:rsidRPr="00AD17DF">
        <w:rPr>
          <w:rFonts w:cs="Times New Roman"/>
          <w:szCs w:val="22"/>
        </w:rPr>
        <w:t xml:space="preserve">BANKOVNÍ </w:t>
      </w:r>
      <w:r w:rsidR="00264588" w:rsidRPr="00AD17DF">
        <w:rPr>
          <w:rFonts w:cs="Times New Roman"/>
          <w:szCs w:val="22"/>
        </w:rPr>
        <w:t>záruka</w:t>
      </w:r>
      <w:bookmarkEnd w:id="69"/>
      <w:bookmarkEnd w:id="70"/>
    </w:p>
    <w:p w14:paraId="413EB871" w14:textId="1B3D5C32" w:rsidR="00264205" w:rsidRPr="00AD17DF" w:rsidRDefault="00264588"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K zajištění svých závazků podle této Smlouvy poskytne Dopravce Objednateli </w:t>
      </w:r>
      <w:r w:rsidR="00B61707" w:rsidRPr="00AD17DF">
        <w:rPr>
          <w:rFonts w:ascii="Times New Roman" w:hAnsi="Times New Roman"/>
          <w:b w:val="0"/>
          <w:i w:val="0"/>
          <w:szCs w:val="22"/>
          <w:lang w:val="cs-CZ"/>
        </w:rPr>
        <w:t xml:space="preserve">neodvolatelnou a nepodmíněnou </w:t>
      </w:r>
      <w:r w:rsidR="001569F4" w:rsidRPr="00AD17DF">
        <w:rPr>
          <w:rFonts w:ascii="Times New Roman" w:hAnsi="Times New Roman"/>
          <w:b w:val="0"/>
          <w:i w:val="0"/>
          <w:szCs w:val="22"/>
          <w:lang w:val="cs-CZ"/>
        </w:rPr>
        <w:t xml:space="preserve">bankovní </w:t>
      </w:r>
      <w:r w:rsidR="00B61707" w:rsidRPr="00AD17DF">
        <w:rPr>
          <w:rFonts w:ascii="Times New Roman" w:hAnsi="Times New Roman"/>
          <w:b w:val="0"/>
          <w:i w:val="0"/>
          <w:szCs w:val="22"/>
          <w:lang w:val="cs-CZ"/>
        </w:rPr>
        <w:t xml:space="preserve">záruku splatnou na </w:t>
      </w:r>
      <w:r w:rsidR="00E40D5F" w:rsidRPr="00AD17DF">
        <w:rPr>
          <w:rFonts w:ascii="Times New Roman" w:hAnsi="Times New Roman"/>
          <w:b w:val="0"/>
          <w:i w:val="0"/>
          <w:szCs w:val="22"/>
          <w:lang w:val="cs-CZ"/>
        </w:rPr>
        <w:t xml:space="preserve">první </w:t>
      </w:r>
      <w:r w:rsidR="00B61707" w:rsidRPr="00AD17DF">
        <w:rPr>
          <w:rFonts w:ascii="Times New Roman" w:hAnsi="Times New Roman"/>
          <w:b w:val="0"/>
          <w:i w:val="0"/>
          <w:szCs w:val="22"/>
          <w:lang w:val="cs-CZ"/>
        </w:rPr>
        <w:t xml:space="preserve">požádání (dále jen </w:t>
      </w:r>
      <w:r w:rsidR="009E7DC0" w:rsidRPr="00AD17DF">
        <w:rPr>
          <w:rFonts w:ascii="Times New Roman" w:hAnsi="Times New Roman"/>
          <w:b w:val="0"/>
          <w:i w:val="0"/>
          <w:szCs w:val="22"/>
          <w:lang w:val="cs-CZ"/>
        </w:rPr>
        <w:t>„</w:t>
      </w:r>
      <w:r w:rsidR="001569F4"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záruka“</w:t>
      </w:r>
      <w:r w:rsidR="00B61707" w:rsidRPr="00AD17DF">
        <w:rPr>
          <w:rFonts w:ascii="Times New Roman" w:hAnsi="Times New Roman"/>
          <w:b w:val="0"/>
          <w:i w:val="0"/>
          <w:szCs w:val="22"/>
          <w:lang w:val="cs-CZ"/>
        </w:rPr>
        <w:t>)</w:t>
      </w:r>
      <w:r w:rsidR="00CF2E18" w:rsidRPr="00AD17DF">
        <w:rPr>
          <w:rFonts w:ascii="Times New Roman" w:hAnsi="Times New Roman"/>
          <w:b w:val="0"/>
          <w:i w:val="0"/>
          <w:szCs w:val="22"/>
          <w:lang w:val="cs-CZ"/>
        </w:rPr>
        <w:t>.</w:t>
      </w:r>
      <w:r w:rsidR="00F7350B" w:rsidRPr="00AD17DF">
        <w:rPr>
          <w:rFonts w:ascii="Times New Roman" w:hAnsi="Times New Roman"/>
          <w:b w:val="0"/>
          <w:i w:val="0"/>
          <w:szCs w:val="22"/>
          <w:lang w:val="cs-CZ"/>
        </w:rPr>
        <w:t xml:space="preserve"> </w:t>
      </w:r>
      <w:r w:rsidR="001569F4" w:rsidRPr="00AD17DF">
        <w:rPr>
          <w:rFonts w:ascii="Times New Roman" w:hAnsi="Times New Roman"/>
          <w:b w:val="0"/>
          <w:i w:val="0"/>
          <w:szCs w:val="22"/>
          <w:lang w:val="cs-CZ"/>
        </w:rPr>
        <w:t xml:space="preserve">Bankovní </w:t>
      </w:r>
      <w:r w:rsidR="00F7350B" w:rsidRPr="00AD17DF">
        <w:rPr>
          <w:rFonts w:ascii="Times New Roman" w:hAnsi="Times New Roman"/>
          <w:b w:val="0"/>
          <w:i w:val="0"/>
          <w:szCs w:val="22"/>
          <w:lang w:val="cs-CZ"/>
        </w:rPr>
        <w:t xml:space="preserve">záruka bude Dopravcem Objednateli předložena ve lhůtě </w:t>
      </w:r>
      <w:r w:rsidR="00AE28EF" w:rsidRPr="00AD17DF">
        <w:rPr>
          <w:rFonts w:ascii="Times New Roman" w:hAnsi="Times New Roman"/>
          <w:b w:val="0"/>
          <w:i w:val="0"/>
          <w:szCs w:val="22"/>
          <w:lang w:val="cs-CZ"/>
        </w:rPr>
        <w:t xml:space="preserve">10 </w:t>
      </w:r>
      <w:r w:rsidR="00060BCE" w:rsidRPr="00AD17DF">
        <w:rPr>
          <w:rFonts w:ascii="Times New Roman" w:hAnsi="Times New Roman"/>
          <w:b w:val="0"/>
          <w:i w:val="0"/>
          <w:szCs w:val="22"/>
          <w:lang w:val="cs-CZ"/>
        </w:rPr>
        <w:t>pracovních</w:t>
      </w:r>
      <w:r w:rsidR="00F7350B" w:rsidRPr="00AD17DF">
        <w:rPr>
          <w:rFonts w:ascii="Times New Roman" w:hAnsi="Times New Roman"/>
          <w:b w:val="0"/>
          <w:i w:val="0"/>
          <w:szCs w:val="22"/>
          <w:lang w:val="cs-CZ"/>
        </w:rPr>
        <w:t xml:space="preserve"> dní od uzavření této Smlouvy. </w:t>
      </w:r>
      <w:r w:rsidR="003058C9" w:rsidRPr="00AD17DF">
        <w:rPr>
          <w:rFonts w:ascii="Times New Roman" w:hAnsi="Times New Roman"/>
          <w:b w:val="0"/>
          <w:i w:val="0"/>
          <w:szCs w:val="22"/>
          <w:lang w:val="cs-CZ"/>
        </w:rPr>
        <w:t xml:space="preserve">Poskytnutí </w:t>
      </w:r>
      <w:r w:rsidR="001569F4"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záruky je podmínkou práva Dopravce na plnění Z</w:t>
      </w:r>
      <w:r w:rsidR="00827868" w:rsidRPr="00AD17DF">
        <w:rPr>
          <w:rFonts w:ascii="Times New Roman" w:hAnsi="Times New Roman"/>
          <w:b w:val="0"/>
          <w:i w:val="0"/>
          <w:szCs w:val="22"/>
          <w:lang w:val="cs-CZ"/>
        </w:rPr>
        <w:t>ávazku veřejné služby dle této S</w:t>
      </w:r>
      <w:r w:rsidR="003058C9" w:rsidRPr="00AD17DF">
        <w:rPr>
          <w:rFonts w:ascii="Times New Roman" w:hAnsi="Times New Roman"/>
          <w:b w:val="0"/>
          <w:i w:val="0"/>
          <w:szCs w:val="22"/>
          <w:lang w:val="cs-CZ"/>
        </w:rPr>
        <w:t xml:space="preserve">mlouvy a </w:t>
      </w:r>
      <w:r w:rsidR="00313248" w:rsidRPr="00AD17DF">
        <w:rPr>
          <w:rFonts w:ascii="Times New Roman" w:hAnsi="Times New Roman"/>
          <w:b w:val="0"/>
          <w:i w:val="0"/>
          <w:szCs w:val="22"/>
          <w:lang w:val="cs-CZ"/>
        </w:rPr>
        <w:t xml:space="preserve">na </w:t>
      </w:r>
      <w:r w:rsidR="003058C9" w:rsidRPr="00AD17DF">
        <w:rPr>
          <w:rFonts w:ascii="Times New Roman" w:hAnsi="Times New Roman"/>
          <w:b w:val="0"/>
          <w:i w:val="0"/>
          <w:szCs w:val="22"/>
          <w:lang w:val="cs-CZ"/>
        </w:rPr>
        <w:t xml:space="preserve">úhradu příslušející Odměny. </w:t>
      </w:r>
      <w:r w:rsidR="00CF2E18" w:rsidRPr="00AD17DF">
        <w:rPr>
          <w:rFonts w:ascii="Times New Roman" w:hAnsi="Times New Roman"/>
          <w:b w:val="0"/>
          <w:i w:val="0"/>
          <w:szCs w:val="22"/>
          <w:lang w:val="cs-CZ"/>
        </w:rPr>
        <w:t xml:space="preserve">Pokud Dopravce </w:t>
      </w:r>
      <w:r w:rsidR="001569F4" w:rsidRPr="00AD17DF">
        <w:rPr>
          <w:rFonts w:ascii="Times New Roman" w:hAnsi="Times New Roman"/>
          <w:b w:val="0"/>
          <w:i w:val="0"/>
          <w:szCs w:val="22"/>
          <w:lang w:val="cs-CZ"/>
        </w:rPr>
        <w:t xml:space="preserve">Bankovní </w:t>
      </w:r>
      <w:r w:rsidR="00CF2E18" w:rsidRPr="00AD17DF">
        <w:rPr>
          <w:rFonts w:ascii="Times New Roman" w:hAnsi="Times New Roman"/>
          <w:b w:val="0"/>
          <w:i w:val="0"/>
          <w:szCs w:val="22"/>
          <w:lang w:val="cs-CZ"/>
        </w:rPr>
        <w:t xml:space="preserve">záruku nepředloží ve lhůtě </w:t>
      </w:r>
      <w:r w:rsidR="00AE28EF" w:rsidRPr="00AD17DF">
        <w:rPr>
          <w:rFonts w:ascii="Times New Roman" w:hAnsi="Times New Roman"/>
          <w:b w:val="0"/>
          <w:i w:val="0"/>
          <w:szCs w:val="22"/>
          <w:lang w:val="cs-CZ"/>
        </w:rPr>
        <w:t xml:space="preserve">10 </w:t>
      </w:r>
      <w:r w:rsidR="00CF2E18" w:rsidRPr="00AD17DF">
        <w:rPr>
          <w:rFonts w:ascii="Times New Roman" w:hAnsi="Times New Roman"/>
          <w:b w:val="0"/>
          <w:i w:val="0"/>
          <w:szCs w:val="22"/>
          <w:lang w:val="cs-CZ"/>
        </w:rPr>
        <w:t>pracovních dní</w:t>
      </w:r>
      <w:r w:rsidR="00501CDD" w:rsidRPr="00501CDD">
        <w:rPr>
          <w:rFonts w:ascii="Times New Roman" w:hAnsi="Times New Roman"/>
          <w:b w:val="0"/>
          <w:i w:val="0"/>
          <w:szCs w:val="22"/>
          <w:lang w:val="cs-CZ"/>
        </w:rPr>
        <w:t xml:space="preserve"> </w:t>
      </w:r>
      <w:r w:rsidR="00501CDD" w:rsidRPr="00AD17DF">
        <w:rPr>
          <w:rFonts w:ascii="Times New Roman" w:hAnsi="Times New Roman"/>
          <w:b w:val="0"/>
          <w:i w:val="0"/>
          <w:szCs w:val="22"/>
          <w:lang w:val="cs-CZ"/>
        </w:rPr>
        <w:t>od uzavření této Smlouvy</w:t>
      </w:r>
      <w:r w:rsidR="00CF2E18" w:rsidRPr="00AD17DF">
        <w:rPr>
          <w:rFonts w:ascii="Times New Roman" w:hAnsi="Times New Roman"/>
          <w:b w:val="0"/>
          <w:i w:val="0"/>
          <w:szCs w:val="22"/>
          <w:lang w:val="cs-CZ"/>
        </w:rPr>
        <w:t xml:space="preserve">, uhradí Objednateli </w:t>
      </w:r>
      <w:r w:rsidR="009A0790" w:rsidRPr="00AD17DF">
        <w:rPr>
          <w:rFonts w:ascii="Times New Roman" w:hAnsi="Times New Roman"/>
          <w:b w:val="0"/>
          <w:i w:val="0"/>
          <w:szCs w:val="22"/>
          <w:lang w:val="cs-CZ"/>
        </w:rPr>
        <w:t xml:space="preserve">za každý </w:t>
      </w:r>
      <w:r w:rsidR="00B16189" w:rsidRPr="00AD17DF">
        <w:rPr>
          <w:rFonts w:ascii="Times New Roman" w:hAnsi="Times New Roman"/>
          <w:b w:val="0"/>
          <w:i w:val="0"/>
          <w:szCs w:val="22"/>
          <w:lang w:val="cs-CZ"/>
        </w:rPr>
        <w:t xml:space="preserve">i </w:t>
      </w:r>
      <w:r w:rsidR="00B94A6D" w:rsidRPr="00AD17DF">
        <w:rPr>
          <w:rFonts w:ascii="Times New Roman" w:hAnsi="Times New Roman"/>
          <w:b w:val="0"/>
          <w:i w:val="0"/>
          <w:szCs w:val="22"/>
          <w:lang w:val="cs-CZ"/>
        </w:rPr>
        <w:t xml:space="preserve">započatý </w:t>
      </w:r>
      <w:r w:rsidR="009A0790" w:rsidRPr="00AD17DF">
        <w:rPr>
          <w:rFonts w:ascii="Times New Roman" w:hAnsi="Times New Roman"/>
          <w:b w:val="0"/>
          <w:i w:val="0"/>
          <w:szCs w:val="22"/>
          <w:lang w:val="cs-CZ"/>
        </w:rPr>
        <w:t xml:space="preserve">den, kdy bude v prodlení </w:t>
      </w:r>
      <w:r w:rsidR="00CF2E18" w:rsidRPr="00AD17DF">
        <w:rPr>
          <w:rFonts w:ascii="Times New Roman" w:hAnsi="Times New Roman"/>
          <w:b w:val="0"/>
          <w:i w:val="0"/>
          <w:szCs w:val="22"/>
          <w:lang w:val="cs-CZ"/>
        </w:rPr>
        <w:t xml:space="preserve">smluvní pokutu ve výši </w:t>
      </w:r>
      <w:r w:rsidR="00F52412">
        <w:rPr>
          <w:rFonts w:ascii="Times New Roman" w:hAnsi="Times New Roman"/>
          <w:b w:val="0"/>
          <w:i w:val="0"/>
          <w:szCs w:val="22"/>
          <w:lang w:val="cs-CZ"/>
        </w:rPr>
        <w:t>250.000,-</w:t>
      </w:r>
      <w:r w:rsidR="00F52412" w:rsidRPr="00AD17DF">
        <w:rPr>
          <w:rFonts w:ascii="Times New Roman" w:hAnsi="Times New Roman"/>
          <w:b w:val="0"/>
          <w:i w:val="0"/>
          <w:szCs w:val="22"/>
          <w:lang w:val="cs-CZ"/>
        </w:rPr>
        <w:t xml:space="preserve"> </w:t>
      </w:r>
      <w:r w:rsidR="00E55B5D" w:rsidRPr="00AD17DF">
        <w:rPr>
          <w:rFonts w:ascii="Times New Roman" w:hAnsi="Times New Roman"/>
          <w:b w:val="0"/>
          <w:i w:val="0"/>
          <w:szCs w:val="22"/>
          <w:lang w:val="cs-CZ"/>
        </w:rPr>
        <w:t>Kč</w:t>
      </w:r>
      <w:r w:rsidR="00CF2E18" w:rsidRPr="00AD17DF">
        <w:rPr>
          <w:rFonts w:ascii="Times New Roman" w:hAnsi="Times New Roman"/>
          <w:b w:val="0"/>
          <w:i w:val="0"/>
          <w:szCs w:val="22"/>
          <w:lang w:val="cs-CZ"/>
        </w:rPr>
        <w:t>, přičemž současně platí, že Objednatel je oprávněn od této Smlouvy odstoupit s účinky ke dni doručení odstoupení Dopravci, ledaže je v tomto úkonu pro účinky odstoupení stanoven den pozdější.</w:t>
      </w:r>
    </w:p>
    <w:p w14:paraId="1E3692CE" w14:textId="063CB53A" w:rsidR="00264205" w:rsidRPr="00AD17DF" w:rsidRDefault="001569F4"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záruka bude platná a účinná </w:t>
      </w:r>
      <w:r w:rsidR="00CF2E18" w:rsidRPr="00AD17DF">
        <w:rPr>
          <w:rFonts w:ascii="Times New Roman" w:hAnsi="Times New Roman"/>
          <w:b w:val="0"/>
          <w:i w:val="0"/>
          <w:szCs w:val="22"/>
          <w:lang w:val="cs-CZ"/>
        </w:rPr>
        <w:t xml:space="preserve">po dobu alespoň </w:t>
      </w:r>
      <w:r w:rsidR="00640A49" w:rsidRPr="00AD17DF">
        <w:rPr>
          <w:rFonts w:ascii="Times New Roman" w:hAnsi="Times New Roman"/>
          <w:b w:val="0"/>
          <w:i w:val="0"/>
          <w:szCs w:val="22"/>
          <w:lang w:val="cs-CZ"/>
        </w:rPr>
        <w:t>jednoho roku</w:t>
      </w:r>
      <w:r w:rsidR="00CF2E18" w:rsidRPr="00AD17DF">
        <w:rPr>
          <w:rFonts w:ascii="Times New Roman" w:hAnsi="Times New Roman"/>
          <w:b w:val="0"/>
          <w:i w:val="0"/>
          <w:szCs w:val="22"/>
          <w:lang w:val="cs-CZ"/>
        </w:rPr>
        <w:t xml:space="preserve"> od </w:t>
      </w:r>
      <w:r w:rsidR="00A064B6" w:rsidRPr="00AD17DF">
        <w:rPr>
          <w:rFonts w:ascii="Times New Roman" w:hAnsi="Times New Roman"/>
          <w:b w:val="0"/>
          <w:i w:val="0"/>
          <w:szCs w:val="22"/>
          <w:lang w:val="cs-CZ"/>
        </w:rPr>
        <w:t xml:space="preserve">Zahájení </w:t>
      </w:r>
      <w:r w:rsidR="00CF2E18" w:rsidRPr="00AD17DF">
        <w:rPr>
          <w:rFonts w:ascii="Times New Roman" w:hAnsi="Times New Roman"/>
          <w:b w:val="0"/>
          <w:i w:val="0"/>
          <w:szCs w:val="22"/>
          <w:lang w:val="cs-CZ"/>
        </w:rPr>
        <w:t xml:space="preserve">provozu, nejméně však do </w:t>
      </w:r>
      <w:r w:rsidR="00640A49" w:rsidRPr="00AD17DF">
        <w:rPr>
          <w:rFonts w:ascii="Times New Roman" w:hAnsi="Times New Roman"/>
          <w:b w:val="0"/>
          <w:i w:val="0"/>
          <w:szCs w:val="22"/>
          <w:lang w:val="cs-CZ"/>
        </w:rPr>
        <w:t>31.12.</w:t>
      </w:r>
      <w:r w:rsidR="002C7799" w:rsidRPr="00AD17DF">
        <w:rPr>
          <w:rFonts w:ascii="Times New Roman" w:hAnsi="Times New Roman"/>
          <w:b w:val="0"/>
          <w:i w:val="0"/>
          <w:szCs w:val="22"/>
          <w:lang w:val="cs-CZ"/>
        </w:rPr>
        <w:t>202</w:t>
      </w:r>
      <w:r w:rsidR="002C7799">
        <w:rPr>
          <w:rFonts w:ascii="Times New Roman" w:hAnsi="Times New Roman"/>
          <w:b w:val="0"/>
          <w:i w:val="0"/>
          <w:szCs w:val="22"/>
          <w:lang w:val="cs-CZ"/>
        </w:rPr>
        <w:t>5</w:t>
      </w:r>
      <w:r w:rsidR="002C7799" w:rsidRPr="00AD17DF">
        <w:rPr>
          <w:rFonts w:ascii="Times New Roman" w:hAnsi="Times New Roman"/>
          <w:b w:val="0"/>
          <w:i w:val="0"/>
          <w:szCs w:val="22"/>
          <w:lang w:val="cs-CZ"/>
        </w:rPr>
        <w:t xml:space="preserve"> </w:t>
      </w:r>
      <w:r w:rsidR="00CF2E18" w:rsidRPr="00AD17DF">
        <w:rPr>
          <w:rFonts w:ascii="Times New Roman" w:hAnsi="Times New Roman"/>
          <w:b w:val="0"/>
          <w:i w:val="0"/>
          <w:szCs w:val="22"/>
          <w:lang w:val="cs-CZ"/>
        </w:rPr>
        <w:t>(</w:t>
      </w:r>
      <w:r w:rsidR="00D544B7">
        <w:rPr>
          <w:rFonts w:ascii="Times New Roman" w:hAnsi="Times New Roman"/>
          <w:b w:val="0"/>
          <w:i w:val="0"/>
          <w:szCs w:val="22"/>
          <w:lang w:val="cs-CZ"/>
        </w:rPr>
        <w:t xml:space="preserve">dále jen </w:t>
      </w:r>
      <w:r w:rsidR="00CF2E18" w:rsidRPr="00AD17DF">
        <w:rPr>
          <w:rFonts w:ascii="Times New Roman" w:hAnsi="Times New Roman"/>
          <w:b w:val="0"/>
          <w:i w:val="0"/>
          <w:szCs w:val="22"/>
          <w:lang w:val="cs-CZ"/>
        </w:rPr>
        <w:t>„Období platnosti“)</w:t>
      </w:r>
      <w:r w:rsidR="003058C9" w:rsidRPr="00AD17DF">
        <w:rPr>
          <w:rFonts w:ascii="Times New Roman" w:hAnsi="Times New Roman"/>
          <w:b w:val="0"/>
          <w:i w:val="0"/>
          <w:szCs w:val="22"/>
          <w:lang w:val="cs-CZ"/>
        </w:rPr>
        <w:t xml:space="preserve">. </w:t>
      </w:r>
      <w:bookmarkStart w:id="71" w:name="_Hlk497281538"/>
      <w:r w:rsidR="003058C9" w:rsidRPr="00AD17DF">
        <w:rPr>
          <w:rFonts w:ascii="Times New Roman" w:hAnsi="Times New Roman"/>
          <w:b w:val="0"/>
          <w:i w:val="0"/>
          <w:szCs w:val="22"/>
          <w:lang w:val="cs-CZ"/>
        </w:rPr>
        <w:t xml:space="preserve">Pokud doba platnosti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nebude dosahovat celého Období platnosti, bude Dopravce povinen obnovit platnost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za stejných podmínek, nejpozději do čtrnácti (14) dní před uplynutím platnosti původní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Pokud Dopravce neposkytne Objednateli obnovenou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záruku ve výše uvedené lhůtě, bude Objednatel oprávněn čerpat všechny peněžní prostředky z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a použít je na vytvoření jistoty, kterou poté </w:t>
      </w:r>
      <w:proofErr w:type="gramStart"/>
      <w:r w:rsidR="003058C9" w:rsidRPr="00AD17DF">
        <w:rPr>
          <w:rFonts w:ascii="Times New Roman" w:hAnsi="Times New Roman"/>
          <w:b w:val="0"/>
          <w:i w:val="0"/>
          <w:szCs w:val="22"/>
          <w:lang w:val="cs-CZ"/>
        </w:rPr>
        <w:t>uloží</w:t>
      </w:r>
      <w:proofErr w:type="gramEnd"/>
      <w:r w:rsidR="003058C9" w:rsidRPr="00AD17DF">
        <w:rPr>
          <w:rFonts w:ascii="Times New Roman" w:hAnsi="Times New Roman"/>
          <w:b w:val="0"/>
          <w:i w:val="0"/>
          <w:szCs w:val="22"/>
          <w:lang w:val="cs-CZ"/>
        </w:rPr>
        <w:t xml:space="preserve"> na svůj účet za účelem </w:t>
      </w:r>
      <w:r w:rsidR="003058C9" w:rsidRPr="00AD17DF">
        <w:rPr>
          <w:rFonts w:ascii="Times New Roman" w:hAnsi="Times New Roman"/>
          <w:b w:val="0"/>
          <w:i w:val="0"/>
          <w:szCs w:val="22"/>
          <w:lang w:val="cs-CZ"/>
        </w:rPr>
        <w:lastRenderedPageBreak/>
        <w:t xml:space="preserve">zajištění povinností </w:t>
      </w:r>
      <w:bookmarkStart w:id="72" w:name="_Hlk497281565"/>
      <w:r w:rsidR="003058C9" w:rsidRPr="00AD17DF">
        <w:rPr>
          <w:rFonts w:ascii="Times New Roman" w:hAnsi="Times New Roman"/>
          <w:b w:val="0"/>
          <w:i w:val="0"/>
          <w:szCs w:val="22"/>
          <w:lang w:val="cs-CZ"/>
        </w:rPr>
        <w:t>uvedených</w:t>
      </w:r>
      <w:bookmarkEnd w:id="71"/>
      <w:r w:rsidR="003058C9" w:rsidRPr="00AD17DF">
        <w:rPr>
          <w:rFonts w:ascii="Times New Roman" w:hAnsi="Times New Roman"/>
          <w:b w:val="0"/>
          <w:i w:val="0"/>
          <w:szCs w:val="22"/>
          <w:lang w:val="cs-CZ"/>
        </w:rPr>
        <w:t xml:space="preserve"> v</w:t>
      </w:r>
      <w:r w:rsidR="00BA1195">
        <w:rPr>
          <w:rFonts w:ascii="Times New Roman" w:hAnsi="Times New Roman"/>
          <w:b w:val="0"/>
          <w:i w:val="0"/>
          <w:szCs w:val="22"/>
          <w:lang w:val="cs-CZ"/>
        </w:rPr>
        <w:t> </w:t>
      </w:r>
      <w:r w:rsidR="00A90640" w:rsidRPr="00AD17DF">
        <w:rPr>
          <w:rFonts w:ascii="Times New Roman" w:hAnsi="Times New Roman"/>
          <w:b w:val="0"/>
          <w:i w:val="0"/>
          <w:szCs w:val="22"/>
          <w:lang w:val="cs-CZ"/>
        </w:rPr>
        <w:t>odst</w:t>
      </w:r>
      <w:r w:rsidR="00BA1195">
        <w:rPr>
          <w:rFonts w:ascii="Times New Roman" w:hAnsi="Times New Roman"/>
          <w:b w:val="0"/>
          <w:i w:val="0"/>
          <w:szCs w:val="22"/>
          <w:lang w:val="cs-CZ"/>
        </w:rPr>
        <w:t>.</w:t>
      </w:r>
      <w:r w:rsidR="00A90640" w:rsidRPr="00AD17DF">
        <w:rPr>
          <w:rFonts w:ascii="Times New Roman" w:hAnsi="Times New Roman"/>
          <w:b w:val="0"/>
          <w:i w:val="0"/>
          <w:szCs w:val="22"/>
          <w:lang w:val="cs-CZ"/>
        </w:rPr>
        <w:t xml:space="preserve"> </w:t>
      </w:r>
      <w:r w:rsidR="009E7DC0" w:rsidRPr="00AD17DF">
        <w:rPr>
          <w:rFonts w:ascii="Times New Roman" w:hAnsi="Times New Roman"/>
          <w:b w:val="0"/>
          <w:i w:val="0"/>
          <w:szCs w:val="22"/>
          <w:lang w:val="cs-CZ"/>
        </w:rPr>
        <w:fldChar w:fldCharType="begin"/>
      </w:r>
      <w:r w:rsidR="009E7DC0" w:rsidRPr="00AD17DF">
        <w:rPr>
          <w:rFonts w:ascii="Times New Roman" w:hAnsi="Times New Roman"/>
          <w:b w:val="0"/>
          <w:i w:val="0"/>
          <w:szCs w:val="22"/>
          <w:lang w:val="cs-CZ"/>
        </w:rPr>
        <w:instrText xml:space="preserve"> REF _Ref274782997 \r \h  \* MERGEFORMAT </w:instrText>
      </w:r>
      <w:r w:rsidR="009E7DC0" w:rsidRPr="00AD17DF">
        <w:rPr>
          <w:rFonts w:ascii="Times New Roman" w:hAnsi="Times New Roman"/>
          <w:b w:val="0"/>
          <w:i w:val="0"/>
          <w:szCs w:val="22"/>
          <w:lang w:val="cs-CZ"/>
        </w:rPr>
      </w:r>
      <w:r w:rsidR="009E7DC0"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14.3</w:t>
      </w:r>
      <w:r w:rsidR="009E7DC0" w:rsidRPr="00AD17DF">
        <w:rPr>
          <w:rFonts w:ascii="Times New Roman" w:hAnsi="Times New Roman"/>
          <w:b w:val="0"/>
          <w:i w:val="0"/>
          <w:szCs w:val="22"/>
          <w:lang w:val="cs-CZ"/>
        </w:rPr>
        <w:fldChar w:fldCharType="end"/>
      </w:r>
      <w:bookmarkEnd w:id="72"/>
      <w:r w:rsidR="00806152" w:rsidRPr="00AD17DF">
        <w:rPr>
          <w:rFonts w:ascii="Times New Roman" w:hAnsi="Times New Roman"/>
          <w:b w:val="0"/>
          <w:i w:val="0"/>
          <w:szCs w:val="22"/>
          <w:lang w:val="cs-CZ"/>
        </w:rPr>
        <w:t xml:space="preserve"> </w:t>
      </w:r>
      <w:r w:rsidR="00BA1195">
        <w:rPr>
          <w:rFonts w:ascii="Times New Roman" w:hAnsi="Times New Roman"/>
          <w:b w:val="0"/>
          <w:i w:val="0"/>
          <w:szCs w:val="22"/>
          <w:lang w:val="cs-CZ"/>
        </w:rPr>
        <w:t>této Smlouvy</w:t>
      </w:r>
      <w:r w:rsidR="003058C9" w:rsidRPr="00AD17DF">
        <w:rPr>
          <w:rFonts w:ascii="Times New Roman" w:hAnsi="Times New Roman"/>
          <w:b w:val="0"/>
          <w:i w:val="0"/>
          <w:szCs w:val="22"/>
          <w:lang w:val="cs-CZ"/>
        </w:rPr>
        <w:t xml:space="preserve">. Dojde-li k čerpání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a vytvoření jistoty, budou se ustanovení upravující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záruku vztahovat </w:t>
      </w:r>
      <w:r w:rsidR="008A4BB5" w:rsidRPr="00AD17DF">
        <w:rPr>
          <w:rFonts w:ascii="Times New Roman" w:hAnsi="Times New Roman"/>
          <w:b w:val="0"/>
          <w:i w:val="0"/>
          <w:szCs w:val="22"/>
          <w:lang w:val="cs-CZ"/>
        </w:rPr>
        <w:t>obdobně</w:t>
      </w:r>
      <w:r w:rsidR="003058C9" w:rsidRPr="00AD17DF">
        <w:rPr>
          <w:rFonts w:ascii="Times New Roman" w:hAnsi="Times New Roman"/>
          <w:b w:val="0"/>
          <w:i w:val="0"/>
          <w:szCs w:val="22"/>
          <w:lang w:val="cs-CZ"/>
        </w:rPr>
        <w:t xml:space="preserve"> i na jist</w:t>
      </w:r>
      <w:r w:rsidR="0046076F" w:rsidRPr="00AD17DF">
        <w:rPr>
          <w:rFonts w:ascii="Times New Roman" w:hAnsi="Times New Roman"/>
          <w:b w:val="0"/>
          <w:i w:val="0"/>
          <w:szCs w:val="22"/>
          <w:lang w:val="cs-CZ"/>
        </w:rPr>
        <w:t>ot</w:t>
      </w:r>
      <w:r w:rsidR="003058C9" w:rsidRPr="00AD17DF">
        <w:rPr>
          <w:rFonts w:ascii="Times New Roman" w:hAnsi="Times New Roman"/>
          <w:b w:val="0"/>
          <w:i w:val="0"/>
          <w:szCs w:val="22"/>
          <w:lang w:val="cs-CZ"/>
        </w:rPr>
        <w:t>u.</w:t>
      </w:r>
    </w:p>
    <w:p w14:paraId="2EAAB4D1" w14:textId="769A3416" w:rsidR="00264205" w:rsidRPr="00AD17DF" w:rsidRDefault="001569F4" w:rsidP="007E6E5C">
      <w:pPr>
        <w:pStyle w:val="Clanek11"/>
        <w:widowControl/>
        <w:ind w:left="709" w:hanging="709"/>
        <w:rPr>
          <w:rFonts w:ascii="Times New Roman" w:hAnsi="Times New Roman"/>
          <w:b w:val="0"/>
          <w:i w:val="0"/>
          <w:szCs w:val="22"/>
          <w:lang w:val="cs-CZ"/>
        </w:rPr>
      </w:pPr>
      <w:bookmarkStart w:id="73" w:name="_Ref274782997"/>
      <w:bookmarkStart w:id="74" w:name="_Ref274742974"/>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zárukou budou zajištěny veškeré nároky Objednatele vůči Dopravci, které vzniknou na základě porušení Smlouvy Dopravcem (včetně veškerých úroků z prodlení a veškerých smluvních pokut a náhrad škod, které může Objednatel od Dopravce požadovat v souvislosti s touto Smlouvou)</w:t>
      </w:r>
      <w:r w:rsidR="00533330">
        <w:rPr>
          <w:rFonts w:ascii="Times New Roman" w:hAnsi="Times New Roman"/>
          <w:b w:val="0"/>
          <w:i w:val="0"/>
          <w:szCs w:val="22"/>
          <w:lang w:val="cs-CZ"/>
        </w:rPr>
        <w:t>,</w:t>
      </w:r>
      <w:r w:rsidR="009E7DC0" w:rsidRPr="00AD17DF">
        <w:rPr>
          <w:rFonts w:ascii="Times New Roman" w:hAnsi="Times New Roman"/>
          <w:b w:val="0"/>
          <w:i w:val="0"/>
          <w:szCs w:val="22"/>
          <w:lang w:val="cs-CZ"/>
        </w:rPr>
        <w:t xml:space="preserve"> a to za podmínky, že Dopravce řádně a včas nesplnil některou z povinností </w:t>
      </w:r>
      <w:bookmarkEnd w:id="73"/>
      <w:r w:rsidR="00D3002A" w:rsidRPr="00AD17DF">
        <w:rPr>
          <w:rFonts w:ascii="Times New Roman" w:hAnsi="Times New Roman"/>
          <w:b w:val="0"/>
          <w:i w:val="0"/>
          <w:szCs w:val="22"/>
          <w:lang w:val="cs-CZ"/>
        </w:rPr>
        <w:t>vyplývajících pro Dopravce z této Smlouvy</w:t>
      </w:r>
      <w:r w:rsidR="00273D48" w:rsidRPr="00AD17DF">
        <w:rPr>
          <w:rFonts w:ascii="Times New Roman" w:hAnsi="Times New Roman"/>
          <w:b w:val="0"/>
          <w:i w:val="0"/>
          <w:szCs w:val="22"/>
          <w:lang w:val="cs-CZ"/>
        </w:rPr>
        <w:t xml:space="preserve"> </w:t>
      </w:r>
      <w:r w:rsidR="00D95780" w:rsidRPr="00AD17DF">
        <w:rPr>
          <w:rFonts w:ascii="Times New Roman" w:hAnsi="Times New Roman"/>
          <w:b w:val="0"/>
          <w:i w:val="0"/>
          <w:szCs w:val="22"/>
          <w:lang w:val="cs-CZ"/>
        </w:rPr>
        <w:t xml:space="preserve">nebo </w:t>
      </w:r>
      <w:r w:rsidR="00273D48" w:rsidRPr="00AD17DF">
        <w:rPr>
          <w:rFonts w:ascii="Times New Roman" w:hAnsi="Times New Roman"/>
          <w:b w:val="0"/>
          <w:i w:val="0"/>
          <w:szCs w:val="22"/>
          <w:lang w:val="cs-CZ"/>
        </w:rPr>
        <w:t>právních předpisů</w:t>
      </w:r>
      <w:r w:rsidR="00D3002A" w:rsidRPr="00AD17DF">
        <w:rPr>
          <w:rFonts w:ascii="Times New Roman" w:hAnsi="Times New Roman"/>
          <w:b w:val="0"/>
          <w:i w:val="0"/>
          <w:szCs w:val="22"/>
          <w:lang w:val="cs-CZ"/>
        </w:rPr>
        <w:t xml:space="preserve"> </w:t>
      </w:r>
      <w:bookmarkStart w:id="75" w:name="_Ref276513880"/>
      <w:r w:rsidR="009E7DC0" w:rsidRPr="00AD17DF">
        <w:rPr>
          <w:rFonts w:ascii="Times New Roman" w:hAnsi="Times New Roman"/>
          <w:b w:val="0"/>
          <w:i w:val="0"/>
          <w:szCs w:val="22"/>
          <w:lang w:val="cs-CZ"/>
        </w:rPr>
        <w:t>(dále jen „Zajištěné povinnosti”). Objednatel je oprávněn čerpat peněžní prostředky z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 xml:space="preserve">záruky za předpokladu, že Dopravce řádně a včas nesplní jakoukoli Zajištěnou povinnost. Objednatel je povinen bez odkladu informovat Dopravce o jakémkoli čerpání peněžních prostředků z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záruky.</w:t>
      </w:r>
      <w:bookmarkEnd w:id="75"/>
    </w:p>
    <w:p w14:paraId="65E77071" w14:textId="5725F7F3" w:rsidR="00264205" w:rsidRPr="00AD17DF" w:rsidRDefault="00C572D2" w:rsidP="007E6E5C">
      <w:pPr>
        <w:pStyle w:val="Clanek11"/>
        <w:widowControl/>
        <w:ind w:left="709" w:hanging="709"/>
        <w:rPr>
          <w:rFonts w:ascii="Times New Roman" w:hAnsi="Times New Roman"/>
          <w:b w:val="0"/>
          <w:i w:val="0"/>
          <w:szCs w:val="22"/>
          <w:lang w:val="cs-CZ"/>
        </w:rPr>
      </w:pPr>
      <w:bookmarkStart w:id="76" w:name="_Ref279759886"/>
      <w:r w:rsidRPr="00AD17DF">
        <w:rPr>
          <w:rFonts w:ascii="Times New Roman" w:hAnsi="Times New Roman"/>
          <w:b w:val="0"/>
          <w:i w:val="0"/>
          <w:szCs w:val="22"/>
          <w:lang w:val="cs-CZ"/>
        </w:rPr>
        <w:t xml:space="preserve">Kdykoli během </w:t>
      </w:r>
      <w:r w:rsidR="00A90640" w:rsidRPr="00AD17DF">
        <w:rPr>
          <w:rFonts w:ascii="Times New Roman" w:hAnsi="Times New Roman"/>
          <w:b w:val="0"/>
          <w:i w:val="0"/>
          <w:szCs w:val="22"/>
          <w:lang w:val="cs-CZ"/>
        </w:rPr>
        <w:t xml:space="preserve">Období platnosti bude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 xml:space="preserve">záruka vždy činit nejméně </w:t>
      </w:r>
      <w:r w:rsidR="00313248" w:rsidRPr="00AD17DF">
        <w:rPr>
          <w:rFonts w:ascii="Times New Roman" w:hAnsi="Times New Roman"/>
          <w:b w:val="0"/>
          <w:i w:val="0"/>
          <w:szCs w:val="22"/>
          <w:lang w:val="cs-CZ"/>
        </w:rPr>
        <w:t xml:space="preserve">částku ve výši </w:t>
      </w:r>
      <w:r w:rsidR="00E024CB">
        <w:rPr>
          <w:rFonts w:ascii="Times New Roman" w:hAnsi="Times New Roman"/>
          <w:b w:val="0"/>
          <w:i w:val="0"/>
          <w:szCs w:val="22"/>
          <w:lang w:val="cs-CZ"/>
        </w:rPr>
        <w:t>2</w:t>
      </w:r>
      <w:r w:rsidR="00F52412">
        <w:rPr>
          <w:rFonts w:ascii="Times New Roman" w:hAnsi="Times New Roman"/>
          <w:b w:val="0"/>
          <w:i w:val="0"/>
          <w:szCs w:val="22"/>
          <w:lang w:val="cs-CZ"/>
        </w:rPr>
        <w:t>5.000.000,- Kč</w:t>
      </w:r>
      <w:r w:rsidR="00F52412"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w:t>
      </w:r>
      <w:r w:rsidR="00D30379">
        <w:rPr>
          <w:rFonts w:ascii="Times New Roman" w:hAnsi="Times New Roman"/>
          <w:b w:val="0"/>
          <w:i w:val="0"/>
          <w:szCs w:val="22"/>
          <w:lang w:val="cs-CZ"/>
        </w:rPr>
        <w:t xml:space="preserve">dále jen </w:t>
      </w:r>
      <w:r w:rsidR="009E7DC0" w:rsidRPr="00AD17DF">
        <w:rPr>
          <w:rFonts w:ascii="Times New Roman" w:hAnsi="Times New Roman"/>
          <w:b w:val="0"/>
          <w:i w:val="0"/>
          <w:szCs w:val="22"/>
          <w:lang w:val="cs-CZ"/>
        </w:rPr>
        <w:t>„Výše zajištění“</w:t>
      </w:r>
      <w:r w:rsidRPr="00AD17DF">
        <w:rPr>
          <w:rFonts w:ascii="Times New Roman" w:hAnsi="Times New Roman"/>
          <w:b w:val="0"/>
          <w:i w:val="0"/>
          <w:szCs w:val="22"/>
          <w:lang w:val="cs-CZ"/>
        </w:rPr>
        <w:t xml:space="preserve">). </w:t>
      </w:r>
      <w:r w:rsidR="00A90640" w:rsidRPr="00AD17DF">
        <w:rPr>
          <w:rFonts w:ascii="Times New Roman" w:hAnsi="Times New Roman"/>
          <w:b w:val="0"/>
          <w:i w:val="0"/>
          <w:szCs w:val="22"/>
          <w:lang w:val="cs-CZ"/>
        </w:rPr>
        <w:t>Dopravce je povinen zajistit</w:t>
      </w:r>
      <w:r w:rsidRPr="00AD17DF">
        <w:rPr>
          <w:rFonts w:ascii="Times New Roman" w:hAnsi="Times New Roman"/>
          <w:b w:val="0"/>
          <w:i w:val="0"/>
          <w:szCs w:val="22"/>
          <w:lang w:val="cs-CZ"/>
        </w:rPr>
        <w:t xml:space="preserve">, aby byla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 xml:space="preserve">záruka přiměřeně upravována tak, aby její hodnota nikdy během Období platnosti neklesla pod Výši zajištění. Pokud hodnota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 xml:space="preserve">záruky klesne pod Výši zajištění nebo pokud peněžní prostředky (nebo jakákoli jejich část) z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záruky byl</w:t>
      </w:r>
      <w:r w:rsidR="00D32129">
        <w:rPr>
          <w:rFonts w:ascii="Times New Roman" w:hAnsi="Times New Roman"/>
          <w:b w:val="0"/>
          <w:i w:val="0"/>
          <w:szCs w:val="22"/>
          <w:lang w:val="cs-CZ"/>
        </w:rPr>
        <w:t>y</w:t>
      </w:r>
      <w:r w:rsidRPr="00AD17DF">
        <w:rPr>
          <w:rFonts w:ascii="Times New Roman" w:hAnsi="Times New Roman"/>
          <w:b w:val="0"/>
          <w:i w:val="0"/>
          <w:szCs w:val="22"/>
          <w:lang w:val="cs-CZ"/>
        </w:rPr>
        <w:t xml:space="preserve"> </w:t>
      </w:r>
      <w:r w:rsidR="00A90640" w:rsidRPr="00AD17DF">
        <w:rPr>
          <w:rFonts w:ascii="Times New Roman" w:hAnsi="Times New Roman"/>
          <w:b w:val="0"/>
          <w:i w:val="0"/>
          <w:szCs w:val="22"/>
          <w:lang w:val="cs-CZ"/>
        </w:rPr>
        <w:t>Objednatelem</w:t>
      </w:r>
      <w:r w:rsidRPr="00AD17DF">
        <w:rPr>
          <w:rFonts w:ascii="Times New Roman" w:hAnsi="Times New Roman"/>
          <w:b w:val="0"/>
          <w:i w:val="0"/>
          <w:szCs w:val="22"/>
          <w:lang w:val="cs-CZ"/>
        </w:rPr>
        <w:t xml:space="preserve"> čerpán</w:t>
      </w:r>
      <w:r w:rsidR="00D32129">
        <w:rPr>
          <w:rFonts w:ascii="Times New Roman" w:hAnsi="Times New Roman"/>
          <w:b w:val="0"/>
          <w:i w:val="0"/>
          <w:szCs w:val="22"/>
          <w:lang w:val="cs-CZ"/>
        </w:rPr>
        <w:t>y</w:t>
      </w:r>
      <w:r w:rsidRPr="00AD17DF">
        <w:rPr>
          <w:rFonts w:ascii="Times New Roman" w:hAnsi="Times New Roman"/>
          <w:b w:val="0"/>
          <w:i w:val="0"/>
          <w:szCs w:val="22"/>
          <w:lang w:val="cs-CZ"/>
        </w:rPr>
        <w:t xml:space="preserve"> v souladu s</w:t>
      </w:r>
      <w:r w:rsidR="009F47C7">
        <w:rPr>
          <w:rFonts w:ascii="Times New Roman" w:hAnsi="Times New Roman"/>
          <w:b w:val="0"/>
          <w:i w:val="0"/>
          <w:szCs w:val="22"/>
          <w:lang w:val="cs-CZ"/>
        </w:rPr>
        <w:t> </w:t>
      </w:r>
      <w:r w:rsidR="00A90640" w:rsidRPr="00AD17DF">
        <w:rPr>
          <w:rFonts w:ascii="Times New Roman" w:hAnsi="Times New Roman"/>
          <w:b w:val="0"/>
          <w:i w:val="0"/>
          <w:szCs w:val="22"/>
          <w:lang w:val="cs-CZ"/>
        </w:rPr>
        <w:t>odst</w:t>
      </w:r>
      <w:r w:rsidR="009F47C7">
        <w:rPr>
          <w:rFonts w:ascii="Times New Roman" w:hAnsi="Times New Roman"/>
          <w:b w:val="0"/>
          <w:i w:val="0"/>
          <w:szCs w:val="22"/>
          <w:lang w:val="cs-CZ"/>
        </w:rPr>
        <w:t>.</w:t>
      </w:r>
      <w:r w:rsidRPr="00AD17DF">
        <w:rPr>
          <w:rFonts w:ascii="Times New Roman" w:hAnsi="Times New Roman"/>
          <w:b w:val="0"/>
          <w:i w:val="0"/>
          <w:szCs w:val="22"/>
          <w:lang w:val="cs-CZ"/>
        </w:rPr>
        <w:t xml:space="preserve"> </w:t>
      </w:r>
      <w:r w:rsidR="009E7DC0" w:rsidRPr="00AD17DF">
        <w:rPr>
          <w:rFonts w:ascii="Times New Roman" w:hAnsi="Times New Roman"/>
          <w:b w:val="0"/>
          <w:i w:val="0"/>
          <w:szCs w:val="22"/>
          <w:lang w:val="cs-CZ"/>
        </w:rPr>
        <w:fldChar w:fldCharType="begin"/>
      </w:r>
      <w:r w:rsidR="009E7DC0" w:rsidRPr="00AD17DF">
        <w:rPr>
          <w:rFonts w:ascii="Times New Roman" w:hAnsi="Times New Roman"/>
          <w:b w:val="0"/>
          <w:i w:val="0"/>
          <w:szCs w:val="22"/>
          <w:lang w:val="cs-CZ"/>
        </w:rPr>
        <w:instrText xml:space="preserve"> REF _Ref276513880 \r \h  \* MERGEFORMAT </w:instrText>
      </w:r>
      <w:r w:rsidR="009E7DC0" w:rsidRPr="00AD17DF">
        <w:rPr>
          <w:rFonts w:ascii="Times New Roman" w:hAnsi="Times New Roman"/>
          <w:b w:val="0"/>
          <w:i w:val="0"/>
          <w:szCs w:val="22"/>
          <w:lang w:val="cs-CZ"/>
        </w:rPr>
      </w:r>
      <w:r w:rsidR="009E7DC0"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14.3</w:t>
      </w:r>
      <w:r w:rsidR="009E7DC0" w:rsidRPr="00AD17DF">
        <w:rPr>
          <w:rFonts w:ascii="Times New Roman" w:hAnsi="Times New Roman"/>
          <w:b w:val="0"/>
          <w:i w:val="0"/>
          <w:szCs w:val="22"/>
          <w:lang w:val="cs-CZ"/>
        </w:rPr>
        <w:fldChar w:fldCharType="end"/>
      </w:r>
      <w:r w:rsidR="009F47C7">
        <w:rPr>
          <w:rFonts w:ascii="Times New Roman" w:hAnsi="Times New Roman"/>
          <w:b w:val="0"/>
          <w:i w:val="0"/>
          <w:szCs w:val="22"/>
          <w:lang w:val="cs-CZ"/>
        </w:rPr>
        <w:t xml:space="preserve"> této Smlouvy</w:t>
      </w:r>
      <w:r w:rsidRPr="00AD17DF">
        <w:rPr>
          <w:rFonts w:ascii="Times New Roman" w:hAnsi="Times New Roman"/>
          <w:b w:val="0"/>
          <w:i w:val="0"/>
          <w:szCs w:val="22"/>
          <w:lang w:val="cs-CZ"/>
        </w:rPr>
        <w:t xml:space="preserve">, poté bude </w:t>
      </w:r>
      <w:r w:rsidR="00A90640" w:rsidRPr="00AD17DF">
        <w:rPr>
          <w:rFonts w:ascii="Times New Roman" w:hAnsi="Times New Roman"/>
          <w:b w:val="0"/>
          <w:i w:val="0"/>
          <w:szCs w:val="22"/>
          <w:lang w:val="cs-CZ"/>
        </w:rPr>
        <w:t>Dopravce</w:t>
      </w:r>
      <w:r w:rsidRPr="00AD17DF">
        <w:rPr>
          <w:rFonts w:ascii="Times New Roman" w:hAnsi="Times New Roman"/>
          <w:b w:val="0"/>
          <w:i w:val="0"/>
          <w:szCs w:val="22"/>
          <w:lang w:val="cs-CZ"/>
        </w:rPr>
        <w:t xml:space="preserve"> do deseti (10) dnů ode dne, kdy byla taková událost </w:t>
      </w:r>
      <w:r w:rsidR="00A90640" w:rsidRPr="00AD17DF">
        <w:rPr>
          <w:rFonts w:ascii="Times New Roman" w:hAnsi="Times New Roman"/>
          <w:b w:val="0"/>
          <w:i w:val="0"/>
          <w:szCs w:val="22"/>
          <w:lang w:val="cs-CZ"/>
        </w:rPr>
        <w:t>Dopravci</w:t>
      </w:r>
      <w:r w:rsidRPr="00AD17DF">
        <w:rPr>
          <w:rFonts w:ascii="Times New Roman" w:hAnsi="Times New Roman"/>
          <w:b w:val="0"/>
          <w:i w:val="0"/>
          <w:szCs w:val="22"/>
          <w:lang w:val="cs-CZ"/>
        </w:rPr>
        <w:t xml:space="preserve"> oznámena, povinen doplnit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záruku tak, aby dosahovala Výše zajištění.</w:t>
      </w:r>
      <w:r w:rsidR="004714E7" w:rsidRPr="00AD17DF">
        <w:rPr>
          <w:rFonts w:ascii="Times New Roman" w:hAnsi="Times New Roman"/>
          <w:b w:val="0"/>
          <w:i w:val="0"/>
          <w:szCs w:val="22"/>
          <w:lang w:val="cs-CZ"/>
        </w:rPr>
        <w:t xml:space="preserve"> V případě prodlení Dopravce s doplněním </w:t>
      </w:r>
      <w:r w:rsidR="001569F4" w:rsidRPr="00AD17DF">
        <w:rPr>
          <w:rFonts w:ascii="Times New Roman" w:hAnsi="Times New Roman"/>
          <w:b w:val="0"/>
          <w:i w:val="0"/>
          <w:szCs w:val="22"/>
          <w:lang w:val="cs-CZ"/>
        </w:rPr>
        <w:t xml:space="preserve">Bankovní </w:t>
      </w:r>
      <w:r w:rsidR="004714E7" w:rsidRPr="00AD17DF">
        <w:rPr>
          <w:rFonts w:ascii="Times New Roman" w:hAnsi="Times New Roman"/>
          <w:b w:val="0"/>
          <w:i w:val="0"/>
          <w:szCs w:val="22"/>
          <w:lang w:val="cs-CZ"/>
        </w:rPr>
        <w:t xml:space="preserve">záruky do Výše zajištění je Dopravce povinen uhradit Objednateli smluvní pokutu ve výši 0,5 % denně z částky odpovídající částce, o niž je Dopravce povinen doplnit </w:t>
      </w:r>
      <w:r w:rsidR="001569F4" w:rsidRPr="00AD17DF">
        <w:rPr>
          <w:rFonts w:ascii="Times New Roman" w:hAnsi="Times New Roman"/>
          <w:b w:val="0"/>
          <w:i w:val="0"/>
          <w:szCs w:val="22"/>
          <w:lang w:val="cs-CZ"/>
        </w:rPr>
        <w:t xml:space="preserve">Bankovní </w:t>
      </w:r>
      <w:r w:rsidR="004714E7" w:rsidRPr="00AD17DF">
        <w:rPr>
          <w:rFonts w:ascii="Times New Roman" w:hAnsi="Times New Roman"/>
          <w:b w:val="0"/>
          <w:i w:val="0"/>
          <w:szCs w:val="22"/>
          <w:lang w:val="cs-CZ"/>
        </w:rPr>
        <w:t xml:space="preserve">záruku do Výše zajištění. Současně je Objednatel oprávněn v případě, kdy Dopravce </w:t>
      </w:r>
      <w:r w:rsidR="00891A97" w:rsidRPr="00AD17DF">
        <w:rPr>
          <w:rFonts w:ascii="Times New Roman" w:hAnsi="Times New Roman"/>
          <w:b w:val="0"/>
          <w:i w:val="0"/>
          <w:szCs w:val="22"/>
          <w:lang w:val="cs-CZ"/>
        </w:rPr>
        <w:t xml:space="preserve">nedoplní </w:t>
      </w:r>
      <w:r w:rsidR="001569F4" w:rsidRPr="00AD17DF">
        <w:rPr>
          <w:rFonts w:ascii="Times New Roman" w:hAnsi="Times New Roman"/>
          <w:b w:val="0"/>
          <w:i w:val="0"/>
          <w:szCs w:val="22"/>
          <w:lang w:val="cs-CZ"/>
        </w:rPr>
        <w:t xml:space="preserve">Bankovní </w:t>
      </w:r>
      <w:r w:rsidR="00891A97" w:rsidRPr="00AD17DF">
        <w:rPr>
          <w:rFonts w:ascii="Times New Roman" w:hAnsi="Times New Roman"/>
          <w:b w:val="0"/>
          <w:i w:val="0"/>
          <w:szCs w:val="22"/>
          <w:lang w:val="cs-CZ"/>
        </w:rPr>
        <w:t xml:space="preserve">záruku ani ve lhůtě 20 dnů od oznámení o čerpání </w:t>
      </w:r>
      <w:r w:rsidR="00B75B82" w:rsidRPr="00AD17DF">
        <w:rPr>
          <w:rFonts w:ascii="Times New Roman" w:hAnsi="Times New Roman"/>
          <w:b w:val="0"/>
          <w:i w:val="0"/>
          <w:szCs w:val="22"/>
          <w:lang w:val="cs-CZ"/>
        </w:rPr>
        <w:t>peněžních</w:t>
      </w:r>
      <w:r w:rsidR="00891A97" w:rsidRPr="00AD17DF">
        <w:rPr>
          <w:rFonts w:ascii="Times New Roman" w:hAnsi="Times New Roman"/>
          <w:b w:val="0"/>
          <w:i w:val="0"/>
          <w:szCs w:val="22"/>
          <w:lang w:val="cs-CZ"/>
        </w:rPr>
        <w:t xml:space="preserve"> prostředků z </w:t>
      </w:r>
      <w:r w:rsidR="001569F4" w:rsidRPr="00AD17DF">
        <w:rPr>
          <w:rFonts w:ascii="Times New Roman" w:hAnsi="Times New Roman"/>
          <w:b w:val="0"/>
          <w:i w:val="0"/>
          <w:szCs w:val="22"/>
          <w:lang w:val="cs-CZ"/>
        </w:rPr>
        <w:t xml:space="preserve">Bankovní </w:t>
      </w:r>
      <w:r w:rsidR="00891A97" w:rsidRPr="00AD17DF">
        <w:rPr>
          <w:rFonts w:ascii="Times New Roman" w:hAnsi="Times New Roman"/>
          <w:b w:val="0"/>
          <w:i w:val="0"/>
          <w:szCs w:val="22"/>
          <w:lang w:val="cs-CZ"/>
        </w:rPr>
        <w:t xml:space="preserve">záruky do Výše zajištění, </w:t>
      </w:r>
      <w:r w:rsidR="004714E7" w:rsidRPr="00AD17DF">
        <w:rPr>
          <w:rFonts w:ascii="Times New Roman" w:hAnsi="Times New Roman"/>
          <w:b w:val="0"/>
          <w:i w:val="0"/>
          <w:szCs w:val="22"/>
          <w:lang w:val="cs-CZ"/>
        </w:rPr>
        <w:t>od této Smlouvy odstoupit</w:t>
      </w:r>
      <w:r w:rsidR="00273D48" w:rsidRPr="00AD17DF">
        <w:rPr>
          <w:rFonts w:ascii="Times New Roman" w:hAnsi="Times New Roman"/>
          <w:b w:val="0"/>
          <w:i w:val="0"/>
          <w:szCs w:val="22"/>
          <w:lang w:val="cs-CZ"/>
        </w:rPr>
        <w:t xml:space="preserve"> s účinky ke dni doručení odstoupení Dopravci, ledaže je v tomto úkonu pro účinky odstoupení stanoven den pozdější</w:t>
      </w:r>
      <w:r w:rsidR="004714E7" w:rsidRPr="00AD17DF">
        <w:rPr>
          <w:rFonts w:ascii="Times New Roman" w:hAnsi="Times New Roman"/>
          <w:b w:val="0"/>
          <w:i w:val="0"/>
          <w:szCs w:val="22"/>
          <w:lang w:val="cs-CZ"/>
        </w:rPr>
        <w:t>.</w:t>
      </w:r>
      <w:bookmarkEnd w:id="76"/>
    </w:p>
    <w:bookmarkEnd w:id="74"/>
    <w:p w14:paraId="7AD199EE" w14:textId="7BDB8112" w:rsidR="00264205" w:rsidRPr="00AD17DF" w:rsidRDefault="001569F4"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 xml:space="preserve">záruka bude Dopravci vrácena jednorázově po uplynutí její platnosti, pokud Dopravce splní své závazky, které jsou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zárukou zajišťovány.</w:t>
      </w:r>
    </w:p>
    <w:p w14:paraId="560B3B77" w14:textId="6F681CC9" w:rsidR="00264205" w:rsidRPr="00AD17DF" w:rsidRDefault="001569F4"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 xml:space="preserve">záruka může být nahrazena pojištěním záruk se shodnými náležitostmi, jako je výše vyžadováno pro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 xml:space="preserve">záruku. Pokud není výslovně stanoveno jinak, pokud se v této </w:t>
      </w:r>
      <w:r w:rsidR="00571791">
        <w:rPr>
          <w:rFonts w:ascii="Times New Roman" w:hAnsi="Times New Roman"/>
          <w:b w:val="0"/>
          <w:i w:val="0"/>
          <w:szCs w:val="22"/>
          <w:lang w:val="cs-CZ"/>
        </w:rPr>
        <w:t>S</w:t>
      </w:r>
      <w:r w:rsidR="009E7DC0" w:rsidRPr="00AD17DF">
        <w:rPr>
          <w:rFonts w:ascii="Times New Roman" w:hAnsi="Times New Roman"/>
          <w:b w:val="0"/>
          <w:i w:val="0"/>
          <w:szCs w:val="22"/>
          <w:lang w:val="cs-CZ"/>
        </w:rPr>
        <w:t xml:space="preserve">mlouvě používá pojem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záruka, zahrnuje to i pojištění záruk.</w:t>
      </w:r>
    </w:p>
    <w:p w14:paraId="07F535C0" w14:textId="77777777" w:rsidR="007C2813" w:rsidRPr="00AD17DF" w:rsidRDefault="007C2813" w:rsidP="00B5299C">
      <w:pPr>
        <w:pStyle w:val="Nadpis1"/>
        <w:rPr>
          <w:rFonts w:cs="Times New Roman"/>
          <w:szCs w:val="22"/>
        </w:rPr>
      </w:pPr>
      <w:r w:rsidRPr="00AD17DF">
        <w:rPr>
          <w:rFonts w:cs="Times New Roman"/>
          <w:szCs w:val="22"/>
        </w:rPr>
        <w:t>Kontaktní osoby, doručování</w:t>
      </w:r>
    </w:p>
    <w:p w14:paraId="6E09CFAB" w14:textId="1470AC58" w:rsidR="00E024CB" w:rsidRPr="00E024CB" w:rsidRDefault="007C2813" w:rsidP="00E024CB">
      <w:pPr>
        <w:pStyle w:val="Clanek11"/>
        <w:widowControl/>
        <w:ind w:left="709" w:hanging="709"/>
        <w:rPr>
          <w:rFonts w:ascii="Times New Roman" w:hAnsi="Times New Roman"/>
          <w:b w:val="0"/>
          <w:i w:val="0"/>
          <w:szCs w:val="22"/>
          <w:lang w:val="cs-CZ"/>
        </w:rPr>
      </w:pPr>
      <w:r w:rsidRPr="00E024CB">
        <w:rPr>
          <w:rFonts w:ascii="Times New Roman" w:hAnsi="Times New Roman"/>
          <w:b w:val="0"/>
          <w:i w:val="0"/>
          <w:szCs w:val="22"/>
          <w:lang w:val="cs-CZ"/>
        </w:rPr>
        <w:t xml:space="preserve">Jakékoli oznámení, žádost či jiné sdělení, jež má být učiněno či dáno </w:t>
      </w:r>
      <w:r w:rsidR="00E024CB" w:rsidRPr="00E024CB">
        <w:rPr>
          <w:rFonts w:ascii="Times New Roman" w:hAnsi="Times New Roman"/>
          <w:b w:val="0"/>
          <w:i w:val="0"/>
          <w:szCs w:val="22"/>
          <w:lang w:val="cs-CZ"/>
        </w:rPr>
        <w:t>dle této Smlouvy bude učiněno či dáno písemně. Toto oznámení, žádost či jiné sdělení bude, pokud z této Smlouvy nevyplývá jinak, považováno za řádně dané či učiněné, bude-li doručeno osobně, doporučenou poštou, kurýrní službou, datovou schránkou nebo e</w:t>
      </w:r>
      <w:r w:rsidR="00E024CB" w:rsidRPr="00E024CB">
        <w:rPr>
          <w:rFonts w:ascii="Times New Roman" w:hAnsi="Times New Roman"/>
          <w:b w:val="0"/>
          <w:i w:val="0"/>
          <w:szCs w:val="22"/>
          <w:lang w:val="cs-CZ"/>
        </w:rPr>
        <w:noBreakHyphen/>
        <w:t>mailem na dále uvedenou adresu příslušné Strany nebo Pověřené osoby (v případě, že má být dle této Smlouvy dáno pověřené osobě) nebo na takovou jinou adresu, kterou Strana určí v oznámení zaslaném druhé Straně. Oznámení budou dána či zasílána na níže uvedené adresy níže uvedenými osobami:</w:t>
      </w:r>
    </w:p>
    <w:p w14:paraId="74D52874" w14:textId="627B398E" w:rsidR="007C2813" w:rsidRPr="00E024CB" w:rsidRDefault="006C2B5D" w:rsidP="002A395E">
      <w:pPr>
        <w:pStyle w:val="bh2"/>
        <w:numPr>
          <w:ilvl w:val="0"/>
          <w:numId w:val="0"/>
        </w:numPr>
        <w:ind w:firstLine="709"/>
        <w:rPr>
          <w:sz w:val="22"/>
          <w:u w:val="none"/>
        </w:rPr>
      </w:pPr>
      <w:r w:rsidRPr="00E024CB">
        <w:rPr>
          <w:sz w:val="22"/>
          <w:u w:val="none"/>
        </w:rPr>
        <w:t>za Dopravce</w:t>
      </w:r>
      <w:r w:rsidR="00CE791C" w:rsidRPr="00E024CB">
        <w:rPr>
          <w:sz w:val="22"/>
          <w:u w:val="none"/>
        </w:rPr>
        <w:t>:</w:t>
      </w:r>
    </w:p>
    <w:p w14:paraId="307DE207" w14:textId="3429A9E9" w:rsidR="007C2813" w:rsidRPr="00AD17DF" w:rsidRDefault="00CE791C" w:rsidP="00E4483E">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Adresa:</w:t>
      </w:r>
      <w:r w:rsidR="007C2813" w:rsidRPr="00AD17DF">
        <w:rPr>
          <w:sz w:val="22"/>
          <w:szCs w:val="22"/>
          <w:u w:val="none"/>
          <w:lang w:val="cs-CZ"/>
        </w:rPr>
        <w:tab/>
      </w:r>
      <w:r w:rsidR="004743E6" w:rsidRPr="002A395E">
        <w:rPr>
          <w:sz w:val="22"/>
          <w:szCs w:val="22"/>
          <w:highlight w:val="yellow"/>
          <w:u w:val="none"/>
          <w:lang w:val="cs-CZ"/>
        </w:rPr>
        <w:t>bude doplněno před podpisem smlouvy</w:t>
      </w:r>
    </w:p>
    <w:p w14:paraId="6854F1FE" w14:textId="3361CF7C" w:rsidR="007C2813" w:rsidRPr="00AD17DF" w:rsidRDefault="007C2813" w:rsidP="00E4483E">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K rukám:</w:t>
      </w:r>
      <w:r w:rsidRPr="00AD17DF">
        <w:rPr>
          <w:sz w:val="22"/>
          <w:szCs w:val="22"/>
          <w:u w:val="none"/>
          <w:lang w:val="cs-CZ"/>
        </w:rPr>
        <w:tab/>
      </w:r>
      <w:r w:rsidR="004743E6" w:rsidRPr="002A395E">
        <w:rPr>
          <w:sz w:val="22"/>
          <w:szCs w:val="22"/>
          <w:highlight w:val="yellow"/>
          <w:u w:val="none"/>
          <w:lang w:val="cs-CZ"/>
        </w:rPr>
        <w:t>bude doplněno před podpisem smlouvy</w:t>
      </w:r>
    </w:p>
    <w:p w14:paraId="77A53AF5" w14:textId="77777777" w:rsidR="004743E6" w:rsidRDefault="007C2813" w:rsidP="00F33976">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e-mail:</w:t>
      </w:r>
      <w:r w:rsidRPr="00AD17DF">
        <w:rPr>
          <w:sz w:val="22"/>
          <w:szCs w:val="22"/>
          <w:u w:val="none"/>
          <w:lang w:val="cs-CZ"/>
        </w:rPr>
        <w:tab/>
      </w:r>
      <w:r w:rsidR="004743E6" w:rsidRPr="002A395E">
        <w:rPr>
          <w:sz w:val="22"/>
          <w:szCs w:val="22"/>
          <w:highlight w:val="yellow"/>
          <w:u w:val="none"/>
          <w:lang w:val="cs-CZ"/>
        </w:rPr>
        <w:t>bude doplněno před podpisem smlouvy</w:t>
      </w:r>
      <w:r w:rsidR="004743E6" w:rsidRPr="00AD17DF">
        <w:rPr>
          <w:sz w:val="22"/>
          <w:szCs w:val="22"/>
          <w:u w:val="none"/>
          <w:lang w:val="cs-CZ"/>
        </w:rPr>
        <w:t xml:space="preserve"> </w:t>
      </w:r>
    </w:p>
    <w:p w14:paraId="37ACA695" w14:textId="0FC6A8D6" w:rsidR="00FB4772" w:rsidRPr="00AD17DF" w:rsidRDefault="00023A70" w:rsidP="00F33976">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 xml:space="preserve">ID </w:t>
      </w:r>
      <w:r w:rsidR="00FB4772" w:rsidRPr="00AD17DF">
        <w:rPr>
          <w:sz w:val="22"/>
          <w:szCs w:val="22"/>
          <w:u w:val="none"/>
          <w:lang w:val="cs-CZ"/>
        </w:rPr>
        <w:t>datov</w:t>
      </w:r>
      <w:r w:rsidRPr="00AD17DF">
        <w:rPr>
          <w:sz w:val="22"/>
          <w:szCs w:val="22"/>
          <w:u w:val="none"/>
          <w:lang w:val="cs-CZ"/>
        </w:rPr>
        <w:t>é</w:t>
      </w:r>
      <w:r w:rsidR="00FB4772" w:rsidRPr="00AD17DF">
        <w:rPr>
          <w:sz w:val="22"/>
          <w:szCs w:val="22"/>
          <w:u w:val="none"/>
          <w:lang w:val="cs-CZ"/>
        </w:rPr>
        <w:t xml:space="preserve"> schránk</w:t>
      </w:r>
      <w:r w:rsidRPr="00AD17DF">
        <w:rPr>
          <w:sz w:val="22"/>
          <w:szCs w:val="22"/>
          <w:u w:val="none"/>
          <w:lang w:val="cs-CZ"/>
        </w:rPr>
        <w:t>y</w:t>
      </w:r>
      <w:r w:rsidR="00FB4772" w:rsidRPr="00AD17DF">
        <w:rPr>
          <w:sz w:val="22"/>
          <w:szCs w:val="22"/>
          <w:u w:val="none"/>
          <w:lang w:val="cs-CZ"/>
        </w:rPr>
        <w:t>:</w:t>
      </w:r>
      <w:r w:rsidR="00FB4772" w:rsidRPr="00AD17DF">
        <w:rPr>
          <w:sz w:val="22"/>
          <w:szCs w:val="22"/>
          <w:u w:val="none"/>
          <w:lang w:val="cs-CZ"/>
        </w:rPr>
        <w:tab/>
      </w:r>
      <w:r w:rsidR="004743E6" w:rsidRPr="002A395E">
        <w:rPr>
          <w:sz w:val="22"/>
          <w:szCs w:val="22"/>
          <w:highlight w:val="yellow"/>
          <w:u w:val="none"/>
          <w:lang w:val="cs-CZ"/>
        </w:rPr>
        <w:t>bude doplněno před podpisem smlouvy</w:t>
      </w:r>
      <w:r w:rsidR="00FB4772" w:rsidRPr="00AD17DF">
        <w:rPr>
          <w:sz w:val="22"/>
          <w:szCs w:val="22"/>
          <w:u w:val="none"/>
          <w:lang w:val="cs-CZ"/>
        </w:rPr>
        <w:t>.</w:t>
      </w:r>
    </w:p>
    <w:p w14:paraId="383F2815" w14:textId="2C5BF213" w:rsidR="007C2813" w:rsidRPr="00AD17DF" w:rsidRDefault="006C2B5D" w:rsidP="001F5B54">
      <w:pPr>
        <w:pStyle w:val="bh2"/>
        <w:numPr>
          <w:ilvl w:val="0"/>
          <w:numId w:val="0"/>
        </w:numPr>
        <w:shd w:val="clear" w:color="auto" w:fill="FFFFFF"/>
        <w:spacing w:line="320" w:lineRule="atLeast"/>
        <w:ind w:left="720"/>
        <w:rPr>
          <w:sz w:val="22"/>
          <w:szCs w:val="22"/>
          <w:u w:val="none"/>
          <w:lang w:val="cs-CZ"/>
        </w:rPr>
      </w:pPr>
      <w:r w:rsidRPr="00AD17DF">
        <w:rPr>
          <w:sz w:val="22"/>
          <w:szCs w:val="22"/>
          <w:u w:val="none"/>
          <w:lang w:val="cs-CZ"/>
        </w:rPr>
        <w:t>za Objednatele</w:t>
      </w:r>
      <w:r w:rsidR="007C2813" w:rsidRPr="00AD17DF">
        <w:rPr>
          <w:sz w:val="22"/>
          <w:szCs w:val="22"/>
          <w:u w:val="none"/>
          <w:lang w:val="cs-CZ"/>
        </w:rPr>
        <w:t>:</w:t>
      </w:r>
    </w:p>
    <w:p w14:paraId="69F17B7A" w14:textId="5E62958C" w:rsidR="007C2813" w:rsidRPr="00AD17DF" w:rsidRDefault="00CE791C" w:rsidP="00D65434">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Adresa:</w:t>
      </w:r>
      <w:r w:rsidR="007C2813" w:rsidRPr="00AD17DF">
        <w:rPr>
          <w:sz w:val="22"/>
          <w:szCs w:val="22"/>
          <w:u w:val="none"/>
          <w:lang w:val="cs-CZ"/>
        </w:rPr>
        <w:tab/>
      </w:r>
      <w:r w:rsidR="005B456E" w:rsidRPr="00AD17DF">
        <w:rPr>
          <w:sz w:val="22"/>
          <w:szCs w:val="22"/>
          <w:u w:val="none"/>
          <w:lang w:val="cs-CZ"/>
        </w:rPr>
        <w:t>Žerotínovo náměstí</w:t>
      </w:r>
      <w:r w:rsidR="008030A9" w:rsidRPr="00AD17DF">
        <w:rPr>
          <w:sz w:val="22"/>
          <w:szCs w:val="22"/>
          <w:u w:val="none"/>
          <w:lang w:val="cs-CZ"/>
        </w:rPr>
        <w:t xml:space="preserve"> 3, 601 82 Brno</w:t>
      </w:r>
    </w:p>
    <w:p w14:paraId="701AECF5" w14:textId="0710031D" w:rsidR="007C2813" w:rsidRPr="00511964" w:rsidRDefault="00CE791C" w:rsidP="00772AE0">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K rukám:</w:t>
      </w:r>
      <w:r w:rsidR="007C2813" w:rsidRPr="00AD17DF">
        <w:rPr>
          <w:sz w:val="22"/>
          <w:szCs w:val="22"/>
          <w:u w:val="none"/>
          <w:lang w:val="cs-CZ"/>
        </w:rPr>
        <w:tab/>
      </w:r>
      <w:r w:rsidR="005B456E" w:rsidRPr="00511964">
        <w:rPr>
          <w:sz w:val="22"/>
          <w:szCs w:val="22"/>
          <w:u w:val="none"/>
          <w:lang w:val="cs-CZ"/>
        </w:rPr>
        <w:t>vedoucí odboru dopravy</w:t>
      </w:r>
      <w:r w:rsidR="0029043E" w:rsidRPr="00511964">
        <w:rPr>
          <w:sz w:val="22"/>
          <w:szCs w:val="22"/>
          <w:u w:val="none"/>
          <w:lang w:val="cs-CZ"/>
        </w:rPr>
        <w:t>, nebo</w:t>
      </w:r>
    </w:p>
    <w:p w14:paraId="54015396" w14:textId="0C542E8E" w:rsidR="0029043E" w:rsidRPr="00511964" w:rsidRDefault="0029043E" w:rsidP="00AB6819">
      <w:pPr>
        <w:pStyle w:val="bh2"/>
        <w:numPr>
          <w:ilvl w:val="0"/>
          <w:numId w:val="0"/>
        </w:numPr>
        <w:shd w:val="clear" w:color="auto" w:fill="FFFFFF"/>
        <w:tabs>
          <w:tab w:val="left" w:pos="2340"/>
        </w:tabs>
        <w:spacing w:before="0" w:after="0" w:line="320" w:lineRule="atLeast"/>
        <w:ind w:left="2340"/>
        <w:rPr>
          <w:sz w:val="22"/>
          <w:szCs w:val="22"/>
          <w:u w:val="none"/>
          <w:lang w:val="cs-CZ"/>
        </w:rPr>
      </w:pPr>
      <w:r w:rsidRPr="00511964">
        <w:rPr>
          <w:sz w:val="22"/>
          <w:szCs w:val="22"/>
          <w:u w:val="none"/>
          <w:lang w:val="cs-CZ"/>
        </w:rPr>
        <w:t>vedoucí oddělení veřejné osobní dopravy odboru dopravy, nebo</w:t>
      </w:r>
    </w:p>
    <w:p w14:paraId="51F08093" w14:textId="77777777" w:rsidR="0029043E" w:rsidRPr="00511964" w:rsidRDefault="00304388" w:rsidP="003243CF">
      <w:pPr>
        <w:pStyle w:val="bh2"/>
        <w:numPr>
          <w:ilvl w:val="0"/>
          <w:numId w:val="0"/>
        </w:numPr>
        <w:shd w:val="clear" w:color="auto" w:fill="FFFFFF"/>
        <w:tabs>
          <w:tab w:val="left" w:pos="2340"/>
        </w:tabs>
        <w:spacing w:before="0" w:after="0" w:line="320" w:lineRule="atLeast"/>
        <w:ind w:left="2340"/>
        <w:rPr>
          <w:sz w:val="22"/>
          <w:szCs w:val="22"/>
          <w:u w:val="none"/>
          <w:lang w:val="cs-CZ"/>
        </w:rPr>
      </w:pPr>
      <w:r w:rsidRPr="00511964">
        <w:rPr>
          <w:sz w:val="22"/>
          <w:szCs w:val="22"/>
          <w:u w:val="none"/>
          <w:lang w:val="cs-CZ"/>
        </w:rPr>
        <w:lastRenderedPageBreak/>
        <w:t>zástupce vedoucího oddělení veřejné osobní dopravy odboru dopravy</w:t>
      </w:r>
    </w:p>
    <w:p w14:paraId="0B5F17F6" w14:textId="14BE0ECD" w:rsidR="007C2813" w:rsidRPr="00511964" w:rsidRDefault="007C2813">
      <w:pPr>
        <w:pStyle w:val="bh2"/>
        <w:numPr>
          <w:ilvl w:val="0"/>
          <w:numId w:val="0"/>
        </w:numPr>
        <w:shd w:val="clear" w:color="auto" w:fill="FFFFFF"/>
        <w:tabs>
          <w:tab w:val="left" w:pos="2340"/>
        </w:tabs>
        <w:spacing w:before="0" w:after="0" w:line="320" w:lineRule="atLeast"/>
        <w:ind w:left="2410" w:hanging="1150"/>
        <w:rPr>
          <w:sz w:val="22"/>
          <w:szCs w:val="22"/>
          <w:u w:val="none"/>
          <w:lang w:val="cs-CZ"/>
        </w:rPr>
      </w:pPr>
      <w:r w:rsidRPr="00511964">
        <w:rPr>
          <w:sz w:val="22"/>
          <w:szCs w:val="22"/>
          <w:u w:val="none"/>
          <w:lang w:val="cs-CZ"/>
        </w:rPr>
        <w:t>e-mail:</w:t>
      </w:r>
      <w:r w:rsidRPr="00511964">
        <w:rPr>
          <w:sz w:val="22"/>
          <w:szCs w:val="22"/>
          <w:u w:val="none"/>
          <w:lang w:val="cs-CZ"/>
        </w:rPr>
        <w:tab/>
      </w:r>
      <w:r w:rsidR="003D4924" w:rsidRPr="00511964">
        <w:rPr>
          <w:sz w:val="22"/>
          <w:szCs w:val="22"/>
          <w:u w:val="none"/>
          <w:lang w:val="cs-CZ"/>
        </w:rPr>
        <w:t>od@</w:t>
      </w:r>
      <w:r w:rsidR="00E024CB" w:rsidRPr="00511964">
        <w:rPr>
          <w:sz w:val="22"/>
          <w:szCs w:val="22"/>
          <w:u w:val="none"/>
          <w:lang w:val="cs-CZ"/>
        </w:rPr>
        <w:t>jmk</w:t>
      </w:r>
      <w:r w:rsidR="003D4924" w:rsidRPr="00511964">
        <w:rPr>
          <w:sz w:val="22"/>
          <w:szCs w:val="22"/>
          <w:u w:val="none"/>
          <w:lang w:val="cs-CZ"/>
        </w:rPr>
        <w:t xml:space="preserve">.cz a zároveň v kopii na e-mail: </w:t>
      </w:r>
      <w:r w:rsidR="006F07A1" w:rsidRPr="00511964">
        <w:rPr>
          <w:sz w:val="22"/>
          <w:szCs w:val="22"/>
          <w:u w:val="none"/>
        </w:rPr>
        <w:t>moravia@jmk.cz</w:t>
      </w:r>
      <w:r w:rsidR="006F07A1" w:rsidRPr="00511964">
        <w:rPr>
          <w:sz w:val="22"/>
          <w:szCs w:val="22"/>
          <w:u w:val="none"/>
          <w:lang w:val="cs-CZ"/>
        </w:rPr>
        <w:t>, moravia@kordis-jmk.cz</w:t>
      </w:r>
    </w:p>
    <w:p w14:paraId="5A26FA74" w14:textId="3E081E5C" w:rsidR="00023A70" w:rsidRPr="00511964" w:rsidRDefault="00023A70">
      <w:pPr>
        <w:pStyle w:val="bh2"/>
        <w:numPr>
          <w:ilvl w:val="0"/>
          <w:numId w:val="0"/>
        </w:numPr>
        <w:shd w:val="clear" w:color="auto" w:fill="FFFFFF"/>
        <w:tabs>
          <w:tab w:val="left" w:pos="2340"/>
        </w:tabs>
        <w:spacing w:before="0" w:after="0" w:line="320" w:lineRule="atLeast"/>
        <w:ind w:left="1260"/>
        <w:rPr>
          <w:color w:val="444444"/>
          <w:sz w:val="22"/>
          <w:szCs w:val="22"/>
          <w:lang w:val="cs-CZ"/>
        </w:rPr>
      </w:pPr>
      <w:r w:rsidRPr="00511964">
        <w:rPr>
          <w:sz w:val="22"/>
          <w:szCs w:val="22"/>
          <w:u w:val="none"/>
          <w:lang w:val="cs-CZ"/>
        </w:rPr>
        <w:t>ID datové schránky:</w:t>
      </w:r>
      <w:r w:rsidRPr="00511964">
        <w:rPr>
          <w:sz w:val="22"/>
          <w:szCs w:val="22"/>
          <w:u w:val="none"/>
          <w:lang w:val="cs-CZ"/>
        </w:rPr>
        <w:tab/>
      </w:r>
      <w:r w:rsidRPr="002A395E">
        <w:rPr>
          <w:sz w:val="22"/>
          <w:szCs w:val="22"/>
          <w:u w:val="none"/>
          <w:lang w:val="cs-CZ"/>
        </w:rPr>
        <w:t>x2pbqzq</w:t>
      </w:r>
    </w:p>
    <w:p w14:paraId="7C3E27A3" w14:textId="77777777" w:rsidR="00E024CB" w:rsidRPr="00511964" w:rsidRDefault="00E024CB" w:rsidP="00E024CB">
      <w:pPr>
        <w:pStyle w:val="bh2"/>
        <w:numPr>
          <w:ilvl w:val="0"/>
          <w:numId w:val="0"/>
        </w:numPr>
        <w:shd w:val="clear" w:color="auto" w:fill="FFFFFF"/>
        <w:spacing w:line="320" w:lineRule="atLeast"/>
        <w:ind w:left="720"/>
        <w:rPr>
          <w:sz w:val="22"/>
          <w:szCs w:val="22"/>
          <w:u w:val="none"/>
          <w:lang w:val="cs-CZ"/>
        </w:rPr>
      </w:pPr>
      <w:r w:rsidRPr="00511964">
        <w:rPr>
          <w:sz w:val="22"/>
          <w:szCs w:val="22"/>
          <w:u w:val="none"/>
          <w:lang w:val="cs-CZ"/>
        </w:rPr>
        <w:t>za Pověřenou osobu:</w:t>
      </w:r>
    </w:p>
    <w:p w14:paraId="77839B1D" w14:textId="7B346E8E" w:rsidR="00E024CB" w:rsidRPr="00511964" w:rsidRDefault="00E024CB" w:rsidP="00E024CB">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511964">
        <w:rPr>
          <w:sz w:val="22"/>
          <w:szCs w:val="22"/>
          <w:u w:val="none"/>
          <w:lang w:val="cs-CZ"/>
        </w:rPr>
        <w:t>Adresa:</w:t>
      </w:r>
      <w:r w:rsidRPr="00511964">
        <w:rPr>
          <w:sz w:val="22"/>
          <w:szCs w:val="22"/>
          <w:u w:val="none"/>
          <w:lang w:val="cs-CZ"/>
        </w:rPr>
        <w:tab/>
        <w:t xml:space="preserve">Nové sady 30, </w:t>
      </w:r>
      <w:r w:rsidR="001C0AF8" w:rsidRPr="00511964">
        <w:rPr>
          <w:sz w:val="22"/>
          <w:szCs w:val="22"/>
          <w:u w:val="none"/>
          <w:lang w:val="cs-CZ"/>
        </w:rPr>
        <w:t xml:space="preserve">602 00 </w:t>
      </w:r>
      <w:r w:rsidRPr="00511964">
        <w:rPr>
          <w:sz w:val="22"/>
          <w:szCs w:val="22"/>
          <w:u w:val="none"/>
          <w:lang w:val="cs-CZ"/>
        </w:rPr>
        <w:t>Brno</w:t>
      </w:r>
    </w:p>
    <w:p w14:paraId="04085EC1" w14:textId="40CFE609" w:rsidR="00E024CB" w:rsidRPr="00511964" w:rsidRDefault="00E024CB" w:rsidP="00D237F2">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511964">
        <w:rPr>
          <w:sz w:val="22"/>
          <w:szCs w:val="22"/>
          <w:u w:val="none"/>
          <w:lang w:val="cs-CZ"/>
        </w:rPr>
        <w:t>K rukám:</w:t>
      </w:r>
      <w:r w:rsidRPr="00511964">
        <w:rPr>
          <w:sz w:val="22"/>
          <w:szCs w:val="22"/>
          <w:u w:val="none"/>
          <w:lang w:val="cs-CZ"/>
        </w:rPr>
        <w:tab/>
      </w:r>
      <w:r w:rsidR="002A395E" w:rsidRPr="002A395E">
        <w:rPr>
          <w:sz w:val="22"/>
          <w:szCs w:val="22"/>
          <w:highlight w:val="yellow"/>
          <w:u w:val="none"/>
          <w:lang w:val="cs-CZ"/>
        </w:rPr>
        <w:t>bude doplněno před podpisem smlouvy</w:t>
      </w:r>
    </w:p>
    <w:p w14:paraId="5027CE6E" w14:textId="57B31660" w:rsidR="00E024CB" w:rsidRPr="00511964" w:rsidRDefault="00E024CB" w:rsidP="00E024CB">
      <w:pPr>
        <w:pStyle w:val="bh2"/>
        <w:numPr>
          <w:ilvl w:val="0"/>
          <w:numId w:val="0"/>
        </w:numPr>
        <w:shd w:val="clear" w:color="auto" w:fill="FFFFFF"/>
        <w:tabs>
          <w:tab w:val="left" w:pos="2340"/>
        </w:tabs>
        <w:spacing w:before="0" w:after="0" w:line="320" w:lineRule="atLeast"/>
        <w:ind w:left="2410" w:hanging="1150"/>
        <w:rPr>
          <w:sz w:val="22"/>
          <w:szCs w:val="22"/>
          <w:u w:val="none"/>
          <w:lang w:val="cs-CZ"/>
        </w:rPr>
      </w:pPr>
      <w:r w:rsidRPr="00511964">
        <w:rPr>
          <w:sz w:val="22"/>
          <w:szCs w:val="22"/>
          <w:u w:val="none"/>
          <w:lang w:val="cs-CZ"/>
        </w:rPr>
        <w:t>e-mail:</w:t>
      </w:r>
      <w:r w:rsidRPr="00511964">
        <w:rPr>
          <w:sz w:val="22"/>
          <w:szCs w:val="22"/>
          <w:u w:val="none"/>
          <w:lang w:val="cs-CZ"/>
        </w:rPr>
        <w:tab/>
        <w:t xml:space="preserve">smlouvyzel@kordis-jmk.cz a zároveň v kopii na e-mail: </w:t>
      </w:r>
      <w:r w:rsidR="006F07A1" w:rsidRPr="00511964">
        <w:rPr>
          <w:sz w:val="22"/>
          <w:szCs w:val="22"/>
          <w:u w:val="none"/>
        </w:rPr>
        <w:t>moravia@kordis-jmk.cz</w:t>
      </w:r>
      <w:r w:rsidR="006F07A1" w:rsidRPr="00511964">
        <w:rPr>
          <w:sz w:val="22"/>
          <w:szCs w:val="22"/>
          <w:u w:val="none"/>
          <w:lang w:val="cs-CZ"/>
        </w:rPr>
        <w:t>, moravia@jmk.cz</w:t>
      </w:r>
    </w:p>
    <w:p w14:paraId="3C3E812D" w14:textId="77777777" w:rsidR="00E024CB" w:rsidRPr="00511964" w:rsidRDefault="00E024CB" w:rsidP="00461F4E">
      <w:pPr>
        <w:pStyle w:val="bh2"/>
        <w:numPr>
          <w:ilvl w:val="0"/>
          <w:numId w:val="0"/>
        </w:numPr>
        <w:tabs>
          <w:tab w:val="left" w:pos="2340"/>
        </w:tabs>
        <w:spacing w:after="0" w:line="320" w:lineRule="atLeast"/>
        <w:ind w:left="1260"/>
        <w:rPr>
          <w:sz w:val="22"/>
          <w:szCs w:val="22"/>
        </w:rPr>
      </w:pPr>
      <w:r w:rsidRPr="00511964">
        <w:rPr>
          <w:sz w:val="22"/>
          <w:szCs w:val="22"/>
          <w:u w:val="none"/>
          <w:lang w:val="cs-CZ"/>
        </w:rPr>
        <w:t>ID datové schránky:</w:t>
      </w:r>
      <w:r w:rsidRPr="00511964">
        <w:rPr>
          <w:sz w:val="22"/>
          <w:szCs w:val="22"/>
          <w:u w:val="none"/>
          <w:lang w:val="cs-CZ"/>
        </w:rPr>
        <w:tab/>
      </w:r>
      <w:r w:rsidRPr="00511964">
        <w:rPr>
          <w:sz w:val="22"/>
          <w:szCs w:val="22"/>
        </w:rPr>
        <w:t>gwpghss</w:t>
      </w:r>
    </w:p>
    <w:p w14:paraId="22273445" w14:textId="44EE77F6" w:rsidR="00E024CB" w:rsidRPr="00511964" w:rsidRDefault="00E024CB" w:rsidP="00E024CB">
      <w:pPr>
        <w:pStyle w:val="bh2"/>
        <w:numPr>
          <w:ilvl w:val="0"/>
          <w:numId w:val="0"/>
        </w:numPr>
        <w:shd w:val="clear" w:color="auto" w:fill="FFFFFF"/>
        <w:tabs>
          <w:tab w:val="left" w:pos="2340"/>
        </w:tabs>
        <w:spacing w:before="0" w:after="0" w:line="320" w:lineRule="atLeast"/>
        <w:ind w:left="1260"/>
        <w:rPr>
          <w:sz w:val="22"/>
          <w:szCs w:val="22"/>
          <w:u w:val="none"/>
          <w:lang w:val="cs-CZ"/>
        </w:rPr>
      </w:pPr>
    </w:p>
    <w:p w14:paraId="084CDA27" w14:textId="3E4EFC2D" w:rsidR="00264205" w:rsidRPr="00AD17DF" w:rsidRDefault="007C2813"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Jakékoliv oznámení</w:t>
      </w:r>
      <w:r w:rsidR="00D8553B" w:rsidRPr="00AD17DF">
        <w:rPr>
          <w:rFonts w:ascii="Times New Roman" w:hAnsi="Times New Roman"/>
          <w:b w:val="0"/>
          <w:i w:val="0"/>
          <w:szCs w:val="22"/>
          <w:lang w:val="cs-CZ"/>
        </w:rPr>
        <w:t xml:space="preserve">, sdělení či žádost </w:t>
      </w:r>
      <w:r w:rsidRPr="00AD17DF">
        <w:rPr>
          <w:rFonts w:ascii="Times New Roman" w:hAnsi="Times New Roman"/>
          <w:b w:val="0"/>
          <w:i w:val="0"/>
          <w:szCs w:val="22"/>
          <w:lang w:val="cs-CZ"/>
        </w:rPr>
        <w:t>podle této Smlouvy bude považováno za doručené:</w:t>
      </w:r>
    </w:p>
    <w:p w14:paraId="0759AE5D" w14:textId="7F9F2988" w:rsidR="007C2813" w:rsidRPr="00AD17DF" w:rsidRDefault="007C2813" w:rsidP="007E6E5C">
      <w:pPr>
        <w:pStyle w:val="Claneka"/>
        <w:widowControl/>
        <w:tabs>
          <w:tab w:val="num" w:pos="1309"/>
        </w:tabs>
        <w:ind w:left="1309" w:hanging="561"/>
        <w:rPr>
          <w:szCs w:val="22"/>
        </w:rPr>
      </w:pPr>
      <w:r w:rsidRPr="00AD17DF">
        <w:rPr>
          <w:szCs w:val="22"/>
        </w:rPr>
        <w:t>dnem fyzického předání oznámení, je-li oznámení zasíláno prostřednictvím kurý</w:t>
      </w:r>
      <w:r w:rsidR="00CE791C" w:rsidRPr="00AD17DF">
        <w:rPr>
          <w:szCs w:val="22"/>
        </w:rPr>
        <w:t>ra nebo doručováno osobně; nebo</w:t>
      </w:r>
    </w:p>
    <w:p w14:paraId="1682CF00" w14:textId="77777777" w:rsidR="007C2813" w:rsidRPr="00AD17DF" w:rsidRDefault="007C2813" w:rsidP="007E6E5C">
      <w:pPr>
        <w:pStyle w:val="Claneka"/>
        <w:widowControl/>
        <w:tabs>
          <w:tab w:val="num" w:pos="1309"/>
        </w:tabs>
        <w:ind w:left="1309" w:hanging="561"/>
        <w:rPr>
          <w:szCs w:val="22"/>
        </w:rPr>
      </w:pPr>
      <w:r w:rsidRPr="00AD17DF">
        <w:rPr>
          <w:szCs w:val="22"/>
        </w:rPr>
        <w:t>dnem doručení potvrzeným na doručence, je-li oznámení zasíláno doporučenou poštou; nebo</w:t>
      </w:r>
    </w:p>
    <w:p w14:paraId="0145EE76" w14:textId="77777777" w:rsidR="00023A70" w:rsidRPr="00AD17DF" w:rsidRDefault="007C2813" w:rsidP="007E6E5C">
      <w:pPr>
        <w:pStyle w:val="Claneka"/>
        <w:widowControl/>
        <w:tabs>
          <w:tab w:val="num" w:pos="1309"/>
        </w:tabs>
        <w:ind w:left="1309" w:hanging="561"/>
        <w:rPr>
          <w:szCs w:val="22"/>
        </w:rPr>
      </w:pPr>
      <w:r w:rsidRPr="00AD17DF">
        <w:rPr>
          <w:szCs w:val="22"/>
        </w:rPr>
        <w:t>dnem odeslání e-mailu za podmínky, kdy se e-mail nevrátí odesílateli zpět jako nedoručený</w:t>
      </w:r>
      <w:r w:rsidR="00BE69CF" w:rsidRPr="00AD17DF">
        <w:rPr>
          <w:szCs w:val="22"/>
        </w:rPr>
        <w:t>; nebo</w:t>
      </w:r>
    </w:p>
    <w:p w14:paraId="72D9E621" w14:textId="3576B0F9" w:rsidR="007C2813" w:rsidRPr="00AD17DF" w:rsidRDefault="00023A70" w:rsidP="007E6E5C">
      <w:pPr>
        <w:pStyle w:val="Claneka"/>
        <w:widowControl/>
        <w:tabs>
          <w:tab w:val="num" w:pos="1309"/>
        </w:tabs>
        <w:ind w:left="1309" w:hanging="561"/>
        <w:rPr>
          <w:szCs w:val="22"/>
        </w:rPr>
      </w:pPr>
      <w:r w:rsidRPr="00AD17DF">
        <w:rPr>
          <w:szCs w:val="22"/>
        </w:rPr>
        <w:t>dnem dodání datové zprávy do datové schránky adresáta</w:t>
      </w:r>
      <w:r w:rsidR="00CE791C" w:rsidRPr="00AD17DF">
        <w:rPr>
          <w:szCs w:val="22"/>
        </w:rPr>
        <w:t>; nebo</w:t>
      </w:r>
    </w:p>
    <w:p w14:paraId="2C5E61D9" w14:textId="4A6008F3" w:rsidR="007C2813" w:rsidRPr="00AD17DF" w:rsidRDefault="007C2813" w:rsidP="007E6E5C">
      <w:pPr>
        <w:pStyle w:val="Claneka"/>
        <w:widowControl/>
        <w:tabs>
          <w:tab w:val="num" w:pos="1309"/>
        </w:tabs>
        <w:ind w:left="1309" w:hanging="561"/>
        <w:rPr>
          <w:szCs w:val="22"/>
        </w:rPr>
      </w:pPr>
      <w:r w:rsidRPr="00AD17DF">
        <w:rPr>
          <w:szCs w:val="22"/>
        </w:rPr>
        <w:t>dnem, kdy bude, v případě, že doručení výše uvedeným</w:t>
      </w:r>
      <w:r w:rsidR="0010097E">
        <w:rPr>
          <w:szCs w:val="22"/>
        </w:rPr>
        <w:t>i</w:t>
      </w:r>
      <w:r w:rsidRPr="00AD17DF">
        <w:rPr>
          <w:szCs w:val="22"/>
        </w:rPr>
        <w:t xml:space="preserve"> způsob</w:t>
      </w:r>
      <w:r w:rsidR="00BF0519">
        <w:rPr>
          <w:szCs w:val="22"/>
        </w:rPr>
        <w:t>y</w:t>
      </w:r>
      <w:r w:rsidRPr="00AD17DF">
        <w:rPr>
          <w:szCs w:val="22"/>
        </w:rPr>
        <w:t xml:space="preserve"> nebude z jakéhokoli důvodu možné, oznámení zasláno doporučenou poštou nebo e-mailem na adresu určenou shora uvedeným způsobem anebo na adresu zapsaného sídla příslušné </w:t>
      </w:r>
      <w:r w:rsidR="00AE47CA">
        <w:rPr>
          <w:szCs w:val="22"/>
        </w:rPr>
        <w:t>S</w:t>
      </w:r>
      <w:r w:rsidRPr="00AD17DF">
        <w:rPr>
          <w:szCs w:val="22"/>
        </w:rPr>
        <w:t>trany (bude-li odlišná), avšak k jeho převzetí/doručení z jakéhokoli důvodu nedojde, v případě zasílání doporučenou poštou ani ve lhůtě tří (3) pracovních dnů od jeho uložení na příslušném poštovním úřadu.</w:t>
      </w:r>
    </w:p>
    <w:p w14:paraId="3BDC8964" w14:textId="1960F1DE" w:rsidR="00264205" w:rsidRPr="00AD17DF" w:rsidRDefault="007C2813"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Výše uvedené adresy a telekomunikační spojení mohou být měněny jednostranným písemným oznámením učiněným jednou </w:t>
      </w:r>
      <w:r w:rsidR="00EC1F97">
        <w:rPr>
          <w:rFonts w:ascii="Times New Roman" w:hAnsi="Times New Roman"/>
          <w:b w:val="0"/>
          <w:i w:val="0"/>
          <w:szCs w:val="22"/>
          <w:lang w:val="cs-CZ"/>
        </w:rPr>
        <w:t>S</w:t>
      </w:r>
      <w:r w:rsidRPr="00AD17DF">
        <w:rPr>
          <w:rFonts w:ascii="Times New Roman" w:hAnsi="Times New Roman"/>
          <w:b w:val="0"/>
          <w:i w:val="0"/>
          <w:szCs w:val="22"/>
          <w:lang w:val="cs-CZ"/>
        </w:rPr>
        <w:t xml:space="preserve">tranou doručeným druhé </w:t>
      </w:r>
      <w:r w:rsidR="00EC1F97">
        <w:rPr>
          <w:rFonts w:ascii="Times New Roman" w:hAnsi="Times New Roman"/>
          <w:b w:val="0"/>
          <w:i w:val="0"/>
          <w:szCs w:val="22"/>
          <w:lang w:val="cs-CZ"/>
        </w:rPr>
        <w:t>S</w:t>
      </w:r>
      <w:r w:rsidRPr="00AD17DF">
        <w:rPr>
          <w:rFonts w:ascii="Times New Roman" w:hAnsi="Times New Roman"/>
          <w:b w:val="0"/>
          <w:i w:val="0"/>
          <w:szCs w:val="22"/>
          <w:lang w:val="cs-CZ"/>
        </w:rPr>
        <w:t xml:space="preserve">traně. Takováto změna se stane účinnou uplynutím pěti (5) pracovních dnů od doručení takového oznámení dotčené </w:t>
      </w:r>
      <w:r w:rsidR="00EC1F97">
        <w:rPr>
          <w:rFonts w:ascii="Times New Roman" w:hAnsi="Times New Roman"/>
          <w:b w:val="0"/>
          <w:i w:val="0"/>
          <w:szCs w:val="22"/>
          <w:lang w:val="cs-CZ"/>
        </w:rPr>
        <w:t>S</w:t>
      </w:r>
      <w:r w:rsidRPr="00AD17DF">
        <w:rPr>
          <w:rFonts w:ascii="Times New Roman" w:hAnsi="Times New Roman"/>
          <w:b w:val="0"/>
          <w:i w:val="0"/>
          <w:szCs w:val="22"/>
          <w:lang w:val="cs-CZ"/>
        </w:rPr>
        <w:t>traně.</w:t>
      </w:r>
    </w:p>
    <w:p w14:paraId="168F86B7" w14:textId="77777777" w:rsidR="006870CA" w:rsidRPr="00AD17DF" w:rsidRDefault="006870CA" w:rsidP="00B5299C">
      <w:pPr>
        <w:pStyle w:val="Nadpis1"/>
        <w:rPr>
          <w:rFonts w:cs="Times New Roman"/>
          <w:szCs w:val="22"/>
        </w:rPr>
      </w:pPr>
      <w:r w:rsidRPr="00AD17DF">
        <w:rPr>
          <w:rFonts w:cs="Times New Roman"/>
          <w:szCs w:val="22"/>
        </w:rPr>
        <w:tab/>
        <w:t>Závěrečná ustanovení</w:t>
      </w:r>
    </w:p>
    <w:p w14:paraId="1B2FD59A" w14:textId="32202A60" w:rsidR="00264205" w:rsidRPr="00AD17DF" w:rsidRDefault="006870CA"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otázkách, které tato </w:t>
      </w:r>
      <w:r w:rsidR="0039762D" w:rsidRPr="00AD17DF">
        <w:rPr>
          <w:rFonts w:ascii="Times New Roman" w:hAnsi="Times New Roman"/>
          <w:b w:val="0"/>
          <w:i w:val="0"/>
          <w:szCs w:val="22"/>
          <w:lang w:val="cs-CZ"/>
        </w:rPr>
        <w:t>S</w:t>
      </w:r>
      <w:r w:rsidRPr="00AD17DF">
        <w:rPr>
          <w:rFonts w:ascii="Times New Roman" w:hAnsi="Times New Roman"/>
          <w:b w:val="0"/>
          <w:i w:val="0"/>
          <w:szCs w:val="22"/>
          <w:lang w:val="cs-CZ"/>
        </w:rPr>
        <w:t xml:space="preserve">mlouva výslovně neřeší, řídí se tato </w:t>
      </w:r>
      <w:r w:rsidR="00F609CF" w:rsidRPr="00AD17DF">
        <w:rPr>
          <w:rFonts w:ascii="Times New Roman" w:hAnsi="Times New Roman"/>
          <w:b w:val="0"/>
          <w:i w:val="0"/>
          <w:szCs w:val="22"/>
          <w:lang w:val="cs-CZ"/>
        </w:rPr>
        <w:t>S</w:t>
      </w:r>
      <w:r w:rsidRPr="00AD17DF">
        <w:rPr>
          <w:rFonts w:ascii="Times New Roman" w:hAnsi="Times New Roman"/>
          <w:b w:val="0"/>
          <w:i w:val="0"/>
          <w:szCs w:val="22"/>
          <w:lang w:val="cs-CZ"/>
        </w:rPr>
        <w:t>mlouva příslušnými ustanoveními</w:t>
      </w:r>
      <w:r w:rsidR="002C0CA1"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nařízení Evropského parlamentu a Rady (ES) č. 1370/2007 o veřejných službách v přepravě cestujících po železnici a silnici a o zrušení nařízení Rady (EHS) č.</w:t>
      </w:r>
      <w:r w:rsidR="00AB5318" w:rsidRPr="00AD17DF">
        <w:rPr>
          <w:rFonts w:ascii="Times New Roman" w:hAnsi="Times New Roman"/>
          <w:b w:val="0"/>
          <w:i w:val="0"/>
          <w:szCs w:val="22"/>
          <w:lang w:val="cs-CZ"/>
        </w:rPr>
        <w:t> </w:t>
      </w:r>
      <w:r w:rsidR="001F5B54" w:rsidRPr="00AD17DF">
        <w:rPr>
          <w:rFonts w:ascii="Times New Roman" w:hAnsi="Times New Roman"/>
          <w:b w:val="0"/>
          <w:i w:val="0"/>
          <w:szCs w:val="22"/>
          <w:lang w:val="cs-CZ"/>
        </w:rPr>
        <w:t>1191/69 a č. </w:t>
      </w:r>
      <w:r w:rsidRPr="00AD17DF">
        <w:rPr>
          <w:rFonts w:ascii="Times New Roman" w:hAnsi="Times New Roman"/>
          <w:b w:val="0"/>
          <w:i w:val="0"/>
          <w:szCs w:val="22"/>
          <w:lang w:val="cs-CZ"/>
        </w:rPr>
        <w:t xml:space="preserve">1107/70, zákona č. 194/2010 Sb., </w:t>
      </w:r>
      <w:r w:rsidR="00621917" w:rsidRPr="00AD17DF">
        <w:rPr>
          <w:rFonts w:ascii="Times New Roman" w:hAnsi="Times New Roman"/>
          <w:b w:val="0"/>
          <w:i w:val="0"/>
          <w:szCs w:val="22"/>
          <w:lang w:val="cs-CZ"/>
        </w:rPr>
        <w:t xml:space="preserve">o veřejných službách </w:t>
      </w:r>
      <w:r w:rsidR="00C5409D" w:rsidRPr="00AD17DF">
        <w:rPr>
          <w:rFonts w:ascii="Times New Roman" w:hAnsi="Times New Roman"/>
          <w:b w:val="0"/>
          <w:i w:val="0"/>
          <w:szCs w:val="22"/>
          <w:lang w:val="cs-CZ"/>
        </w:rPr>
        <w:t>v přepravě cestujících a o změně dalších zákonů, ve znění pozdějších předpisů</w:t>
      </w:r>
      <w:r w:rsidRPr="00AD17DF">
        <w:rPr>
          <w:rFonts w:ascii="Times New Roman" w:hAnsi="Times New Roman"/>
          <w:b w:val="0"/>
          <w:i w:val="0"/>
          <w:szCs w:val="22"/>
          <w:lang w:val="cs-CZ"/>
        </w:rPr>
        <w:t>, zákona č. </w:t>
      </w:r>
      <w:r w:rsidR="006C2B5D" w:rsidRPr="00AD17DF">
        <w:rPr>
          <w:rFonts w:ascii="Times New Roman" w:hAnsi="Times New Roman"/>
          <w:b w:val="0"/>
          <w:i w:val="0"/>
          <w:szCs w:val="22"/>
          <w:lang w:val="cs-CZ"/>
        </w:rPr>
        <w:t>89/2012</w:t>
      </w:r>
      <w:r w:rsidRPr="00AD17DF">
        <w:rPr>
          <w:rFonts w:ascii="Times New Roman" w:hAnsi="Times New Roman"/>
          <w:b w:val="0"/>
          <w:i w:val="0"/>
          <w:szCs w:val="22"/>
          <w:lang w:val="cs-CZ"/>
        </w:rPr>
        <w:t xml:space="preserve"> Sb., </w:t>
      </w:r>
      <w:r w:rsidR="006C2B5D" w:rsidRPr="00AD17DF">
        <w:rPr>
          <w:rFonts w:ascii="Times New Roman" w:hAnsi="Times New Roman"/>
          <w:b w:val="0"/>
          <w:i w:val="0"/>
          <w:szCs w:val="22"/>
          <w:lang w:val="cs-CZ"/>
        </w:rPr>
        <w:t xml:space="preserve">občanský </w:t>
      </w:r>
      <w:r w:rsidRPr="00AD17DF">
        <w:rPr>
          <w:rFonts w:ascii="Times New Roman" w:hAnsi="Times New Roman"/>
          <w:b w:val="0"/>
          <w:i w:val="0"/>
          <w:szCs w:val="22"/>
          <w:lang w:val="cs-CZ"/>
        </w:rPr>
        <w:t xml:space="preserve">zákoník, ve znění pozdějších předpisů, a dalšími platnými </w:t>
      </w:r>
      <w:r w:rsidR="007C5BEC" w:rsidRPr="00AD17DF">
        <w:rPr>
          <w:rFonts w:ascii="Times New Roman" w:hAnsi="Times New Roman"/>
          <w:b w:val="0"/>
          <w:i w:val="0"/>
          <w:szCs w:val="22"/>
          <w:lang w:val="cs-CZ"/>
        </w:rPr>
        <w:t xml:space="preserve">a účinnými </w:t>
      </w:r>
      <w:r w:rsidRPr="00AD17DF">
        <w:rPr>
          <w:rFonts w:ascii="Times New Roman" w:hAnsi="Times New Roman"/>
          <w:b w:val="0"/>
          <w:i w:val="0"/>
          <w:szCs w:val="22"/>
          <w:lang w:val="cs-CZ"/>
        </w:rPr>
        <w:t>právními předpisy.</w:t>
      </w:r>
    </w:p>
    <w:p w14:paraId="1522347D" w14:textId="5D3AF2F5" w:rsidR="00264205" w:rsidRPr="00AD17DF" w:rsidRDefault="00FD65A0"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V případě rozporu</w:t>
      </w:r>
      <w:r w:rsidR="00273D48" w:rsidRPr="00AD17DF">
        <w:rPr>
          <w:rFonts w:ascii="Times New Roman" w:hAnsi="Times New Roman"/>
          <w:b w:val="0"/>
          <w:i w:val="0"/>
          <w:szCs w:val="22"/>
          <w:lang w:val="cs-CZ"/>
        </w:rPr>
        <w:t xml:space="preserve"> ujednání obsažených v </w:t>
      </w:r>
      <w:r w:rsidR="00155DC3" w:rsidRPr="00AD17DF">
        <w:rPr>
          <w:rFonts w:ascii="Times New Roman" w:hAnsi="Times New Roman"/>
          <w:b w:val="0"/>
          <w:i w:val="0"/>
          <w:szCs w:val="22"/>
          <w:lang w:val="cs-CZ"/>
        </w:rPr>
        <w:t>čl</w:t>
      </w:r>
      <w:r w:rsidR="00D65434" w:rsidRPr="00AD17DF">
        <w:rPr>
          <w:rFonts w:ascii="Times New Roman" w:hAnsi="Times New Roman"/>
          <w:b w:val="0"/>
          <w:i w:val="0"/>
          <w:szCs w:val="22"/>
          <w:lang w:val="cs-CZ"/>
        </w:rPr>
        <w:t>.</w:t>
      </w:r>
      <w:r w:rsidR="00273D48" w:rsidRPr="00AD17DF">
        <w:rPr>
          <w:rFonts w:ascii="Times New Roman" w:hAnsi="Times New Roman"/>
          <w:b w:val="0"/>
          <w:i w:val="0"/>
          <w:szCs w:val="22"/>
          <w:lang w:val="cs-CZ"/>
        </w:rPr>
        <w:t xml:space="preserve"> </w:t>
      </w:r>
      <w:r w:rsidR="00D65434" w:rsidRPr="00AD17DF">
        <w:rPr>
          <w:rFonts w:ascii="Times New Roman" w:hAnsi="Times New Roman"/>
          <w:b w:val="0"/>
          <w:i w:val="0"/>
          <w:szCs w:val="22"/>
          <w:lang w:val="cs-CZ"/>
        </w:rPr>
        <w:fldChar w:fldCharType="begin"/>
      </w:r>
      <w:r w:rsidR="00D65434" w:rsidRPr="00AD17DF">
        <w:rPr>
          <w:rFonts w:ascii="Times New Roman" w:hAnsi="Times New Roman"/>
          <w:b w:val="0"/>
          <w:i w:val="0"/>
          <w:szCs w:val="22"/>
          <w:lang w:val="cs-CZ"/>
        </w:rPr>
        <w:instrText xml:space="preserve"> REF _Ref491673040 \r \h </w:instrText>
      </w:r>
      <w:r w:rsidR="00D65434" w:rsidRPr="00AD17DF">
        <w:rPr>
          <w:rFonts w:ascii="Times New Roman" w:hAnsi="Times New Roman"/>
          <w:b w:val="0"/>
          <w:i w:val="0"/>
          <w:szCs w:val="22"/>
          <w:lang w:val="cs-CZ"/>
        </w:rPr>
      </w:r>
      <w:r w:rsidR="00D65434"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w:t>
      </w:r>
      <w:r w:rsidR="00D65434" w:rsidRPr="00AD17DF">
        <w:rPr>
          <w:rFonts w:ascii="Times New Roman" w:hAnsi="Times New Roman"/>
          <w:b w:val="0"/>
          <w:i w:val="0"/>
          <w:szCs w:val="22"/>
          <w:lang w:val="cs-CZ"/>
        </w:rPr>
        <w:fldChar w:fldCharType="end"/>
      </w:r>
      <w:r w:rsidR="00273D48" w:rsidRPr="00AD17DF">
        <w:rPr>
          <w:rFonts w:ascii="Times New Roman" w:hAnsi="Times New Roman"/>
          <w:b w:val="0"/>
          <w:i w:val="0"/>
          <w:szCs w:val="22"/>
          <w:lang w:val="cs-CZ"/>
        </w:rPr>
        <w:t xml:space="preserve"> až </w:t>
      </w:r>
      <w:r w:rsidR="00D65434" w:rsidRPr="00AD17DF">
        <w:rPr>
          <w:rFonts w:ascii="Times New Roman" w:hAnsi="Times New Roman"/>
          <w:b w:val="0"/>
          <w:i w:val="0"/>
          <w:szCs w:val="22"/>
          <w:lang w:val="cs-CZ"/>
        </w:rPr>
        <w:fldChar w:fldCharType="begin"/>
      </w:r>
      <w:r w:rsidR="00D65434" w:rsidRPr="00AD17DF">
        <w:rPr>
          <w:rFonts w:ascii="Times New Roman" w:hAnsi="Times New Roman"/>
          <w:b w:val="0"/>
          <w:i w:val="0"/>
          <w:szCs w:val="22"/>
          <w:lang w:val="cs-CZ"/>
        </w:rPr>
        <w:instrText xml:space="preserve"> REF _Ref491673055 \r \h </w:instrText>
      </w:r>
      <w:r w:rsidR="00D65434" w:rsidRPr="00AD17DF">
        <w:rPr>
          <w:rFonts w:ascii="Times New Roman" w:hAnsi="Times New Roman"/>
          <w:b w:val="0"/>
          <w:i w:val="0"/>
          <w:szCs w:val="22"/>
          <w:lang w:val="cs-CZ"/>
        </w:rPr>
      </w:r>
      <w:r w:rsidR="00D65434"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14</w:t>
      </w:r>
      <w:r w:rsidR="00D65434" w:rsidRPr="00AD17DF">
        <w:rPr>
          <w:rFonts w:ascii="Times New Roman" w:hAnsi="Times New Roman"/>
          <w:b w:val="0"/>
          <w:i w:val="0"/>
          <w:szCs w:val="22"/>
          <w:lang w:val="cs-CZ"/>
        </w:rPr>
        <w:fldChar w:fldCharType="end"/>
      </w:r>
      <w:r w:rsidR="00273D48"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této Smlouvy se Smlouvou o podmínkách přepravy, </w:t>
      </w:r>
      <w:r w:rsidR="00273D48" w:rsidRPr="00AD17DF">
        <w:rPr>
          <w:rFonts w:ascii="Times New Roman" w:hAnsi="Times New Roman"/>
          <w:b w:val="0"/>
          <w:i w:val="0"/>
          <w:szCs w:val="22"/>
          <w:lang w:val="cs-CZ"/>
        </w:rPr>
        <w:t xml:space="preserve">s </w:t>
      </w:r>
      <w:r w:rsidRPr="00AD17DF">
        <w:rPr>
          <w:rFonts w:ascii="Times New Roman" w:hAnsi="Times New Roman"/>
          <w:b w:val="0"/>
          <w:i w:val="0"/>
          <w:szCs w:val="22"/>
          <w:lang w:val="cs-CZ"/>
        </w:rPr>
        <w:t xml:space="preserve">přílohami </w:t>
      </w:r>
      <w:r w:rsidR="00273D48" w:rsidRPr="00AD17DF">
        <w:rPr>
          <w:rFonts w:ascii="Times New Roman" w:hAnsi="Times New Roman"/>
          <w:b w:val="0"/>
          <w:i w:val="0"/>
          <w:szCs w:val="22"/>
          <w:lang w:val="cs-CZ"/>
        </w:rPr>
        <w:t xml:space="preserve">Smlouvy </w:t>
      </w:r>
      <w:r w:rsidRPr="00AD17DF">
        <w:rPr>
          <w:rFonts w:ascii="Times New Roman" w:hAnsi="Times New Roman"/>
          <w:b w:val="0"/>
          <w:i w:val="0"/>
          <w:szCs w:val="22"/>
          <w:lang w:val="cs-CZ"/>
        </w:rPr>
        <w:t xml:space="preserve">či jinými dokumenty, na něž Smlouva odkazuje, mají přednost a platí </w:t>
      </w:r>
      <w:r w:rsidR="00273D48" w:rsidRPr="00AD17DF">
        <w:rPr>
          <w:rFonts w:ascii="Times New Roman" w:hAnsi="Times New Roman"/>
          <w:b w:val="0"/>
          <w:i w:val="0"/>
          <w:szCs w:val="22"/>
          <w:lang w:val="cs-CZ"/>
        </w:rPr>
        <w:t>ujednání obsažená v </w:t>
      </w:r>
      <w:r w:rsidR="00D65434" w:rsidRPr="00AD17DF">
        <w:rPr>
          <w:rFonts w:ascii="Times New Roman" w:hAnsi="Times New Roman"/>
          <w:b w:val="0"/>
          <w:i w:val="0"/>
          <w:szCs w:val="22"/>
          <w:lang w:val="cs-CZ"/>
        </w:rPr>
        <w:t xml:space="preserve">čl. </w:t>
      </w:r>
      <w:r w:rsidR="00D65434" w:rsidRPr="00AD17DF">
        <w:rPr>
          <w:rFonts w:ascii="Times New Roman" w:hAnsi="Times New Roman"/>
          <w:b w:val="0"/>
          <w:i w:val="0"/>
          <w:szCs w:val="22"/>
          <w:lang w:val="cs-CZ"/>
        </w:rPr>
        <w:fldChar w:fldCharType="begin"/>
      </w:r>
      <w:r w:rsidR="00D65434" w:rsidRPr="00AD17DF">
        <w:rPr>
          <w:rFonts w:ascii="Times New Roman" w:hAnsi="Times New Roman"/>
          <w:b w:val="0"/>
          <w:i w:val="0"/>
          <w:szCs w:val="22"/>
          <w:lang w:val="cs-CZ"/>
        </w:rPr>
        <w:instrText xml:space="preserve"> REF _Ref491673040 \r \h </w:instrText>
      </w:r>
      <w:r w:rsidR="00D65434" w:rsidRPr="00AD17DF">
        <w:rPr>
          <w:rFonts w:ascii="Times New Roman" w:hAnsi="Times New Roman"/>
          <w:b w:val="0"/>
          <w:i w:val="0"/>
          <w:szCs w:val="22"/>
          <w:lang w:val="cs-CZ"/>
        </w:rPr>
      </w:r>
      <w:r w:rsidR="00D65434"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w:t>
      </w:r>
      <w:r w:rsidR="00D65434" w:rsidRPr="00AD17DF">
        <w:rPr>
          <w:rFonts w:ascii="Times New Roman" w:hAnsi="Times New Roman"/>
          <w:b w:val="0"/>
          <w:i w:val="0"/>
          <w:szCs w:val="22"/>
          <w:lang w:val="cs-CZ"/>
        </w:rPr>
        <w:fldChar w:fldCharType="end"/>
      </w:r>
      <w:r w:rsidR="00273D48" w:rsidRPr="00AD17DF">
        <w:rPr>
          <w:rFonts w:ascii="Times New Roman" w:hAnsi="Times New Roman"/>
          <w:b w:val="0"/>
          <w:i w:val="0"/>
          <w:szCs w:val="22"/>
          <w:lang w:val="cs-CZ"/>
        </w:rPr>
        <w:t xml:space="preserve"> až </w:t>
      </w:r>
      <w:r w:rsidR="00D65434" w:rsidRPr="00AD17DF">
        <w:rPr>
          <w:rFonts w:ascii="Times New Roman" w:hAnsi="Times New Roman"/>
          <w:b w:val="0"/>
          <w:i w:val="0"/>
          <w:szCs w:val="22"/>
          <w:lang w:val="cs-CZ"/>
        </w:rPr>
        <w:fldChar w:fldCharType="begin"/>
      </w:r>
      <w:r w:rsidR="00D65434" w:rsidRPr="00AD17DF">
        <w:rPr>
          <w:rFonts w:ascii="Times New Roman" w:hAnsi="Times New Roman"/>
          <w:b w:val="0"/>
          <w:i w:val="0"/>
          <w:szCs w:val="22"/>
          <w:lang w:val="cs-CZ"/>
        </w:rPr>
        <w:instrText xml:space="preserve"> REF _Ref491673055 \r \h </w:instrText>
      </w:r>
      <w:r w:rsidR="00D65434" w:rsidRPr="00AD17DF">
        <w:rPr>
          <w:rFonts w:ascii="Times New Roman" w:hAnsi="Times New Roman"/>
          <w:b w:val="0"/>
          <w:i w:val="0"/>
          <w:szCs w:val="22"/>
          <w:lang w:val="cs-CZ"/>
        </w:rPr>
      </w:r>
      <w:r w:rsidR="00D65434"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14</w:t>
      </w:r>
      <w:r w:rsidR="00D65434" w:rsidRPr="00AD17DF">
        <w:rPr>
          <w:rFonts w:ascii="Times New Roman" w:hAnsi="Times New Roman"/>
          <w:b w:val="0"/>
          <w:i w:val="0"/>
          <w:szCs w:val="22"/>
          <w:lang w:val="cs-CZ"/>
        </w:rPr>
        <w:fldChar w:fldCharType="end"/>
      </w:r>
      <w:r w:rsidR="00273D48"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této Smlouvy.</w:t>
      </w:r>
    </w:p>
    <w:p w14:paraId="5C445415" w14:textId="77777777" w:rsidR="00264205" w:rsidRPr="00AD17DF" w:rsidRDefault="004F4D8E"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případě, že Objednatel činí Dopravci v souladu s touto Smlouvou opakovanou výzvu ke splnění povinnosti, je oprávněn tak učinit vždy nejdříve </w:t>
      </w:r>
      <w:r w:rsidR="0041115D" w:rsidRPr="00AD17DF">
        <w:rPr>
          <w:rFonts w:ascii="Times New Roman" w:hAnsi="Times New Roman"/>
          <w:b w:val="0"/>
          <w:i w:val="0"/>
          <w:szCs w:val="22"/>
          <w:lang w:val="cs-CZ"/>
        </w:rPr>
        <w:t xml:space="preserve">3 </w:t>
      </w:r>
      <w:r w:rsidR="009304F3" w:rsidRPr="00AD17DF">
        <w:rPr>
          <w:rFonts w:ascii="Times New Roman" w:hAnsi="Times New Roman"/>
          <w:b w:val="0"/>
          <w:i w:val="0"/>
          <w:szCs w:val="22"/>
          <w:lang w:val="cs-CZ"/>
        </w:rPr>
        <w:t xml:space="preserve">dny </w:t>
      </w:r>
      <w:r w:rsidRPr="00AD17DF">
        <w:rPr>
          <w:rFonts w:ascii="Times New Roman" w:hAnsi="Times New Roman"/>
          <w:b w:val="0"/>
          <w:i w:val="0"/>
          <w:szCs w:val="22"/>
          <w:lang w:val="cs-CZ"/>
        </w:rPr>
        <w:t>po odeslání předchozí výzvy.</w:t>
      </w:r>
    </w:p>
    <w:p w14:paraId="445A9E11" w14:textId="1F5F8BF9" w:rsidR="00264205" w:rsidRPr="00AD17DF" w:rsidRDefault="00C5409D"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Zaplacením jakékoliv smluvní pokuty podle této Smlouvy není dotčeno právo Objednatele žádat po Dopravci v plné výši náhradu škody způsobené porušením příslušné smluvní povinnosti</w:t>
      </w:r>
      <w:r w:rsidR="0099559C">
        <w:rPr>
          <w:rFonts w:ascii="Times New Roman" w:hAnsi="Times New Roman"/>
          <w:b w:val="0"/>
          <w:i w:val="0"/>
          <w:szCs w:val="22"/>
          <w:lang w:val="cs-CZ"/>
        </w:rPr>
        <w:t>, není</w:t>
      </w:r>
      <w:r w:rsidR="0099559C">
        <w:rPr>
          <w:rFonts w:ascii="Times New Roman" w:hAnsi="Times New Roman"/>
          <w:b w:val="0"/>
          <w:i w:val="0"/>
          <w:szCs w:val="22"/>
          <w:lang w:val="cs-CZ"/>
        </w:rPr>
        <w:noBreakHyphen/>
        <w:t>li v této Smlouvě výslovně stanoveno jinak</w:t>
      </w:r>
      <w:r w:rsidRPr="00AD17DF">
        <w:rPr>
          <w:rFonts w:ascii="Times New Roman" w:hAnsi="Times New Roman"/>
          <w:b w:val="0"/>
          <w:i w:val="0"/>
          <w:szCs w:val="22"/>
          <w:lang w:val="cs-CZ"/>
        </w:rPr>
        <w:t>.</w:t>
      </w:r>
      <w:r w:rsidR="0099559C">
        <w:rPr>
          <w:rFonts w:ascii="Times New Roman" w:hAnsi="Times New Roman"/>
          <w:b w:val="0"/>
          <w:i w:val="0"/>
          <w:szCs w:val="22"/>
          <w:lang w:val="cs-CZ"/>
        </w:rPr>
        <w:t xml:space="preserve"> Povinnosti hradit smluvní pokutu dle této Smlouvy se Dopravce zprostí v případě, že prokáže, že </w:t>
      </w:r>
      <w:r w:rsidR="0099559C" w:rsidRPr="0099559C">
        <w:rPr>
          <w:rFonts w:ascii="Times New Roman" w:hAnsi="Times New Roman"/>
          <w:b w:val="0"/>
          <w:i w:val="0"/>
          <w:szCs w:val="22"/>
          <w:lang w:val="cs-CZ"/>
        </w:rPr>
        <w:t xml:space="preserve">porušení povinnosti bylo způsobeno okolnostmi vylučujícími protiprávnost ve smyslu § 2913 odst. 2 zákona č. 89/2012 Sb., </w:t>
      </w:r>
      <w:r w:rsidR="0099559C" w:rsidRPr="0099559C">
        <w:rPr>
          <w:rFonts w:ascii="Times New Roman" w:hAnsi="Times New Roman"/>
          <w:b w:val="0"/>
          <w:i w:val="0"/>
          <w:szCs w:val="22"/>
          <w:lang w:val="cs-CZ"/>
        </w:rPr>
        <w:lastRenderedPageBreak/>
        <w:t>občanský zákoník, ve znění pozdějších předpisů</w:t>
      </w:r>
      <w:r w:rsidR="00123F1D">
        <w:rPr>
          <w:rFonts w:ascii="Times New Roman" w:hAnsi="Times New Roman"/>
          <w:b w:val="0"/>
          <w:i w:val="0"/>
          <w:szCs w:val="22"/>
          <w:lang w:val="cs-CZ"/>
        </w:rPr>
        <w:t>; to neplatí pro smluvní pokuty dle Přílohy č. </w:t>
      </w:r>
      <w:r w:rsidR="00E97F67">
        <w:rPr>
          <w:rFonts w:ascii="Times New Roman" w:hAnsi="Times New Roman"/>
          <w:b w:val="0"/>
          <w:i w:val="0"/>
          <w:szCs w:val="22"/>
          <w:lang w:val="cs-CZ"/>
        </w:rPr>
        <w:t>5</w:t>
      </w:r>
      <w:r w:rsidR="00123F1D">
        <w:rPr>
          <w:rFonts w:ascii="Times New Roman" w:hAnsi="Times New Roman"/>
          <w:b w:val="0"/>
          <w:i w:val="0"/>
          <w:szCs w:val="22"/>
          <w:lang w:val="cs-CZ"/>
        </w:rPr>
        <w:t xml:space="preserve"> této Smlouvy</w:t>
      </w:r>
      <w:r w:rsidR="00E97F67">
        <w:rPr>
          <w:rFonts w:ascii="Times New Roman" w:hAnsi="Times New Roman"/>
          <w:b w:val="0"/>
          <w:i w:val="0"/>
          <w:szCs w:val="22"/>
          <w:lang w:val="cs-CZ"/>
        </w:rPr>
        <w:t xml:space="preserve"> (</w:t>
      </w:r>
      <w:r w:rsidR="00E97F67" w:rsidRPr="00E97F67">
        <w:rPr>
          <w:rFonts w:ascii="Times New Roman" w:hAnsi="Times New Roman"/>
          <w:b w:val="0"/>
          <w:i w:val="0"/>
          <w:szCs w:val="22"/>
          <w:lang w:val="cs-CZ"/>
        </w:rPr>
        <w:t>Zpoždění vlaků regionální dopravy</w:t>
      </w:r>
      <w:r w:rsidR="00E97F67">
        <w:rPr>
          <w:rFonts w:ascii="Times New Roman" w:hAnsi="Times New Roman"/>
          <w:b w:val="0"/>
          <w:i w:val="0"/>
          <w:szCs w:val="22"/>
          <w:lang w:val="cs-CZ"/>
        </w:rPr>
        <w:t>)</w:t>
      </w:r>
      <w:r w:rsidR="0099559C" w:rsidRPr="0099559C">
        <w:rPr>
          <w:rFonts w:ascii="Times New Roman" w:hAnsi="Times New Roman"/>
          <w:b w:val="0"/>
          <w:i w:val="0"/>
          <w:szCs w:val="22"/>
          <w:lang w:val="cs-CZ"/>
        </w:rPr>
        <w:t>.</w:t>
      </w:r>
      <w:r w:rsidR="00E478C4" w:rsidRPr="00E478C4">
        <w:rPr>
          <w:rFonts w:ascii="Times New Roman" w:hAnsi="Times New Roman"/>
          <w:b w:val="0"/>
          <w:i w:val="0"/>
          <w:szCs w:val="22"/>
          <w:lang w:val="cs-CZ"/>
        </w:rPr>
        <w:t xml:space="preserve"> </w:t>
      </w:r>
      <w:bookmarkStart w:id="77" w:name="_Hlk150713834"/>
      <w:r w:rsidR="00E478C4">
        <w:rPr>
          <w:rFonts w:ascii="Times New Roman" w:hAnsi="Times New Roman"/>
          <w:b w:val="0"/>
          <w:i w:val="0"/>
          <w:szCs w:val="22"/>
          <w:lang w:val="cs-CZ"/>
        </w:rPr>
        <w:t>Povinnosti hradit smluvní pokutu dle této Smlouvy se Dopravce zprostí také v případě, kdy Dopravce jednal na základě pokynu nebo se souhlasem Objednatele nebo Pověřené osoby nebo k porušení povinnosti Dopravce došlo v důsledku porušení povinnosti Poskytovatele FS.</w:t>
      </w:r>
      <w:bookmarkEnd w:id="77"/>
      <w:r w:rsidR="00E478C4">
        <w:rPr>
          <w:rFonts w:ascii="Times New Roman" w:hAnsi="Times New Roman"/>
          <w:b w:val="0"/>
          <w:i w:val="0"/>
          <w:szCs w:val="22"/>
          <w:lang w:val="cs-CZ"/>
        </w:rPr>
        <w:t xml:space="preserve"> </w:t>
      </w:r>
    </w:p>
    <w:p w14:paraId="636ED65A" w14:textId="07FAED27" w:rsidR="00264205" w:rsidRPr="00AD17DF" w:rsidRDefault="00640B22" w:rsidP="007E6E5C">
      <w:pPr>
        <w:pStyle w:val="Clanek11"/>
        <w:widowControl/>
        <w:ind w:left="709" w:hanging="709"/>
        <w:rPr>
          <w:rFonts w:ascii="Times New Roman" w:hAnsi="Times New Roman"/>
          <w:b w:val="0"/>
          <w:i w:val="0"/>
          <w:szCs w:val="22"/>
          <w:lang w:val="cs-CZ"/>
        </w:rPr>
      </w:pPr>
      <w:bookmarkStart w:id="78" w:name="_Ref279759821"/>
      <w:r w:rsidRPr="00AD17DF">
        <w:rPr>
          <w:rFonts w:ascii="Times New Roman" w:hAnsi="Times New Roman"/>
          <w:b w:val="0"/>
          <w:i w:val="0"/>
          <w:szCs w:val="22"/>
          <w:lang w:val="cs-CZ"/>
        </w:rPr>
        <w:t>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pouze ty části Technických a provozních standardů pro železnici</w:t>
      </w:r>
      <w:r>
        <w:rPr>
          <w:rFonts w:ascii="Times New Roman" w:hAnsi="Times New Roman"/>
          <w:b w:val="0"/>
          <w:i w:val="0"/>
          <w:szCs w:val="22"/>
          <w:lang w:val="cs-CZ"/>
        </w:rPr>
        <w:t>,</w:t>
      </w:r>
      <w:r w:rsidRPr="00AD17DF">
        <w:rPr>
          <w:rFonts w:ascii="Times New Roman" w:hAnsi="Times New Roman"/>
          <w:b w:val="0"/>
          <w:i w:val="0"/>
          <w:szCs w:val="22"/>
          <w:lang w:val="cs-CZ"/>
        </w:rPr>
        <w:t xml:space="preserve"> u kterých je to výslovně uvedeno, pokud se Objednatel s Dopravcem nedohodnou jinak</w:t>
      </w:r>
      <w:r>
        <w:rPr>
          <w:rFonts w:ascii="Times New Roman" w:hAnsi="Times New Roman"/>
          <w:b w:val="0"/>
          <w:i w:val="0"/>
          <w:szCs w:val="22"/>
          <w:lang w:val="cs-CZ"/>
        </w:rPr>
        <w:t xml:space="preserve"> nebo není-li dále uvedeno jinak</w:t>
      </w:r>
      <w:r w:rsidRPr="00AD17DF">
        <w:rPr>
          <w:rFonts w:ascii="Times New Roman" w:hAnsi="Times New Roman"/>
          <w:b w:val="0"/>
          <w:i w:val="0"/>
          <w:szCs w:val="22"/>
          <w:lang w:val="cs-CZ"/>
        </w:rPr>
        <w:t xml:space="preserve">.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je </w:t>
      </w:r>
      <w:r>
        <w:rPr>
          <w:rFonts w:ascii="Times New Roman" w:hAnsi="Times New Roman"/>
          <w:b w:val="0"/>
          <w:i w:val="0"/>
          <w:szCs w:val="22"/>
          <w:lang w:val="cs-CZ"/>
        </w:rPr>
        <w:t xml:space="preserve">dále </w:t>
      </w:r>
      <w:r w:rsidRPr="003222E0">
        <w:rPr>
          <w:rFonts w:ascii="Times New Roman" w:hAnsi="Times New Roman"/>
          <w:b w:val="0"/>
          <w:i w:val="0"/>
          <w:szCs w:val="22"/>
          <w:lang w:val="cs-CZ"/>
        </w:rPr>
        <w:t xml:space="preserve">oprávněn učinit pouze takové změny nebo úpravy, které nebudou pro Dopravce znamenat nárůst nákladů. </w:t>
      </w:r>
      <w:r>
        <w:rPr>
          <w:rFonts w:ascii="Times New Roman" w:hAnsi="Times New Roman"/>
          <w:b w:val="0"/>
          <w:i w:val="0"/>
          <w:szCs w:val="22"/>
          <w:lang w:val="cs-CZ"/>
        </w:rPr>
        <w:t xml:space="preserve">Objednatel je dále oprávněn </w:t>
      </w:r>
      <w:r w:rsidRPr="003222E0">
        <w:rPr>
          <w:rFonts w:ascii="Times New Roman" w:hAnsi="Times New Roman"/>
          <w:b w:val="0"/>
          <w:i w:val="0"/>
          <w:szCs w:val="22"/>
          <w:lang w:val="cs-CZ"/>
        </w:rPr>
        <w:t xml:space="preserve">změny nebo úpravy realizovat na základě vzájemné písemné dohody s Dopravcem, přičemž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Dopravci uhradí náklady s tímto spojené ve skutečně prokazatelné výši (např. znaleckým posudkem), po jejich odsouhlasení </w:t>
      </w:r>
      <w:r>
        <w:rPr>
          <w:rFonts w:ascii="Times New Roman" w:hAnsi="Times New Roman"/>
          <w:b w:val="0"/>
          <w:i w:val="0"/>
          <w:szCs w:val="22"/>
          <w:lang w:val="cs-CZ"/>
        </w:rPr>
        <w:t>Objednatelem</w:t>
      </w:r>
      <w:r w:rsidRPr="003222E0">
        <w:rPr>
          <w:rFonts w:ascii="Times New Roman" w:hAnsi="Times New Roman"/>
          <w:b w:val="0"/>
          <w:i w:val="0"/>
          <w:szCs w:val="22"/>
          <w:lang w:val="cs-CZ"/>
        </w:rPr>
        <w:t xml:space="preserve">. Uhrazeny mohou být pouze účelně vynaložené náklady v přímé souvislosti s požadavkem </w:t>
      </w:r>
      <w:r>
        <w:rPr>
          <w:rFonts w:ascii="Times New Roman" w:hAnsi="Times New Roman"/>
          <w:b w:val="0"/>
          <w:i w:val="0"/>
          <w:szCs w:val="22"/>
          <w:lang w:val="cs-CZ"/>
        </w:rPr>
        <w:t>Objednatele</w:t>
      </w:r>
      <w:r w:rsidRPr="003222E0">
        <w:rPr>
          <w:rFonts w:ascii="Times New Roman" w:hAnsi="Times New Roman"/>
          <w:b w:val="0"/>
          <w:i w:val="0"/>
          <w:szCs w:val="22"/>
          <w:lang w:val="cs-CZ"/>
        </w:rPr>
        <w:t xml:space="preserve"> vyčíslené v okamžiku realizace takového požadavku.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je oprávněn v reakci na vyčíslení a doložení uvedené částky nechat si vypracovat znalecký posudek (náklady na zpracování takovéhoto znaleckého posudku nese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V případě rozporu mezi znaleckým posudkem </w:t>
      </w:r>
      <w:r>
        <w:rPr>
          <w:rFonts w:ascii="Times New Roman" w:hAnsi="Times New Roman"/>
          <w:b w:val="0"/>
          <w:i w:val="0"/>
          <w:szCs w:val="22"/>
          <w:lang w:val="cs-CZ"/>
        </w:rPr>
        <w:t>Objednatele</w:t>
      </w:r>
      <w:r w:rsidRPr="003222E0">
        <w:rPr>
          <w:rFonts w:ascii="Times New Roman" w:hAnsi="Times New Roman"/>
          <w:b w:val="0"/>
          <w:i w:val="0"/>
          <w:szCs w:val="22"/>
          <w:lang w:val="cs-CZ"/>
        </w:rPr>
        <w:t xml:space="preserve"> a znaleckým posudkem Dopravce </w:t>
      </w:r>
      <w:r w:rsidR="00951024">
        <w:rPr>
          <w:rFonts w:ascii="Times New Roman" w:hAnsi="Times New Roman"/>
          <w:b w:val="0"/>
          <w:i w:val="0"/>
          <w:szCs w:val="22"/>
          <w:lang w:val="cs-CZ"/>
        </w:rPr>
        <w:t>se Smluvní strany dohodnou na osobě znalce, která vyhotoví</w:t>
      </w:r>
      <w:r w:rsidRPr="003222E0">
        <w:rPr>
          <w:rFonts w:ascii="Times New Roman" w:hAnsi="Times New Roman"/>
          <w:b w:val="0"/>
          <w:i w:val="0"/>
          <w:szCs w:val="22"/>
          <w:lang w:val="cs-CZ"/>
        </w:rPr>
        <w:t xml:space="preserve"> rozhodující znalecký posudek </w:t>
      </w:r>
      <w:r w:rsidR="00951024">
        <w:rPr>
          <w:rFonts w:ascii="Times New Roman" w:hAnsi="Times New Roman"/>
          <w:b w:val="0"/>
          <w:i w:val="0"/>
          <w:szCs w:val="22"/>
          <w:lang w:val="cs-CZ"/>
        </w:rPr>
        <w:t xml:space="preserve">a nedohodnou-li se na osobě znalce, </w:t>
      </w:r>
      <w:proofErr w:type="gramStart"/>
      <w:r w:rsidR="00951024">
        <w:rPr>
          <w:rFonts w:ascii="Times New Roman" w:hAnsi="Times New Roman"/>
          <w:b w:val="0"/>
          <w:i w:val="0"/>
          <w:szCs w:val="22"/>
          <w:lang w:val="cs-CZ"/>
        </w:rPr>
        <w:t>určí</w:t>
      </w:r>
      <w:proofErr w:type="gramEnd"/>
      <w:r w:rsidR="00951024">
        <w:rPr>
          <w:rFonts w:ascii="Times New Roman" w:hAnsi="Times New Roman"/>
          <w:b w:val="0"/>
          <w:i w:val="0"/>
          <w:szCs w:val="22"/>
          <w:lang w:val="cs-CZ"/>
        </w:rPr>
        <w:t xml:space="preserve"> znalce </w:t>
      </w:r>
      <w:r>
        <w:rPr>
          <w:rFonts w:ascii="Times New Roman" w:hAnsi="Times New Roman"/>
          <w:b w:val="0"/>
          <w:i w:val="0"/>
          <w:szCs w:val="22"/>
          <w:lang w:val="cs-CZ"/>
        </w:rPr>
        <w:t>Objednatel</w:t>
      </w:r>
      <w:r w:rsidR="00951024">
        <w:rPr>
          <w:rFonts w:ascii="Times New Roman" w:hAnsi="Times New Roman"/>
          <w:b w:val="0"/>
          <w:i w:val="0"/>
          <w:szCs w:val="22"/>
          <w:lang w:val="cs-CZ"/>
        </w:rPr>
        <w:t xml:space="preserve"> ze seznamu nejméně tří znalců navržených Dopravcem vybraných ze seznamu soudních znalců s příslušnou </w:t>
      </w:r>
      <w:r w:rsidR="00EF683C">
        <w:rPr>
          <w:rFonts w:ascii="Times New Roman" w:hAnsi="Times New Roman"/>
          <w:b w:val="0"/>
          <w:i w:val="0"/>
          <w:szCs w:val="22"/>
          <w:lang w:val="cs-CZ"/>
        </w:rPr>
        <w:t>odborností (obor, odvětví, příp. také specializace); v obou případech nesou náklady na znalce Smluvní strany společně a nerozdílně, nedohodnou-li se jinak</w:t>
      </w:r>
      <w:r w:rsidRPr="003222E0">
        <w:rPr>
          <w:rFonts w:ascii="Times New Roman" w:hAnsi="Times New Roman"/>
          <w:b w:val="0"/>
          <w:i w:val="0"/>
          <w:szCs w:val="22"/>
          <w:lang w:val="cs-CZ"/>
        </w:rPr>
        <w:t xml:space="preserve">.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je povinen Dopravce na takové změny nebo úpravy předem upozornit a tyto zamýšlené změny nebo úpravy s Dopravcem předem projednat. Strany se výslovně dohodly, že v případě, kdy se Dopravce ve lhůtě 10 pracovních dní od předložení návrhu změn </w:t>
      </w:r>
      <w:r>
        <w:rPr>
          <w:rFonts w:ascii="Times New Roman" w:hAnsi="Times New Roman"/>
          <w:b w:val="0"/>
          <w:i w:val="0"/>
          <w:szCs w:val="22"/>
          <w:lang w:val="cs-CZ"/>
        </w:rPr>
        <w:t>Objednateli</w:t>
      </w:r>
      <w:r w:rsidRPr="003222E0">
        <w:rPr>
          <w:rFonts w:ascii="Times New Roman" w:hAnsi="Times New Roman"/>
          <w:b w:val="0"/>
          <w:i w:val="0"/>
          <w:szCs w:val="22"/>
          <w:lang w:val="cs-CZ"/>
        </w:rPr>
        <w:t xml:space="preserve"> nevyjádří (resp. nevyjádří žádné své výhrady), má se za to, že Dopravce s navrhovanými změnami souhlasí (to však platí pouze v případě, že byl návrh změn Dopravci zaslán prostřednictvím datové schránky). V případě svého nesouhlasu je Dopravce povinen v dobré víře usilovat o dosažení pro obě strany přijatelného řešení.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je povinen se s připomínkami Dopravce vypořádat (tj. zohlednit je v návrhu změn, popř. zdůvodnit proč nebyly zohledněny). Připomínky Dopravce, které případně upozorňují na právní či faktickou nemožnost navrhovaných změn (včetně lhůty pro realizaci změny) nebo zneužívající či podstatně zatěžující charakter navrhovaných změn, je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povinen do návrhu změn zapracovat. Následně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zpracuje (při respektování pravidel výše; postup vedoucí k odsouhlasení změn popsaný výše může být použit opakovaně) připomínky a návrhy Dopravce a následně Dopravci oznámí požadavek na příslušnou změnu dokumentů. </w:t>
      </w:r>
      <w:r w:rsidRPr="00AD17DF">
        <w:rPr>
          <w:rFonts w:ascii="Times New Roman" w:hAnsi="Times New Roman"/>
          <w:b w:val="0"/>
          <w:i w:val="0"/>
          <w:szCs w:val="22"/>
          <w:lang w:val="cs-CZ"/>
        </w:rPr>
        <w:t>Objednatel je povinen Dopravce elektronicky či písemně na tyto změny, resp. úpravy, a na datum jejich účinnosti upozornit a zpřístupnit mu nové, resp. upravené znění popsaných dokumentů na svých internetových stránkách, příp. na internetových stránkách Pověřené osoby, a to v dostatečném časovém předstihu před účinností příslušné změny. Změna je vůči Dopravci účinná dnem účinnosti změny příslušného dokumentu. Nové znění příslušného dokumentu nemá zpětnou účinnost.</w:t>
      </w:r>
      <w:r w:rsidR="000048F9" w:rsidRPr="00AD17DF">
        <w:rPr>
          <w:rFonts w:ascii="Times New Roman" w:hAnsi="Times New Roman"/>
          <w:b w:val="0"/>
          <w:i w:val="0"/>
          <w:szCs w:val="22"/>
          <w:lang w:val="cs-CZ"/>
        </w:rPr>
        <w:t xml:space="preserve"> </w:t>
      </w:r>
      <w:bookmarkEnd w:id="78"/>
    </w:p>
    <w:p w14:paraId="2E223548" w14:textId="5845A1F9" w:rsidR="00264205" w:rsidRPr="00AD17DF" w:rsidRDefault="009A3E35"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Neplatnost nebo neúčinnost některého ustanovení této </w:t>
      </w:r>
      <w:r w:rsidR="00127C19">
        <w:rPr>
          <w:rFonts w:ascii="Times New Roman" w:hAnsi="Times New Roman"/>
          <w:b w:val="0"/>
          <w:i w:val="0"/>
          <w:szCs w:val="22"/>
          <w:lang w:val="cs-CZ"/>
        </w:rPr>
        <w:t>S</w:t>
      </w:r>
      <w:r w:rsidRPr="00AD17DF">
        <w:rPr>
          <w:rFonts w:ascii="Times New Roman" w:hAnsi="Times New Roman"/>
          <w:b w:val="0"/>
          <w:i w:val="0"/>
          <w:szCs w:val="22"/>
          <w:lang w:val="cs-CZ"/>
        </w:rPr>
        <w:t>mlouvy nezakládá neplatnost nebo neúčinnost celé Smlouvy.</w:t>
      </w:r>
    </w:p>
    <w:p w14:paraId="7162C4EC" w14:textId="774147F9" w:rsidR="00264205" w:rsidRPr="00AD17DF" w:rsidRDefault="009A3E35" w:rsidP="00BB2B25">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Tato Smlouva může být změněna </w:t>
      </w:r>
      <w:r w:rsidR="00BB0C48" w:rsidRPr="00AD17DF">
        <w:rPr>
          <w:rFonts w:ascii="Times New Roman" w:hAnsi="Times New Roman"/>
          <w:b w:val="0"/>
          <w:i w:val="0"/>
          <w:szCs w:val="22"/>
          <w:lang w:val="cs-CZ"/>
        </w:rPr>
        <w:t xml:space="preserve">též </w:t>
      </w:r>
      <w:r w:rsidRPr="00AD17DF">
        <w:rPr>
          <w:rFonts w:ascii="Times New Roman" w:hAnsi="Times New Roman"/>
          <w:b w:val="0"/>
          <w:i w:val="0"/>
          <w:szCs w:val="22"/>
          <w:lang w:val="cs-CZ"/>
        </w:rPr>
        <w:t>oboustranným projevem vůle, vyjádřeným písemným, datovaným, číslovaným a podepsaným dodatkem k této Smlouvě</w:t>
      </w:r>
      <w:r w:rsidR="007C2813" w:rsidRPr="00AD17DF">
        <w:rPr>
          <w:rFonts w:ascii="Times New Roman" w:hAnsi="Times New Roman"/>
          <w:b w:val="0"/>
          <w:i w:val="0"/>
          <w:szCs w:val="22"/>
          <w:lang w:val="cs-CZ"/>
        </w:rPr>
        <w:t>, pokud není výše v této Smlouvě stanoveno jinak</w:t>
      </w:r>
      <w:r w:rsidRPr="00AD17DF">
        <w:rPr>
          <w:rFonts w:ascii="Times New Roman" w:hAnsi="Times New Roman"/>
          <w:b w:val="0"/>
          <w:i w:val="0"/>
          <w:szCs w:val="22"/>
          <w:lang w:val="cs-CZ"/>
        </w:rPr>
        <w:t>.</w:t>
      </w:r>
    </w:p>
    <w:p w14:paraId="56FC1C10" w14:textId="44B3F92B" w:rsidR="00997C81" w:rsidRPr="00AD17DF" w:rsidRDefault="00997C81"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podpisem této </w:t>
      </w:r>
      <w:r w:rsidR="00127C19">
        <w:rPr>
          <w:rFonts w:ascii="Times New Roman" w:hAnsi="Times New Roman"/>
          <w:b w:val="0"/>
          <w:i w:val="0"/>
          <w:szCs w:val="22"/>
          <w:lang w:val="cs-CZ"/>
        </w:rPr>
        <w:t>S</w:t>
      </w:r>
      <w:r w:rsidRPr="00AD17DF">
        <w:rPr>
          <w:rFonts w:ascii="Times New Roman" w:hAnsi="Times New Roman"/>
          <w:b w:val="0"/>
          <w:i w:val="0"/>
          <w:szCs w:val="22"/>
          <w:lang w:val="cs-CZ"/>
        </w:rPr>
        <w:t>mlouvy prohlašuje, že neporušuje etické principy, principy společenské odpovědnosti a základní lidská práva.</w:t>
      </w:r>
    </w:p>
    <w:p w14:paraId="4A32753F" w14:textId="2BEFF1B7" w:rsidR="00997C81" w:rsidRPr="00AD17DF" w:rsidRDefault="00997C81"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lastRenderedPageBreak/>
        <w:t>Dopravce je povinen postupovat ve svých pracovně právních vztazích s ohledem na principy rovných příležitostí mezi muži a ženami a zamezit situacím, ze kterých by mohla plynout diskriminace.</w:t>
      </w:r>
    </w:p>
    <w:p w14:paraId="57129309" w14:textId="7246C824" w:rsidR="00264205" w:rsidRPr="00AD17DF" w:rsidRDefault="00626558" w:rsidP="007E6E5C">
      <w:pPr>
        <w:pStyle w:val="Clanek11"/>
        <w:widowControl/>
        <w:ind w:left="709" w:hanging="709"/>
        <w:rPr>
          <w:rFonts w:ascii="Times New Roman" w:hAnsi="Times New Roman"/>
          <w:b w:val="0"/>
          <w:i w:val="0"/>
          <w:szCs w:val="22"/>
          <w:lang w:val="cs-CZ"/>
        </w:rPr>
      </w:pPr>
      <w:r>
        <w:rPr>
          <w:rFonts w:ascii="Times New Roman" w:hAnsi="Times New Roman"/>
          <w:b w:val="0"/>
          <w:i w:val="0"/>
          <w:szCs w:val="22"/>
          <w:lang w:val="cs-CZ"/>
        </w:rPr>
        <w:t>Tato S</w:t>
      </w:r>
      <w:r w:rsidR="006870CA" w:rsidRPr="00AD17DF">
        <w:rPr>
          <w:rFonts w:ascii="Times New Roman" w:hAnsi="Times New Roman"/>
          <w:b w:val="0"/>
          <w:i w:val="0"/>
          <w:szCs w:val="22"/>
          <w:lang w:val="cs-CZ"/>
        </w:rPr>
        <w:t xml:space="preserve">mlouva je </w:t>
      </w:r>
      <w:r w:rsidR="00315DA8">
        <w:rPr>
          <w:rFonts w:ascii="Times New Roman" w:hAnsi="Times New Roman"/>
          <w:b w:val="0"/>
          <w:i w:val="0"/>
          <w:szCs w:val="22"/>
          <w:lang w:val="cs-CZ"/>
        </w:rPr>
        <w:t>uzavřena elektronicky a podepsána kvalifikovanými elektronickými podpisy smluvních stran</w:t>
      </w:r>
      <w:r w:rsidR="006870CA" w:rsidRPr="00AD17DF">
        <w:rPr>
          <w:rFonts w:ascii="Times New Roman" w:hAnsi="Times New Roman"/>
          <w:b w:val="0"/>
          <w:i w:val="0"/>
          <w:szCs w:val="22"/>
          <w:lang w:val="cs-CZ"/>
        </w:rPr>
        <w:t xml:space="preserve">. </w:t>
      </w:r>
      <w:r w:rsidR="00315DA8">
        <w:rPr>
          <w:rFonts w:ascii="Times New Roman" w:hAnsi="Times New Roman"/>
          <w:b w:val="0"/>
          <w:i w:val="0"/>
          <w:szCs w:val="22"/>
          <w:lang w:val="cs-CZ"/>
        </w:rPr>
        <w:t>Tato</w:t>
      </w:r>
      <w:r w:rsidR="006870CA" w:rsidRPr="00AD17DF">
        <w:rPr>
          <w:rFonts w:ascii="Times New Roman" w:hAnsi="Times New Roman"/>
          <w:b w:val="0"/>
          <w:i w:val="0"/>
          <w:szCs w:val="22"/>
          <w:lang w:val="cs-CZ"/>
        </w:rPr>
        <w:t xml:space="preserve"> </w:t>
      </w:r>
      <w:r w:rsidR="00315DA8" w:rsidRPr="00AD17DF">
        <w:rPr>
          <w:rFonts w:ascii="Times New Roman" w:hAnsi="Times New Roman"/>
          <w:b w:val="0"/>
          <w:i w:val="0"/>
          <w:szCs w:val="22"/>
          <w:lang w:val="cs-CZ"/>
        </w:rPr>
        <w:t>Smlouv</w:t>
      </w:r>
      <w:r w:rsidR="00315DA8">
        <w:rPr>
          <w:rFonts w:ascii="Times New Roman" w:hAnsi="Times New Roman"/>
          <w:b w:val="0"/>
          <w:i w:val="0"/>
          <w:szCs w:val="22"/>
          <w:lang w:val="cs-CZ"/>
        </w:rPr>
        <w:t>a</w:t>
      </w:r>
      <w:r w:rsidR="00315DA8" w:rsidRPr="00AD17DF">
        <w:rPr>
          <w:rFonts w:ascii="Times New Roman" w:hAnsi="Times New Roman"/>
          <w:b w:val="0"/>
          <w:i w:val="0"/>
          <w:szCs w:val="22"/>
          <w:lang w:val="cs-CZ"/>
        </w:rPr>
        <w:t xml:space="preserve"> </w:t>
      </w:r>
      <w:r w:rsidR="006870CA" w:rsidRPr="00AD17DF">
        <w:rPr>
          <w:rFonts w:ascii="Times New Roman" w:hAnsi="Times New Roman"/>
          <w:b w:val="0"/>
          <w:i w:val="0"/>
          <w:szCs w:val="22"/>
          <w:lang w:val="cs-CZ"/>
        </w:rPr>
        <w:t xml:space="preserve">bude </w:t>
      </w:r>
      <w:r w:rsidR="001B5D3F" w:rsidRPr="00AD17DF">
        <w:rPr>
          <w:rFonts w:ascii="Times New Roman" w:hAnsi="Times New Roman"/>
          <w:b w:val="0"/>
          <w:i w:val="0"/>
          <w:szCs w:val="22"/>
          <w:lang w:val="cs-CZ"/>
        </w:rPr>
        <w:t>Objednatel</w:t>
      </w:r>
      <w:r w:rsidR="006870CA" w:rsidRPr="00AD17DF">
        <w:rPr>
          <w:rFonts w:ascii="Times New Roman" w:hAnsi="Times New Roman"/>
          <w:b w:val="0"/>
          <w:i w:val="0"/>
          <w:szCs w:val="22"/>
          <w:lang w:val="cs-CZ"/>
        </w:rPr>
        <w:t xml:space="preserve">em </w:t>
      </w:r>
      <w:r w:rsidR="00315DA8" w:rsidRPr="00AD17DF">
        <w:rPr>
          <w:rFonts w:ascii="Times New Roman" w:hAnsi="Times New Roman"/>
          <w:b w:val="0"/>
          <w:i w:val="0"/>
          <w:szCs w:val="22"/>
          <w:lang w:val="cs-CZ"/>
        </w:rPr>
        <w:t>poskytnut</w:t>
      </w:r>
      <w:r w:rsidR="00315DA8">
        <w:rPr>
          <w:rFonts w:ascii="Times New Roman" w:hAnsi="Times New Roman"/>
          <w:b w:val="0"/>
          <w:i w:val="0"/>
          <w:szCs w:val="22"/>
          <w:lang w:val="cs-CZ"/>
        </w:rPr>
        <w:t>a v plném rozsahu též</w:t>
      </w:r>
      <w:r w:rsidR="00315DA8" w:rsidRPr="00AD17DF">
        <w:rPr>
          <w:rFonts w:ascii="Times New Roman" w:hAnsi="Times New Roman"/>
          <w:b w:val="0"/>
          <w:i w:val="0"/>
          <w:szCs w:val="22"/>
          <w:lang w:val="cs-CZ"/>
        </w:rPr>
        <w:t xml:space="preserve"> </w:t>
      </w:r>
      <w:r w:rsidR="00E40D5F" w:rsidRPr="00AD17DF">
        <w:rPr>
          <w:rFonts w:ascii="Times New Roman" w:hAnsi="Times New Roman"/>
          <w:b w:val="0"/>
          <w:i w:val="0"/>
          <w:szCs w:val="22"/>
          <w:lang w:val="cs-CZ"/>
        </w:rPr>
        <w:t>Pověřené osobě</w:t>
      </w:r>
      <w:r w:rsidR="006870CA" w:rsidRPr="00AD17DF">
        <w:rPr>
          <w:rFonts w:ascii="Times New Roman" w:hAnsi="Times New Roman"/>
          <w:b w:val="0"/>
          <w:i w:val="0"/>
          <w:szCs w:val="22"/>
          <w:lang w:val="cs-CZ"/>
        </w:rPr>
        <w:t>.</w:t>
      </w:r>
    </w:p>
    <w:p w14:paraId="7E9F959C" w14:textId="31FDC7B2" w:rsidR="00264205" w:rsidRPr="00AD17DF" w:rsidRDefault="00782837"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Prorogační doložka: Strany se v souladu s ustanovením § 89a zákona č. 99/1963 Sb., občanského soudního řádu</w:t>
      </w:r>
      <w:r w:rsidR="001606D2"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dohodl</w:t>
      </w:r>
      <w:r w:rsidR="00127C19">
        <w:rPr>
          <w:rFonts w:ascii="Times New Roman" w:hAnsi="Times New Roman"/>
          <w:b w:val="0"/>
          <w:i w:val="0"/>
          <w:szCs w:val="22"/>
          <w:lang w:val="cs-CZ"/>
        </w:rPr>
        <w:t>y</w:t>
      </w:r>
      <w:r w:rsidRPr="00AD17DF">
        <w:rPr>
          <w:rFonts w:ascii="Times New Roman" w:hAnsi="Times New Roman"/>
          <w:b w:val="0"/>
          <w:i w:val="0"/>
          <w:szCs w:val="22"/>
          <w:lang w:val="cs-CZ"/>
        </w:rPr>
        <w:t xml:space="preserve"> na tom, že mí</w:t>
      </w:r>
      <w:r w:rsidR="006870CA" w:rsidRPr="00AD17DF">
        <w:rPr>
          <w:rFonts w:ascii="Times New Roman" w:hAnsi="Times New Roman"/>
          <w:b w:val="0"/>
          <w:i w:val="0"/>
          <w:szCs w:val="22"/>
          <w:lang w:val="cs-CZ"/>
        </w:rPr>
        <w:t xml:space="preserve">stně příslušný soud pro rozhodování sporů z této </w:t>
      </w:r>
      <w:r w:rsidR="00F609CF"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 je Městský soud v Brně a v případě, že je pro řízení v prvním stupni věcně příslušný krajský soud, sjednává se jako místně příslušný soud pro rozhodování sporů z této smlouvy Krajský soud v Brně.</w:t>
      </w:r>
    </w:p>
    <w:p w14:paraId="4B3B7D9A" w14:textId="1725B018" w:rsidR="00264205" w:rsidRPr="00AD17DF" w:rsidRDefault="009A3E35"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Smlouva nabývá </w:t>
      </w:r>
      <w:r w:rsidR="00BE6729">
        <w:rPr>
          <w:rFonts w:ascii="Times New Roman" w:hAnsi="Times New Roman"/>
          <w:b w:val="0"/>
          <w:i w:val="0"/>
          <w:szCs w:val="22"/>
          <w:lang w:val="cs-CZ"/>
        </w:rPr>
        <w:t>platnosti</w:t>
      </w:r>
      <w:r w:rsidR="00C0140A"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dnem podpisu poslední ze Stran</w:t>
      </w:r>
      <w:r w:rsidR="00C0140A" w:rsidRPr="00AD17DF">
        <w:rPr>
          <w:rFonts w:ascii="Times New Roman" w:hAnsi="Times New Roman"/>
          <w:b w:val="0"/>
          <w:i w:val="0"/>
          <w:szCs w:val="22"/>
          <w:lang w:val="cs-CZ"/>
        </w:rPr>
        <w:t xml:space="preserve"> </w:t>
      </w:r>
      <w:r w:rsidR="00BE6729">
        <w:rPr>
          <w:rFonts w:ascii="Times New Roman" w:hAnsi="Times New Roman"/>
          <w:b w:val="0"/>
          <w:i w:val="0"/>
          <w:szCs w:val="22"/>
          <w:lang w:val="cs-CZ"/>
        </w:rPr>
        <w:t xml:space="preserve">a účinnosti </w:t>
      </w:r>
      <w:r w:rsidR="00C0140A" w:rsidRPr="00AD17DF">
        <w:rPr>
          <w:rFonts w:ascii="Times New Roman" w:hAnsi="Times New Roman"/>
          <w:b w:val="0"/>
          <w:i w:val="0"/>
          <w:szCs w:val="22"/>
          <w:lang w:val="cs-CZ"/>
        </w:rPr>
        <w:t>v </w:t>
      </w:r>
      <w:r w:rsidR="00BE6729">
        <w:rPr>
          <w:rFonts w:ascii="Times New Roman" w:hAnsi="Times New Roman"/>
          <w:b w:val="0"/>
          <w:i w:val="0"/>
          <w:szCs w:val="22"/>
          <w:lang w:val="cs-CZ"/>
        </w:rPr>
        <w:t>souladu s § 6 odst. 1 zákona č. </w:t>
      </w:r>
      <w:r w:rsidR="00C0140A" w:rsidRPr="00AD17DF">
        <w:rPr>
          <w:rFonts w:ascii="Times New Roman" w:hAnsi="Times New Roman"/>
          <w:b w:val="0"/>
          <w:i w:val="0"/>
          <w:szCs w:val="22"/>
          <w:lang w:val="cs-CZ"/>
        </w:rPr>
        <w:t>340/2015 Sb., o zvláštních podmínkách účinnosti některých smluv, uveřejňování těchto smluv a o registru smluv (zákon o registru smluv)</w:t>
      </w:r>
      <w:r w:rsidR="00BE6729">
        <w:rPr>
          <w:rFonts w:ascii="Times New Roman" w:hAnsi="Times New Roman"/>
          <w:b w:val="0"/>
          <w:i w:val="0"/>
          <w:szCs w:val="22"/>
          <w:lang w:val="cs-CZ"/>
        </w:rPr>
        <w:t>, ve znění pozdějších předpisů,</w:t>
      </w:r>
      <w:r w:rsidR="00C0140A" w:rsidRPr="00AD17DF">
        <w:rPr>
          <w:rFonts w:ascii="Times New Roman" w:hAnsi="Times New Roman"/>
          <w:b w:val="0"/>
          <w:i w:val="0"/>
          <w:szCs w:val="22"/>
          <w:lang w:val="cs-CZ"/>
        </w:rPr>
        <w:t xml:space="preserve"> nejdříve dnem jejího uveřejnění v registru smluv</w:t>
      </w:r>
      <w:r w:rsidRPr="00AD17DF">
        <w:rPr>
          <w:rFonts w:ascii="Times New Roman" w:hAnsi="Times New Roman"/>
          <w:b w:val="0"/>
          <w:i w:val="0"/>
          <w:szCs w:val="22"/>
          <w:lang w:val="cs-CZ"/>
        </w:rPr>
        <w:t xml:space="preserve">. </w:t>
      </w:r>
      <w:r w:rsidR="005C7510">
        <w:rPr>
          <w:rFonts w:ascii="Times New Roman" w:hAnsi="Times New Roman"/>
          <w:b w:val="0"/>
          <w:i w:val="0"/>
          <w:szCs w:val="22"/>
          <w:lang w:val="cs-CZ"/>
        </w:rPr>
        <w:t>S</w:t>
      </w:r>
      <w:r w:rsidR="007C5BEC" w:rsidRPr="00AD17DF">
        <w:rPr>
          <w:rFonts w:ascii="Times New Roman" w:hAnsi="Times New Roman"/>
          <w:b w:val="0"/>
          <w:i w:val="0"/>
          <w:szCs w:val="22"/>
          <w:lang w:val="cs-CZ"/>
        </w:rPr>
        <w:t>trany se však dohodly na tom, že ta ustanovení této Smlouvy, která upravují přímo závazek Dopravce poskytovat Objednateli služby k zajištění dopravní obslužnosti, nabývají účinnosti teprve datem Zahájení provozu.</w:t>
      </w:r>
    </w:p>
    <w:p w14:paraId="444E6791" w14:textId="77777777" w:rsidR="00264205" w:rsidRPr="00AD17DF" w:rsidRDefault="002C0CA1"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Nedílnou s</w:t>
      </w:r>
      <w:r w:rsidR="006870CA" w:rsidRPr="00AD17DF">
        <w:rPr>
          <w:rFonts w:ascii="Times New Roman" w:hAnsi="Times New Roman"/>
          <w:b w:val="0"/>
          <w:i w:val="0"/>
          <w:szCs w:val="22"/>
          <w:lang w:val="cs-CZ"/>
        </w:rPr>
        <w:t xml:space="preserve">oučástí této </w:t>
      </w:r>
      <w:r w:rsidR="00F609CF"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 jsou následující přílohy:</w:t>
      </w:r>
    </w:p>
    <w:p w14:paraId="0EE811BA" w14:textId="2B0053B8" w:rsidR="006870CA" w:rsidRPr="00AD17DF" w:rsidRDefault="006870CA" w:rsidP="007E6E5C">
      <w:pPr>
        <w:pStyle w:val="Claneka"/>
        <w:widowControl/>
        <w:tabs>
          <w:tab w:val="left" w:pos="1309"/>
        </w:tabs>
        <w:ind w:left="1309" w:hanging="561"/>
        <w:rPr>
          <w:szCs w:val="22"/>
          <w:u w:val="single"/>
        </w:rPr>
      </w:pPr>
      <w:r w:rsidRPr="00AD17DF">
        <w:rPr>
          <w:szCs w:val="22"/>
          <w:u w:val="single"/>
        </w:rPr>
        <w:t>Příloha č. 1 –</w:t>
      </w:r>
      <w:r w:rsidR="0043257B" w:rsidRPr="00AD17DF">
        <w:rPr>
          <w:szCs w:val="22"/>
          <w:u w:val="single"/>
        </w:rPr>
        <w:t xml:space="preserve"> </w:t>
      </w:r>
      <w:r w:rsidR="00A074A6" w:rsidRPr="00AD17DF">
        <w:rPr>
          <w:szCs w:val="22"/>
          <w:u w:val="single"/>
        </w:rPr>
        <w:t>Rámcov</w:t>
      </w:r>
      <w:r w:rsidR="00B21C47" w:rsidRPr="00AD17DF">
        <w:rPr>
          <w:szCs w:val="22"/>
          <w:u w:val="single"/>
        </w:rPr>
        <w:t>é</w:t>
      </w:r>
      <w:r w:rsidR="00A074A6" w:rsidRPr="00AD17DF">
        <w:rPr>
          <w:szCs w:val="22"/>
          <w:u w:val="single"/>
        </w:rPr>
        <w:t xml:space="preserve"> jízdní řád</w:t>
      </w:r>
      <w:r w:rsidR="00B21C47" w:rsidRPr="00AD17DF">
        <w:rPr>
          <w:szCs w:val="22"/>
          <w:u w:val="single"/>
        </w:rPr>
        <w:t>y</w:t>
      </w:r>
      <w:r w:rsidR="002A67EF" w:rsidRPr="00AD17DF">
        <w:rPr>
          <w:szCs w:val="22"/>
          <w:u w:val="single"/>
        </w:rPr>
        <w:t xml:space="preserve"> </w:t>
      </w:r>
    </w:p>
    <w:p w14:paraId="77FCBD32" w14:textId="36DED236" w:rsidR="007916B1" w:rsidRPr="00AD17DF" w:rsidRDefault="007916B1" w:rsidP="007E6E5C">
      <w:pPr>
        <w:pStyle w:val="Claneka"/>
        <w:widowControl/>
        <w:tabs>
          <w:tab w:val="left" w:pos="1309"/>
        </w:tabs>
        <w:ind w:left="1309" w:hanging="561"/>
        <w:rPr>
          <w:szCs w:val="22"/>
          <w:u w:val="single"/>
        </w:rPr>
      </w:pPr>
      <w:r w:rsidRPr="00AD17DF">
        <w:rPr>
          <w:szCs w:val="22"/>
          <w:u w:val="single"/>
        </w:rPr>
        <w:t xml:space="preserve">Příloha č. </w:t>
      </w:r>
      <w:r w:rsidR="00635301" w:rsidRPr="00AD17DF">
        <w:rPr>
          <w:szCs w:val="22"/>
          <w:u w:val="single"/>
        </w:rPr>
        <w:t>2</w:t>
      </w:r>
      <w:r w:rsidR="0098551C" w:rsidRPr="00AD17DF">
        <w:rPr>
          <w:szCs w:val="22"/>
          <w:u w:val="single"/>
        </w:rPr>
        <w:t xml:space="preserve"> </w:t>
      </w:r>
      <w:r w:rsidR="00196929" w:rsidRPr="00AD17DF">
        <w:rPr>
          <w:szCs w:val="22"/>
          <w:u w:val="single"/>
        </w:rPr>
        <w:t>–</w:t>
      </w:r>
      <w:r w:rsidR="00667C44" w:rsidRPr="00AD17DF">
        <w:rPr>
          <w:szCs w:val="22"/>
          <w:u w:val="single"/>
        </w:rPr>
        <w:t xml:space="preserve"> </w:t>
      </w:r>
      <w:bookmarkStart w:id="79" w:name="_Ref271621990"/>
      <w:r w:rsidR="0043257B" w:rsidRPr="00AD17DF">
        <w:rPr>
          <w:szCs w:val="22"/>
          <w:u w:val="single"/>
        </w:rPr>
        <w:t>Finanční parametry</w:t>
      </w:r>
    </w:p>
    <w:p w14:paraId="0FCD9916" w14:textId="6BC1576C" w:rsidR="00E024CB" w:rsidRPr="00E024CB" w:rsidRDefault="006870CA" w:rsidP="00E024CB">
      <w:pPr>
        <w:pStyle w:val="Claneka"/>
        <w:widowControl/>
        <w:tabs>
          <w:tab w:val="left" w:pos="1309"/>
        </w:tabs>
        <w:ind w:left="1309" w:hanging="561"/>
        <w:rPr>
          <w:szCs w:val="22"/>
          <w:u w:val="single"/>
        </w:rPr>
      </w:pPr>
      <w:r w:rsidRPr="00E024CB">
        <w:rPr>
          <w:szCs w:val="22"/>
          <w:u w:val="single"/>
        </w:rPr>
        <w:t xml:space="preserve">Příloha č. </w:t>
      </w:r>
      <w:r w:rsidR="00635301" w:rsidRPr="00E024CB">
        <w:rPr>
          <w:szCs w:val="22"/>
          <w:u w:val="single"/>
        </w:rPr>
        <w:t>3</w:t>
      </w:r>
      <w:r w:rsidRPr="00E024CB">
        <w:rPr>
          <w:szCs w:val="22"/>
          <w:u w:val="single"/>
        </w:rPr>
        <w:t xml:space="preserve"> – Technické a provozní standardy IDS JMK</w:t>
      </w:r>
      <w:r w:rsidR="00E66528" w:rsidRPr="00E024CB">
        <w:rPr>
          <w:szCs w:val="22"/>
          <w:u w:val="single"/>
        </w:rPr>
        <w:t xml:space="preserve"> </w:t>
      </w:r>
      <w:r w:rsidR="00206E8B" w:rsidRPr="00E024CB">
        <w:rPr>
          <w:szCs w:val="22"/>
          <w:u w:val="single"/>
        </w:rPr>
        <w:t xml:space="preserve">pro </w:t>
      </w:r>
      <w:r w:rsidR="00E024CB" w:rsidRPr="00E024CB">
        <w:rPr>
          <w:szCs w:val="22"/>
          <w:u w:val="single"/>
        </w:rPr>
        <w:t>železnici (provozní soubor EMU JMK)</w:t>
      </w:r>
    </w:p>
    <w:p w14:paraId="4B907A73" w14:textId="6310CF3F" w:rsidR="00215747" w:rsidRPr="00E024CB" w:rsidRDefault="006870CA" w:rsidP="004D0609">
      <w:pPr>
        <w:pStyle w:val="Claneka"/>
        <w:widowControl/>
        <w:tabs>
          <w:tab w:val="left" w:pos="1309"/>
        </w:tabs>
        <w:ind w:left="1309" w:hanging="561"/>
        <w:rPr>
          <w:szCs w:val="22"/>
          <w:u w:val="single"/>
        </w:rPr>
      </w:pPr>
      <w:r w:rsidRPr="00E024CB">
        <w:rPr>
          <w:szCs w:val="22"/>
          <w:u w:val="single"/>
        </w:rPr>
        <w:t xml:space="preserve">Příloha č. </w:t>
      </w:r>
      <w:r w:rsidR="00635301" w:rsidRPr="00E024CB">
        <w:rPr>
          <w:szCs w:val="22"/>
          <w:u w:val="single"/>
        </w:rPr>
        <w:t>4</w:t>
      </w:r>
      <w:r w:rsidRPr="00E024CB">
        <w:rPr>
          <w:szCs w:val="22"/>
          <w:u w:val="single"/>
        </w:rPr>
        <w:t xml:space="preserve"> – </w:t>
      </w:r>
      <w:r w:rsidR="00215747" w:rsidRPr="00E024CB">
        <w:rPr>
          <w:szCs w:val="22"/>
          <w:u w:val="single"/>
        </w:rPr>
        <w:t xml:space="preserve">Sazebník smluvních </w:t>
      </w:r>
      <w:r w:rsidR="00585C98" w:rsidRPr="00E024CB">
        <w:rPr>
          <w:szCs w:val="22"/>
          <w:u w:val="single"/>
        </w:rPr>
        <w:t xml:space="preserve">pokut </w:t>
      </w:r>
    </w:p>
    <w:bookmarkEnd w:id="79"/>
    <w:p w14:paraId="0056A366" w14:textId="5A4385E4" w:rsidR="00D82B3F" w:rsidRPr="00AD17DF" w:rsidRDefault="00A77C54" w:rsidP="007E6E5C">
      <w:pPr>
        <w:pStyle w:val="Claneka"/>
        <w:widowControl/>
        <w:tabs>
          <w:tab w:val="left" w:pos="1309"/>
        </w:tabs>
        <w:ind w:left="1309" w:hanging="561"/>
        <w:rPr>
          <w:szCs w:val="22"/>
          <w:u w:val="single"/>
        </w:rPr>
      </w:pPr>
      <w:r w:rsidRPr="00AD17DF">
        <w:rPr>
          <w:szCs w:val="22"/>
          <w:u w:val="single"/>
        </w:rPr>
        <w:t xml:space="preserve">Příloha č. </w:t>
      </w:r>
      <w:r w:rsidR="00BD5002">
        <w:rPr>
          <w:szCs w:val="22"/>
          <w:u w:val="single"/>
        </w:rPr>
        <w:t>5</w:t>
      </w:r>
      <w:r w:rsidR="00BD5002" w:rsidRPr="00AD17DF">
        <w:rPr>
          <w:szCs w:val="22"/>
          <w:u w:val="single"/>
        </w:rPr>
        <w:t xml:space="preserve"> </w:t>
      </w:r>
      <w:r w:rsidRPr="00AD17DF">
        <w:rPr>
          <w:szCs w:val="22"/>
          <w:u w:val="single"/>
        </w:rPr>
        <w:t xml:space="preserve">– </w:t>
      </w:r>
      <w:r w:rsidR="00D82B3F" w:rsidRPr="00AD17DF">
        <w:rPr>
          <w:szCs w:val="22"/>
          <w:u w:val="single"/>
        </w:rPr>
        <w:t>Zpoždění vlaků regionální dopravy</w:t>
      </w:r>
    </w:p>
    <w:p w14:paraId="2F786589" w14:textId="6B745417" w:rsidR="007A7914" w:rsidRPr="00937320" w:rsidRDefault="00033520" w:rsidP="007E6E5C">
      <w:pPr>
        <w:pStyle w:val="Claneka"/>
        <w:widowControl/>
        <w:tabs>
          <w:tab w:val="left" w:pos="1309"/>
        </w:tabs>
        <w:ind w:left="1309" w:hanging="561"/>
        <w:rPr>
          <w:szCs w:val="22"/>
        </w:rPr>
      </w:pPr>
      <w:r w:rsidRPr="00AD17DF">
        <w:rPr>
          <w:szCs w:val="22"/>
          <w:u w:val="single"/>
        </w:rPr>
        <w:t xml:space="preserve">Příloha č. </w:t>
      </w:r>
      <w:r w:rsidR="00BD5002">
        <w:rPr>
          <w:szCs w:val="22"/>
          <w:u w:val="single"/>
        </w:rPr>
        <w:t>6</w:t>
      </w:r>
      <w:r w:rsidR="00BD5002" w:rsidRPr="00AD17DF">
        <w:rPr>
          <w:szCs w:val="22"/>
          <w:u w:val="single"/>
        </w:rPr>
        <w:t xml:space="preserve"> </w:t>
      </w:r>
      <w:r w:rsidRPr="00AD17DF">
        <w:rPr>
          <w:szCs w:val="22"/>
          <w:u w:val="single"/>
        </w:rPr>
        <w:t xml:space="preserve">– </w:t>
      </w:r>
      <w:r w:rsidR="0006780C">
        <w:rPr>
          <w:szCs w:val="22"/>
          <w:u w:val="single"/>
        </w:rPr>
        <w:t>V</w:t>
      </w:r>
      <w:r w:rsidR="0006780C" w:rsidRPr="00AD17DF">
        <w:rPr>
          <w:szCs w:val="22"/>
          <w:u w:val="single"/>
        </w:rPr>
        <w:t xml:space="preserve">zor </w:t>
      </w:r>
      <w:r w:rsidRPr="00AD17DF">
        <w:rPr>
          <w:szCs w:val="22"/>
          <w:u w:val="single"/>
        </w:rPr>
        <w:t>smlouvy na ND</w:t>
      </w:r>
    </w:p>
    <w:p w14:paraId="16C742D2" w14:textId="26F71C4F" w:rsidR="00CF2E18" w:rsidRPr="00E63B30" w:rsidRDefault="001A1256" w:rsidP="00E63B30">
      <w:pPr>
        <w:pStyle w:val="Claneka"/>
        <w:widowControl/>
        <w:tabs>
          <w:tab w:val="left" w:pos="1309"/>
        </w:tabs>
        <w:ind w:left="1309" w:hanging="561"/>
        <w:rPr>
          <w:szCs w:val="22"/>
        </w:rPr>
      </w:pPr>
      <w:r>
        <w:rPr>
          <w:szCs w:val="22"/>
          <w:u w:val="single"/>
        </w:rPr>
        <w:t xml:space="preserve">Příloha č. </w:t>
      </w:r>
      <w:r w:rsidR="00915700">
        <w:rPr>
          <w:szCs w:val="22"/>
          <w:u w:val="single"/>
        </w:rPr>
        <w:t>7</w:t>
      </w:r>
      <w:r>
        <w:rPr>
          <w:szCs w:val="22"/>
          <w:u w:val="single"/>
        </w:rPr>
        <w:t xml:space="preserve"> </w:t>
      </w:r>
      <w:r w:rsidRPr="00AD17DF">
        <w:rPr>
          <w:szCs w:val="22"/>
          <w:u w:val="single"/>
        </w:rPr>
        <w:t>–</w:t>
      </w:r>
      <w:r>
        <w:rPr>
          <w:szCs w:val="22"/>
          <w:u w:val="single"/>
        </w:rPr>
        <w:t xml:space="preserve"> Definice pojmů</w:t>
      </w:r>
    </w:p>
    <w:p w14:paraId="755B1FB2" w14:textId="77777777" w:rsidR="00361DAD" w:rsidRPr="00AD17DF" w:rsidRDefault="00361DAD" w:rsidP="00B5299C">
      <w:pPr>
        <w:pStyle w:val="Nadpis1"/>
        <w:numPr>
          <w:ilvl w:val="0"/>
          <w:numId w:val="0"/>
        </w:numPr>
        <w:ind w:left="567"/>
        <w:jc w:val="center"/>
        <w:rPr>
          <w:rFonts w:cs="Times New Roman"/>
          <w:szCs w:val="22"/>
        </w:rPr>
      </w:pPr>
    </w:p>
    <w:p w14:paraId="43DBDAB8" w14:textId="77777777" w:rsidR="00361DAD" w:rsidRPr="00AD17DF" w:rsidRDefault="00361DAD" w:rsidP="003243CF">
      <w:pPr>
        <w:pStyle w:val="Nadpis1"/>
        <w:numPr>
          <w:ilvl w:val="0"/>
          <w:numId w:val="0"/>
        </w:numPr>
        <w:ind w:left="567"/>
        <w:jc w:val="center"/>
        <w:rPr>
          <w:rFonts w:cs="Times New Roman"/>
          <w:szCs w:val="22"/>
        </w:rPr>
      </w:pPr>
      <w:r w:rsidRPr="00AD17DF">
        <w:rPr>
          <w:rFonts w:cs="Times New Roman"/>
          <w:szCs w:val="22"/>
        </w:rPr>
        <w:t>Doložka</w:t>
      </w:r>
    </w:p>
    <w:p w14:paraId="646295D7" w14:textId="77777777" w:rsidR="00361DAD" w:rsidRPr="00AD17DF" w:rsidRDefault="00361DAD" w:rsidP="007E6E5C">
      <w:pPr>
        <w:keepNext/>
        <w:jc w:val="center"/>
        <w:rPr>
          <w:szCs w:val="22"/>
        </w:rPr>
      </w:pPr>
      <w:r w:rsidRPr="00AD17DF">
        <w:rPr>
          <w:b/>
          <w:bCs/>
          <w:szCs w:val="22"/>
        </w:rPr>
        <w:t>podle § 23 zákona č. 129/2000 Sb., o krajích, v platném znění,</w:t>
      </w:r>
    </w:p>
    <w:p w14:paraId="351B4082" w14:textId="77777777" w:rsidR="00361DAD" w:rsidRPr="00AD17DF" w:rsidRDefault="00361DAD" w:rsidP="007E6E5C">
      <w:pPr>
        <w:keepNext/>
        <w:tabs>
          <w:tab w:val="left" w:pos="720"/>
        </w:tabs>
        <w:rPr>
          <w:szCs w:val="22"/>
        </w:rPr>
      </w:pPr>
    </w:p>
    <w:p w14:paraId="51231517" w14:textId="21216425" w:rsidR="007C2813" w:rsidRPr="00182BEB" w:rsidRDefault="00361DAD" w:rsidP="00182BEB">
      <w:pPr>
        <w:pStyle w:val="Zkladntext2"/>
        <w:tabs>
          <w:tab w:val="left" w:pos="720"/>
        </w:tabs>
        <w:spacing w:line="240" w:lineRule="auto"/>
        <w:jc w:val="both"/>
        <w:rPr>
          <w:sz w:val="22"/>
          <w:szCs w:val="22"/>
          <w:lang w:val="cs-CZ"/>
        </w:rPr>
      </w:pPr>
      <w:r w:rsidRPr="00AD17DF">
        <w:rPr>
          <w:sz w:val="22"/>
          <w:szCs w:val="22"/>
          <w:lang w:val="cs-CZ"/>
        </w:rPr>
        <w:t xml:space="preserve">Tato </w:t>
      </w:r>
      <w:r w:rsidR="005C7510">
        <w:rPr>
          <w:sz w:val="22"/>
          <w:szCs w:val="22"/>
          <w:lang w:val="cs-CZ"/>
        </w:rPr>
        <w:t>S</w:t>
      </w:r>
      <w:r w:rsidRPr="00AD17DF">
        <w:rPr>
          <w:sz w:val="22"/>
          <w:szCs w:val="22"/>
          <w:lang w:val="cs-CZ"/>
        </w:rPr>
        <w:t xml:space="preserve">mlouva byla schválena Radou Jihomoravského kraje na…………schůzi, konané dne ………….., usnesením č. ……………..  nadpoloviční většinou hlasů všech členů rady kraje. </w:t>
      </w:r>
    </w:p>
    <w:p w14:paraId="49ECFF2D" w14:textId="77777777" w:rsidR="00AF377A" w:rsidRPr="00AD17DF" w:rsidRDefault="00AF377A" w:rsidP="00937320">
      <w:pPr>
        <w:pStyle w:val="HHTitle2"/>
        <w:pageBreakBefore/>
        <w:jc w:val="left"/>
        <w:rPr>
          <w:rFonts w:ascii="Times New Roman" w:hAnsi="Times New Roman" w:cs="Times New Roman"/>
          <w:szCs w:val="22"/>
        </w:rPr>
      </w:pPr>
      <w:r w:rsidRPr="00AD17DF">
        <w:rPr>
          <w:rFonts w:ascii="Times New Roman" w:hAnsi="Times New Roman" w:cs="Times New Roman"/>
          <w:szCs w:val="22"/>
        </w:rPr>
        <w:lastRenderedPageBreak/>
        <w:t>podpisová strana</w:t>
      </w:r>
    </w:p>
    <w:p w14:paraId="240649CD" w14:textId="77777777" w:rsidR="00AF377A" w:rsidRPr="00AD17DF" w:rsidRDefault="00AF377A" w:rsidP="009952BE">
      <w:pPr>
        <w:rPr>
          <w:b/>
          <w:szCs w:val="22"/>
        </w:rPr>
      </w:pPr>
      <w:r w:rsidRPr="00AD17DF">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AD17DF" w14:paraId="743AFB13" w14:textId="77777777">
        <w:tc>
          <w:tcPr>
            <w:tcW w:w="4644" w:type="dxa"/>
          </w:tcPr>
          <w:p w14:paraId="2049F8E5" w14:textId="77777777" w:rsidR="00AF377A" w:rsidRPr="00AD17DF" w:rsidRDefault="002C0CA1" w:rsidP="009952BE">
            <w:pPr>
              <w:spacing w:before="0" w:after="60"/>
              <w:rPr>
                <w:szCs w:val="22"/>
              </w:rPr>
            </w:pPr>
            <w:r w:rsidRPr="00AD17DF">
              <w:rPr>
                <w:b/>
                <w:szCs w:val="22"/>
              </w:rPr>
              <w:t>Objednatel</w:t>
            </w:r>
          </w:p>
        </w:tc>
        <w:tc>
          <w:tcPr>
            <w:tcW w:w="4678" w:type="dxa"/>
          </w:tcPr>
          <w:p w14:paraId="50DE1E3D" w14:textId="77777777" w:rsidR="00AF377A" w:rsidRPr="00AD17DF" w:rsidRDefault="002C0CA1" w:rsidP="001F5B54">
            <w:pPr>
              <w:spacing w:before="0" w:after="60"/>
              <w:rPr>
                <w:szCs w:val="22"/>
              </w:rPr>
            </w:pPr>
            <w:r w:rsidRPr="00AD17DF">
              <w:rPr>
                <w:b/>
                <w:szCs w:val="22"/>
              </w:rPr>
              <w:t>Dopravce</w:t>
            </w:r>
          </w:p>
        </w:tc>
      </w:tr>
      <w:tr w:rsidR="00AF377A" w:rsidRPr="00AD17DF" w14:paraId="50F22898" w14:textId="77777777">
        <w:tc>
          <w:tcPr>
            <w:tcW w:w="4644" w:type="dxa"/>
          </w:tcPr>
          <w:p w14:paraId="5B1CF759" w14:textId="430028D1" w:rsidR="00AF377A" w:rsidRPr="00AD17DF" w:rsidRDefault="00AF377A" w:rsidP="00E4483E">
            <w:pPr>
              <w:spacing w:before="0" w:after="60"/>
              <w:rPr>
                <w:szCs w:val="22"/>
              </w:rPr>
            </w:pPr>
            <w:r w:rsidRPr="00AD17DF">
              <w:rPr>
                <w:szCs w:val="22"/>
              </w:rPr>
              <w:t xml:space="preserve">Datum: </w:t>
            </w:r>
            <w:r w:rsidR="002D1215">
              <w:rPr>
                <w:bCs/>
                <w:szCs w:val="22"/>
              </w:rPr>
              <w:t>dle elektronického podpisu</w:t>
            </w:r>
          </w:p>
        </w:tc>
        <w:tc>
          <w:tcPr>
            <w:tcW w:w="4678" w:type="dxa"/>
          </w:tcPr>
          <w:p w14:paraId="0C346422" w14:textId="160C42EA" w:rsidR="00AF377A" w:rsidRPr="00AD17DF" w:rsidRDefault="00AF377A" w:rsidP="00802A46">
            <w:pPr>
              <w:spacing w:before="0" w:after="60"/>
              <w:rPr>
                <w:b/>
                <w:szCs w:val="22"/>
              </w:rPr>
            </w:pPr>
            <w:r w:rsidRPr="00AD17DF">
              <w:rPr>
                <w:szCs w:val="22"/>
              </w:rPr>
              <w:t xml:space="preserve">Datum: </w:t>
            </w:r>
            <w:r w:rsidR="002D1215">
              <w:rPr>
                <w:bCs/>
                <w:szCs w:val="22"/>
              </w:rPr>
              <w:t>dle elektronického podpisu</w:t>
            </w:r>
          </w:p>
        </w:tc>
      </w:tr>
      <w:tr w:rsidR="00AF377A" w:rsidRPr="00AD17DF" w14:paraId="637B95E7" w14:textId="77777777">
        <w:tc>
          <w:tcPr>
            <w:tcW w:w="4644" w:type="dxa"/>
          </w:tcPr>
          <w:p w14:paraId="750C360E" w14:textId="77777777" w:rsidR="00AF377A" w:rsidRPr="00AD17DF" w:rsidRDefault="00AF377A" w:rsidP="00B5299C">
            <w:pPr>
              <w:spacing w:before="0" w:after="60"/>
              <w:rPr>
                <w:szCs w:val="22"/>
              </w:rPr>
            </w:pPr>
          </w:p>
          <w:p w14:paraId="7082AFB8" w14:textId="77777777" w:rsidR="00F75285" w:rsidRPr="00AD17DF" w:rsidRDefault="00F75285" w:rsidP="00E4483E">
            <w:pPr>
              <w:spacing w:before="0" w:after="60"/>
              <w:rPr>
                <w:szCs w:val="22"/>
              </w:rPr>
            </w:pPr>
          </w:p>
          <w:p w14:paraId="609C10C4" w14:textId="77777777" w:rsidR="00AF377A" w:rsidRPr="00AD17DF" w:rsidRDefault="00AF377A" w:rsidP="00E4483E">
            <w:pPr>
              <w:spacing w:before="0" w:after="60"/>
              <w:rPr>
                <w:szCs w:val="22"/>
              </w:rPr>
            </w:pPr>
            <w:r w:rsidRPr="00AD17DF">
              <w:rPr>
                <w:szCs w:val="22"/>
              </w:rPr>
              <w:t>_______________________________________</w:t>
            </w:r>
          </w:p>
        </w:tc>
        <w:tc>
          <w:tcPr>
            <w:tcW w:w="4678" w:type="dxa"/>
          </w:tcPr>
          <w:p w14:paraId="5E3C10D5" w14:textId="77777777" w:rsidR="00AF377A" w:rsidRPr="00AD17DF" w:rsidRDefault="00AF377A" w:rsidP="00802A46">
            <w:pPr>
              <w:spacing w:before="0" w:after="60"/>
              <w:rPr>
                <w:szCs w:val="22"/>
              </w:rPr>
            </w:pPr>
          </w:p>
          <w:p w14:paraId="415EAF38" w14:textId="77777777" w:rsidR="00F75285" w:rsidRPr="00AD17DF" w:rsidRDefault="00F75285" w:rsidP="00802A46">
            <w:pPr>
              <w:spacing w:before="0" w:after="60"/>
              <w:rPr>
                <w:szCs w:val="22"/>
              </w:rPr>
            </w:pPr>
          </w:p>
          <w:p w14:paraId="6874CA23" w14:textId="77777777" w:rsidR="00AF377A" w:rsidRPr="00AD17DF" w:rsidRDefault="00AF377A" w:rsidP="00F33976">
            <w:pPr>
              <w:spacing w:before="0" w:after="60"/>
              <w:rPr>
                <w:szCs w:val="22"/>
              </w:rPr>
            </w:pPr>
            <w:r w:rsidRPr="00AD17DF">
              <w:rPr>
                <w:szCs w:val="22"/>
              </w:rPr>
              <w:t>_______________________________________</w:t>
            </w:r>
          </w:p>
        </w:tc>
      </w:tr>
      <w:tr w:rsidR="00AF377A" w:rsidRPr="00AD17DF" w14:paraId="38FE1751" w14:textId="77777777">
        <w:tc>
          <w:tcPr>
            <w:tcW w:w="4644" w:type="dxa"/>
          </w:tcPr>
          <w:p w14:paraId="7546E669" w14:textId="4B7B18CD" w:rsidR="0085121B" w:rsidRDefault="0085121B" w:rsidP="00B5299C">
            <w:pPr>
              <w:spacing w:before="0" w:after="60"/>
              <w:rPr>
                <w:szCs w:val="22"/>
              </w:rPr>
            </w:pPr>
            <w:r>
              <w:rPr>
                <w:szCs w:val="22"/>
              </w:rPr>
              <w:t>Objednatel: Jihomoravský kraj</w:t>
            </w:r>
          </w:p>
          <w:p w14:paraId="17329C0F" w14:textId="5701A5EA" w:rsidR="00AF377A" w:rsidRPr="00AD17DF" w:rsidRDefault="00AF377A" w:rsidP="00B5299C">
            <w:pPr>
              <w:spacing w:before="0" w:after="60"/>
              <w:rPr>
                <w:szCs w:val="22"/>
              </w:rPr>
            </w:pPr>
            <w:r w:rsidRPr="00AD17DF">
              <w:rPr>
                <w:szCs w:val="22"/>
              </w:rPr>
              <w:t xml:space="preserve">Jméno: </w:t>
            </w:r>
            <w:r w:rsidR="009943EE" w:rsidRPr="00AD17DF">
              <w:rPr>
                <w:bCs/>
                <w:szCs w:val="22"/>
              </w:rPr>
              <w:t>……………………..</w:t>
            </w:r>
          </w:p>
          <w:p w14:paraId="0B999676" w14:textId="77777777" w:rsidR="00AF377A" w:rsidRPr="00AD17DF" w:rsidRDefault="00AF377A" w:rsidP="00E4483E">
            <w:pPr>
              <w:spacing w:before="0" w:after="60"/>
              <w:rPr>
                <w:szCs w:val="22"/>
              </w:rPr>
            </w:pPr>
            <w:r w:rsidRPr="00AD17DF">
              <w:rPr>
                <w:szCs w:val="22"/>
              </w:rPr>
              <w:t xml:space="preserve">Funkce: </w:t>
            </w:r>
            <w:r w:rsidR="009943EE" w:rsidRPr="00AD17DF">
              <w:rPr>
                <w:bCs/>
                <w:szCs w:val="22"/>
              </w:rPr>
              <w:t>………………………</w:t>
            </w:r>
          </w:p>
        </w:tc>
        <w:tc>
          <w:tcPr>
            <w:tcW w:w="4678" w:type="dxa"/>
          </w:tcPr>
          <w:p w14:paraId="1A803A73" w14:textId="42C5CB1F" w:rsidR="0085121B" w:rsidRDefault="0085121B" w:rsidP="00E4483E">
            <w:pPr>
              <w:spacing w:before="0" w:after="60"/>
              <w:rPr>
                <w:szCs w:val="22"/>
              </w:rPr>
            </w:pPr>
            <w:r>
              <w:rPr>
                <w:szCs w:val="22"/>
              </w:rPr>
              <w:t>Dopravce: ……………………..</w:t>
            </w:r>
          </w:p>
          <w:p w14:paraId="1E2DEA63" w14:textId="2FEFB85B" w:rsidR="00AF377A" w:rsidRPr="00AD17DF" w:rsidRDefault="00AF377A" w:rsidP="00E4483E">
            <w:pPr>
              <w:spacing w:before="0" w:after="60"/>
              <w:rPr>
                <w:szCs w:val="22"/>
              </w:rPr>
            </w:pPr>
            <w:r w:rsidRPr="00AD17DF">
              <w:rPr>
                <w:szCs w:val="22"/>
              </w:rPr>
              <w:t xml:space="preserve">Jméno: </w:t>
            </w:r>
            <w:r w:rsidR="009943EE" w:rsidRPr="00AD17DF">
              <w:rPr>
                <w:bCs/>
                <w:szCs w:val="22"/>
              </w:rPr>
              <w:t>………………………….</w:t>
            </w:r>
          </w:p>
          <w:p w14:paraId="6285904F" w14:textId="77777777" w:rsidR="00AF377A" w:rsidRPr="00AD17DF" w:rsidRDefault="00AF377A" w:rsidP="00802A46">
            <w:pPr>
              <w:spacing w:before="0" w:after="60"/>
              <w:rPr>
                <w:szCs w:val="22"/>
              </w:rPr>
            </w:pPr>
            <w:r w:rsidRPr="00AD17DF">
              <w:rPr>
                <w:szCs w:val="22"/>
              </w:rPr>
              <w:t xml:space="preserve">Funkce: </w:t>
            </w:r>
            <w:r w:rsidR="009943EE" w:rsidRPr="00AD17DF">
              <w:rPr>
                <w:bCs/>
                <w:szCs w:val="22"/>
              </w:rPr>
              <w:t>……………………………</w:t>
            </w:r>
          </w:p>
        </w:tc>
      </w:tr>
    </w:tbl>
    <w:p w14:paraId="06D1587E" w14:textId="40B9A22D" w:rsidR="00BC2AE5" w:rsidRPr="00AD17DF" w:rsidRDefault="00BC2AE5" w:rsidP="00937320">
      <w:pPr>
        <w:pStyle w:val="Nadpis1"/>
        <w:numPr>
          <w:ilvl w:val="0"/>
          <w:numId w:val="0"/>
        </w:numPr>
        <w:rPr>
          <w:rFonts w:cs="Times New Roman"/>
          <w:szCs w:val="22"/>
        </w:rPr>
      </w:pPr>
    </w:p>
    <w:sectPr w:rsidR="00BC2AE5" w:rsidRPr="00AD17DF" w:rsidSect="000D6F14">
      <w:footerReference w:type="default" r:id="rId14"/>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13B63" w14:textId="77777777" w:rsidR="00264248" w:rsidRDefault="00264248">
      <w:r>
        <w:separator/>
      </w:r>
    </w:p>
  </w:endnote>
  <w:endnote w:type="continuationSeparator" w:id="0">
    <w:p w14:paraId="4E10B7AC" w14:textId="77777777" w:rsidR="00264248" w:rsidRDefault="00264248">
      <w:r>
        <w:continuationSeparator/>
      </w:r>
    </w:p>
  </w:endnote>
  <w:endnote w:type="continuationNotice" w:id="1">
    <w:p w14:paraId="5ED9FF43" w14:textId="77777777" w:rsidR="00264248" w:rsidRDefault="0026424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DB73E" w14:textId="77777777" w:rsidR="00A6602E" w:rsidRDefault="00A660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91EE5" w14:textId="77777777" w:rsidR="00A6602E" w:rsidRDefault="00A660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A0715" w14:textId="77777777" w:rsidR="00A6602E" w:rsidRDefault="00A6602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2D5C7" w14:textId="3CF374E2" w:rsidR="00A6602E" w:rsidRPr="00115C64" w:rsidRDefault="00A6602E"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sidR="000A6A0F">
      <w:rPr>
        <w:rStyle w:val="slostrnky"/>
        <w:noProof/>
        <w:sz w:val="22"/>
        <w:szCs w:val="22"/>
      </w:rPr>
      <w:t>25</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sidR="000A6A0F">
      <w:rPr>
        <w:rStyle w:val="slostrnky"/>
        <w:noProof/>
        <w:sz w:val="22"/>
        <w:szCs w:val="22"/>
      </w:rPr>
      <w:t>27</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50A64" w14:textId="77777777" w:rsidR="00264248" w:rsidRDefault="00264248">
      <w:r>
        <w:separator/>
      </w:r>
    </w:p>
  </w:footnote>
  <w:footnote w:type="continuationSeparator" w:id="0">
    <w:p w14:paraId="6F4FEEE4" w14:textId="77777777" w:rsidR="00264248" w:rsidRDefault="00264248">
      <w:r>
        <w:continuationSeparator/>
      </w:r>
    </w:p>
  </w:footnote>
  <w:footnote w:type="continuationNotice" w:id="1">
    <w:p w14:paraId="75300B7B" w14:textId="77777777" w:rsidR="00264248" w:rsidRDefault="0026424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B3602" w14:textId="77777777" w:rsidR="00A6602E" w:rsidRDefault="00A660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534F" w14:textId="77777777" w:rsidR="00A6602E" w:rsidRPr="00A03D69" w:rsidRDefault="00A6602E" w:rsidP="00A03D69">
    <w:pPr>
      <w:tabs>
        <w:tab w:val="right" w:pos="9072"/>
      </w:tabs>
      <w:spacing w:before="0" w:after="0"/>
      <w:rPr>
        <w:rFonts w:ascii="Arial" w:hAnsi="Arial" w:cs="Arial"/>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07923" w14:textId="77777777" w:rsidR="00A6602E" w:rsidRDefault="00A660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540262"/>
    <w:multiLevelType w:val="hybridMultilevel"/>
    <w:tmpl w:val="316EAF5C"/>
    <w:lvl w:ilvl="0" w:tplc="0F40807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2A03AD"/>
    <w:multiLevelType w:val="hybridMultilevel"/>
    <w:tmpl w:val="BB0E9F9C"/>
    <w:lvl w:ilvl="0" w:tplc="EC7843DC">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E90090"/>
    <w:multiLevelType w:val="hybridMultilevel"/>
    <w:tmpl w:val="CB1C9EE8"/>
    <w:lvl w:ilvl="0" w:tplc="6406B06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7221FAC"/>
    <w:multiLevelType w:val="hybridMultilevel"/>
    <w:tmpl w:val="754C7C40"/>
    <w:lvl w:ilvl="0" w:tplc="8E42ECC2">
      <w:start w:val="5"/>
      <w:numFmt w:val="bullet"/>
      <w:lvlText w:val="-"/>
      <w:lvlJc w:val="left"/>
      <w:pPr>
        <w:ind w:left="1069" w:hanging="360"/>
      </w:pPr>
      <w:rPr>
        <w:rFonts w:ascii="Calibri" w:eastAsiaTheme="minorHAnsi" w:hAnsi="Calibri"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1FEC5CD5"/>
    <w:multiLevelType w:val="hybridMultilevel"/>
    <w:tmpl w:val="2C32D3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FAB62E1"/>
    <w:multiLevelType w:val="hybridMultilevel"/>
    <w:tmpl w:val="1DA6B336"/>
    <w:lvl w:ilvl="0" w:tplc="72B89FD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2E6585"/>
    <w:multiLevelType w:val="hybridMultilevel"/>
    <w:tmpl w:val="59D01CDE"/>
    <w:lvl w:ilvl="0" w:tplc="BDB0B230">
      <w:start w:val="1"/>
      <w:numFmt w:val="decimal"/>
      <w:lvlText w:val="%1."/>
      <w:lvlJc w:val="left"/>
      <w:pPr>
        <w:tabs>
          <w:tab w:val="num" w:pos="360"/>
        </w:tabs>
        <w:ind w:left="360" w:hanging="360"/>
      </w:pPr>
      <w:rPr>
        <w:rFonts w:cs="Times New Roman" w:hint="default"/>
        <w:strike w:val="0"/>
        <w:color w:val="auto"/>
        <w:sz w:val="20"/>
        <w:szCs w:val="20"/>
      </w:rPr>
    </w:lvl>
    <w:lvl w:ilvl="1" w:tplc="04050019" w:tentative="1">
      <w:start w:val="1"/>
      <w:numFmt w:val="lowerLetter"/>
      <w:lvlText w:val="%2."/>
      <w:lvlJc w:val="left"/>
      <w:pPr>
        <w:tabs>
          <w:tab w:val="num" w:pos="76"/>
        </w:tabs>
        <w:ind w:left="76" w:hanging="360"/>
      </w:pPr>
      <w:rPr>
        <w:rFonts w:cs="Times New Roman"/>
      </w:rPr>
    </w:lvl>
    <w:lvl w:ilvl="2" w:tplc="0405001B" w:tentative="1">
      <w:start w:val="1"/>
      <w:numFmt w:val="lowerRoman"/>
      <w:lvlText w:val="%3."/>
      <w:lvlJc w:val="right"/>
      <w:pPr>
        <w:tabs>
          <w:tab w:val="num" w:pos="796"/>
        </w:tabs>
        <w:ind w:left="796" w:hanging="180"/>
      </w:pPr>
      <w:rPr>
        <w:rFonts w:cs="Times New Roman"/>
      </w:rPr>
    </w:lvl>
    <w:lvl w:ilvl="3" w:tplc="0405000F">
      <w:start w:val="1"/>
      <w:numFmt w:val="decimal"/>
      <w:lvlText w:val="%4."/>
      <w:lvlJc w:val="left"/>
      <w:pPr>
        <w:tabs>
          <w:tab w:val="num" w:pos="1516"/>
        </w:tabs>
        <w:ind w:left="1516" w:hanging="360"/>
      </w:pPr>
      <w:rPr>
        <w:rFonts w:cs="Times New Roman"/>
      </w:rPr>
    </w:lvl>
    <w:lvl w:ilvl="4" w:tplc="04050019" w:tentative="1">
      <w:start w:val="1"/>
      <w:numFmt w:val="lowerLetter"/>
      <w:lvlText w:val="%5."/>
      <w:lvlJc w:val="left"/>
      <w:pPr>
        <w:tabs>
          <w:tab w:val="num" w:pos="2236"/>
        </w:tabs>
        <w:ind w:left="2236" w:hanging="360"/>
      </w:pPr>
      <w:rPr>
        <w:rFonts w:cs="Times New Roman"/>
      </w:rPr>
    </w:lvl>
    <w:lvl w:ilvl="5" w:tplc="0405001B" w:tentative="1">
      <w:start w:val="1"/>
      <w:numFmt w:val="lowerRoman"/>
      <w:lvlText w:val="%6."/>
      <w:lvlJc w:val="right"/>
      <w:pPr>
        <w:tabs>
          <w:tab w:val="num" w:pos="2956"/>
        </w:tabs>
        <w:ind w:left="2956" w:hanging="180"/>
      </w:pPr>
      <w:rPr>
        <w:rFonts w:cs="Times New Roman"/>
      </w:rPr>
    </w:lvl>
    <w:lvl w:ilvl="6" w:tplc="0405000F" w:tentative="1">
      <w:start w:val="1"/>
      <w:numFmt w:val="decimal"/>
      <w:lvlText w:val="%7."/>
      <w:lvlJc w:val="left"/>
      <w:pPr>
        <w:tabs>
          <w:tab w:val="num" w:pos="3676"/>
        </w:tabs>
        <w:ind w:left="3676" w:hanging="360"/>
      </w:pPr>
      <w:rPr>
        <w:rFonts w:cs="Times New Roman"/>
      </w:rPr>
    </w:lvl>
    <w:lvl w:ilvl="7" w:tplc="04050019" w:tentative="1">
      <w:start w:val="1"/>
      <w:numFmt w:val="lowerLetter"/>
      <w:lvlText w:val="%8."/>
      <w:lvlJc w:val="left"/>
      <w:pPr>
        <w:tabs>
          <w:tab w:val="num" w:pos="4396"/>
        </w:tabs>
        <w:ind w:left="4396" w:hanging="360"/>
      </w:pPr>
      <w:rPr>
        <w:rFonts w:cs="Times New Roman"/>
      </w:rPr>
    </w:lvl>
    <w:lvl w:ilvl="8" w:tplc="0405001B" w:tentative="1">
      <w:start w:val="1"/>
      <w:numFmt w:val="lowerRoman"/>
      <w:lvlText w:val="%9."/>
      <w:lvlJc w:val="right"/>
      <w:pPr>
        <w:tabs>
          <w:tab w:val="num" w:pos="5116"/>
        </w:tabs>
        <w:ind w:left="5116" w:hanging="180"/>
      </w:pPr>
      <w:rPr>
        <w:rFonts w:cs="Times New Roman"/>
      </w:rPr>
    </w:lvl>
  </w:abstractNum>
  <w:abstractNum w:abstractNumId="9"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1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3D372DBC"/>
    <w:multiLevelType w:val="hybridMultilevel"/>
    <w:tmpl w:val="8F041B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CA1B95"/>
    <w:multiLevelType w:val="hybridMultilevel"/>
    <w:tmpl w:val="09986AB2"/>
    <w:lvl w:ilvl="0" w:tplc="FFD682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9940C7"/>
    <w:multiLevelType w:val="hybridMultilevel"/>
    <w:tmpl w:val="80F6F2E4"/>
    <w:lvl w:ilvl="0" w:tplc="77E2BAB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D7673E"/>
    <w:multiLevelType w:val="hybridMultilevel"/>
    <w:tmpl w:val="FCA013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512837"/>
    <w:multiLevelType w:val="hybridMultilevel"/>
    <w:tmpl w:val="B95A2B7A"/>
    <w:lvl w:ilvl="0" w:tplc="6B68DD1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4616CE"/>
    <w:multiLevelType w:val="multilevel"/>
    <w:tmpl w:val="390CDE5E"/>
    <w:lvl w:ilvl="0">
      <w:start w:val="11"/>
      <w:numFmt w:val="decimal"/>
      <w:lvlText w:val="%1."/>
      <w:lvlJc w:val="left"/>
      <w:pPr>
        <w:ind w:left="480" w:hanging="480"/>
      </w:pPr>
      <w:rPr>
        <w:rFonts w:cs="Times New Roman" w:hint="default"/>
        <w:b w:val="0"/>
      </w:rPr>
    </w:lvl>
    <w:lvl w:ilvl="1">
      <w:start w:val="2"/>
      <w:numFmt w:val="decimal"/>
      <w:lvlText w:val="%1.%2."/>
      <w:lvlJc w:val="left"/>
      <w:pPr>
        <w:ind w:left="1197" w:hanging="480"/>
      </w:pPr>
      <w:rPr>
        <w:rFonts w:cs="Times New Roman" w:hint="default"/>
        <w:b w:val="0"/>
      </w:rPr>
    </w:lvl>
    <w:lvl w:ilvl="2">
      <w:start w:val="1"/>
      <w:numFmt w:val="decimal"/>
      <w:lvlText w:val="%1.%2.%3."/>
      <w:lvlJc w:val="left"/>
      <w:pPr>
        <w:ind w:left="2154" w:hanging="720"/>
      </w:pPr>
      <w:rPr>
        <w:rFonts w:cs="Times New Roman" w:hint="default"/>
        <w:b w:val="0"/>
      </w:rPr>
    </w:lvl>
    <w:lvl w:ilvl="3">
      <w:start w:val="1"/>
      <w:numFmt w:val="decimal"/>
      <w:lvlText w:val="%1.%2.%3.%4."/>
      <w:lvlJc w:val="left"/>
      <w:pPr>
        <w:ind w:left="2871" w:hanging="720"/>
      </w:pPr>
      <w:rPr>
        <w:rFonts w:cs="Times New Roman" w:hint="default"/>
        <w:b w:val="0"/>
      </w:rPr>
    </w:lvl>
    <w:lvl w:ilvl="4">
      <w:start w:val="1"/>
      <w:numFmt w:val="decimal"/>
      <w:lvlText w:val="%1.%2.%3.%4.%5."/>
      <w:lvlJc w:val="left"/>
      <w:pPr>
        <w:ind w:left="3948" w:hanging="1080"/>
      </w:pPr>
      <w:rPr>
        <w:rFonts w:cs="Times New Roman" w:hint="default"/>
        <w:b w:val="0"/>
      </w:rPr>
    </w:lvl>
    <w:lvl w:ilvl="5">
      <w:start w:val="1"/>
      <w:numFmt w:val="decimal"/>
      <w:lvlText w:val="%1.%2.%3.%4.%5.%6."/>
      <w:lvlJc w:val="left"/>
      <w:pPr>
        <w:ind w:left="4665" w:hanging="1080"/>
      </w:pPr>
      <w:rPr>
        <w:rFonts w:cs="Times New Roman" w:hint="default"/>
        <w:b w:val="0"/>
      </w:rPr>
    </w:lvl>
    <w:lvl w:ilvl="6">
      <w:start w:val="1"/>
      <w:numFmt w:val="decimal"/>
      <w:lvlText w:val="%1.%2.%3.%4.%5.%6.%7."/>
      <w:lvlJc w:val="left"/>
      <w:pPr>
        <w:ind w:left="5742" w:hanging="1440"/>
      </w:pPr>
      <w:rPr>
        <w:rFonts w:cs="Times New Roman" w:hint="default"/>
        <w:b w:val="0"/>
      </w:rPr>
    </w:lvl>
    <w:lvl w:ilvl="7">
      <w:start w:val="1"/>
      <w:numFmt w:val="decimal"/>
      <w:lvlText w:val="%1.%2.%3.%4.%5.%6.%7.%8."/>
      <w:lvlJc w:val="left"/>
      <w:pPr>
        <w:ind w:left="6459" w:hanging="1440"/>
      </w:pPr>
      <w:rPr>
        <w:rFonts w:cs="Times New Roman" w:hint="default"/>
        <w:b w:val="0"/>
      </w:rPr>
    </w:lvl>
    <w:lvl w:ilvl="8">
      <w:start w:val="1"/>
      <w:numFmt w:val="decimal"/>
      <w:lvlText w:val="%1.%2.%3.%4.%5.%6.%7.%8.%9."/>
      <w:lvlJc w:val="left"/>
      <w:pPr>
        <w:ind w:left="7536" w:hanging="1800"/>
      </w:pPr>
      <w:rPr>
        <w:rFonts w:cs="Times New Roman" w:hint="default"/>
        <w:b w:val="0"/>
      </w:rPr>
    </w:lvl>
  </w:abstractNum>
  <w:abstractNum w:abstractNumId="17"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58841A88"/>
    <w:multiLevelType w:val="hybridMultilevel"/>
    <w:tmpl w:val="EE444550"/>
    <w:lvl w:ilvl="0" w:tplc="632E3BD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0858EA"/>
    <w:multiLevelType w:val="multilevel"/>
    <w:tmpl w:val="A69087D6"/>
    <w:lvl w:ilvl="0">
      <w:start w:val="3"/>
      <w:numFmt w:val="decimal"/>
      <w:lvlText w:val="%1."/>
      <w:lvlJc w:val="left"/>
      <w:pPr>
        <w:ind w:left="360" w:hanging="360"/>
      </w:pPr>
      <w:rPr>
        <w:rFonts w:hint="default"/>
      </w:rPr>
    </w:lvl>
    <w:lvl w:ilvl="1">
      <w:start w:val="6"/>
      <w:numFmt w:val="decimal"/>
      <w:lvlText w:val="%1.%2."/>
      <w:lvlJc w:val="left"/>
      <w:pPr>
        <w:ind w:left="1079" w:hanging="360"/>
      </w:pPr>
      <w:rPr>
        <w:rFonts w:hint="default"/>
      </w:rPr>
    </w:lvl>
    <w:lvl w:ilvl="2">
      <w:start w:val="1"/>
      <w:numFmt w:val="decimal"/>
      <w:lvlText w:val="%1.%2.%3."/>
      <w:lvlJc w:val="left"/>
      <w:pPr>
        <w:ind w:left="2158" w:hanging="720"/>
      </w:pPr>
      <w:rPr>
        <w:rFonts w:hint="default"/>
      </w:rPr>
    </w:lvl>
    <w:lvl w:ilvl="3">
      <w:start w:val="1"/>
      <w:numFmt w:val="decimal"/>
      <w:lvlText w:val="%1.%2.%3.%4."/>
      <w:lvlJc w:val="left"/>
      <w:pPr>
        <w:ind w:left="2877" w:hanging="720"/>
      </w:pPr>
      <w:rPr>
        <w:rFonts w:hint="default"/>
      </w:rPr>
    </w:lvl>
    <w:lvl w:ilvl="4">
      <w:start w:val="1"/>
      <w:numFmt w:val="decimal"/>
      <w:lvlText w:val="%1.%2.%3.%4.%5."/>
      <w:lvlJc w:val="left"/>
      <w:pPr>
        <w:ind w:left="3956" w:hanging="1080"/>
      </w:pPr>
      <w:rPr>
        <w:rFonts w:hint="default"/>
      </w:rPr>
    </w:lvl>
    <w:lvl w:ilvl="5">
      <w:start w:val="1"/>
      <w:numFmt w:val="decimal"/>
      <w:lvlText w:val="%1.%2.%3.%4.%5.%6."/>
      <w:lvlJc w:val="left"/>
      <w:pPr>
        <w:ind w:left="4675" w:hanging="1080"/>
      </w:pPr>
      <w:rPr>
        <w:rFonts w:hint="default"/>
      </w:rPr>
    </w:lvl>
    <w:lvl w:ilvl="6">
      <w:start w:val="1"/>
      <w:numFmt w:val="decimal"/>
      <w:lvlText w:val="%1.%2.%3.%4.%5.%6.%7."/>
      <w:lvlJc w:val="left"/>
      <w:pPr>
        <w:ind w:left="5754" w:hanging="1440"/>
      </w:pPr>
      <w:rPr>
        <w:rFonts w:hint="default"/>
      </w:rPr>
    </w:lvl>
    <w:lvl w:ilvl="7">
      <w:start w:val="1"/>
      <w:numFmt w:val="decimal"/>
      <w:lvlText w:val="%1.%2.%3.%4.%5.%6.%7.%8."/>
      <w:lvlJc w:val="left"/>
      <w:pPr>
        <w:ind w:left="6473" w:hanging="1440"/>
      </w:pPr>
      <w:rPr>
        <w:rFonts w:hint="default"/>
      </w:rPr>
    </w:lvl>
    <w:lvl w:ilvl="8">
      <w:start w:val="1"/>
      <w:numFmt w:val="decimal"/>
      <w:lvlText w:val="%1.%2.%3.%4.%5.%6.%7.%8.%9."/>
      <w:lvlJc w:val="left"/>
      <w:pPr>
        <w:ind w:left="7552" w:hanging="1800"/>
      </w:pPr>
      <w:rPr>
        <w:rFonts w:hint="default"/>
      </w:rPr>
    </w:lvl>
  </w:abstractNum>
  <w:abstractNum w:abstractNumId="20"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15:restartNumberingAfterBreak="0">
    <w:nsid w:val="6F4B5D6A"/>
    <w:multiLevelType w:val="multilevel"/>
    <w:tmpl w:val="88FA8054"/>
    <w:lvl w:ilvl="0">
      <w:start w:val="1"/>
      <w:numFmt w:val="decimal"/>
      <w:pStyle w:val="Nadpis1"/>
      <w:lvlText w:val="%1."/>
      <w:lvlJc w:val="left"/>
      <w:pPr>
        <w:tabs>
          <w:tab w:val="num" w:pos="851"/>
        </w:tabs>
        <w:ind w:left="851" w:hanging="567"/>
      </w:pPr>
      <w:rPr>
        <w:rFonts w:ascii="Times New Roman" w:hAnsi="Times New Roman" w:hint="default"/>
        <w:b/>
        <w:i w:val="0"/>
        <w:sz w:val="22"/>
      </w:rPr>
    </w:lvl>
    <w:lvl w:ilvl="1">
      <w:start w:val="1"/>
      <w:numFmt w:val="decimal"/>
      <w:pStyle w:val="Clanek11"/>
      <w:lvlText w:val="%1.%2"/>
      <w:lvlJc w:val="left"/>
      <w:pPr>
        <w:tabs>
          <w:tab w:val="num" w:pos="1276"/>
        </w:tabs>
        <w:ind w:left="1276" w:hanging="567"/>
      </w:pPr>
      <w:rPr>
        <w:rFonts w:ascii="Times New Roman" w:hAnsi="Times New Roman" w:hint="default"/>
        <w:b w:val="0"/>
        <w:i w:val="0"/>
        <w:strike w:val="0"/>
        <w:sz w:val="22"/>
      </w:rPr>
    </w:lvl>
    <w:lvl w:ilvl="2">
      <w:start w:val="1"/>
      <w:numFmt w:val="lowerLetter"/>
      <w:pStyle w:val="Claneka"/>
      <w:lvlText w:val="(%3)"/>
      <w:lvlJc w:val="left"/>
      <w:pPr>
        <w:tabs>
          <w:tab w:val="num" w:pos="1547"/>
        </w:tabs>
        <w:ind w:left="1547" w:hanging="425"/>
      </w:pPr>
      <w:rPr>
        <w:rFonts w:hint="default"/>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3" w15:restartNumberingAfterBreak="0">
    <w:nsid w:val="7E305595"/>
    <w:multiLevelType w:val="hybridMultilevel"/>
    <w:tmpl w:val="7D1C2C20"/>
    <w:lvl w:ilvl="0" w:tplc="A1D28C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232276615">
    <w:abstractNumId w:val="10"/>
  </w:num>
  <w:num w:numId="2" w16cid:durableId="1108353115">
    <w:abstractNumId w:val="24"/>
  </w:num>
  <w:num w:numId="3" w16cid:durableId="1883202529">
    <w:abstractNumId w:val="21"/>
  </w:num>
  <w:num w:numId="4" w16cid:durableId="87846345">
    <w:abstractNumId w:val="0"/>
  </w:num>
  <w:num w:numId="5" w16cid:durableId="753476114">
    <w:abstractNumId w:val="4"/>
  </w:num>
  <w:num w:numId="6" w16cid:durableId="1962303329">
    <w:abstractNumId w:val="17"/>
  </w:num>
  <w:num w:numId="7" w16cid:durableId="1178420519">
    <w:abstractNumId w:val="20"/>
  </w:num>
  <w:num w:numId="8" w16cid:durableId="848106266">
    <w:abstractNumId w:val="22"/>
  </w:num>
  <w:num w:numId="9" w16cid:durableId="518469275">
    <w:abstractNumId w:val="9"/>
  </w:num>
  <w:num w:numId="10" w16cid:durableId="93670393">
    <w:abstractNumId w:val="12"/>
  </w:num>
  <w:num w:numId="11" w16cid:durableId="1335693493">
    <w:abstractNumId w:val="13"/>
  </w:num>
  <w:num w:numId="12" w16cid:durableId="638535877">
    <w:abstractNumId w:val="23"/>
  </w:num>
  <w:num w:numId="13" w16cid:durableId="474951284">
    <w:abstractNumId w:val="21"/>
  </w:num>
  <w:num w:numId="14" w16cid:durableId="1284769251">
    <w:abstractNumId w:val="21"/>
  </w:num>
  <w:num w:numId="15" w16cid:durableId="1736974648">
    <w:abstractNumId w:val="8"/>
  </w:num>
  <w:num w:numId="16" w16cid:durableId="1415279982">
    <w:abstractNumId w:val="16"/>
  </w:num>
  <w:num w:numId="17" w16cid:durableId="3358126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874135">
    <w:abstractNumId w:val="21"/>
  </w:num>
  <w:num w:numId="19" w16cid:durableId="1260257348">
    <w:abstractNumId w:val="21"/>
  </w:num>
  <w:num w:numId="20" w16cid:durableId="2046631996">
    <w:abstractNumId w:val="6"/>
  </w:num>
  <w:num w:numId="21" w16cid:durableId="1014573625">
    <w:abstractNumId w:val="21"/>
  </w:num>
  <w:num w:numId="22" w16cid:durableId="1841962058">
    <w:abstractNumId w:val="3"/>
  </w:num>
  <w:num w:numId="23" w16cid:durableId="888567930">
    <w:abstractNumId w:val="18"/>
  </w:num>
  <w:num w:numId="24" w16cid:durableId="1952585185">
    <w:abstractNumId w:val="2"/>
  </w:num>
  <w:num w:numId="25" w16cid:durableId="1822454778">
    <w:abstractNumId w:val="1"/>
  </w:num>
  <w:num w:numId="26" w16cid:durableId="46757560">
    <w:abstractNumId w:val="15"/>
  </w:num>
  <w:num w:numId="27" w16cid:durableId="1202669422">
    <w:abstractNumId w:val="21"/>
  </w:num>
  <w:num w:numId="28" w16cid:durableId="1465656804">
    <w:abstractNumId w:val="21"/>
  </w:num>
  <w:num w:numId="29" w16cid:durableId="1228493709">
    <w:abstractNumId w:val="21"/>
  </w:num>
  <w:num w:numId="30" w16cid:durableId="697894293">
    <w:abstractNumId w:val="19"/>
  </w:num>
  <w:num w:numId="31" w16cid:durableId="1379863489">
    <w:abstractNumId w:val="21"/>
  </w:num>
  <w:num w:numId="32" w16cid:durableId="1265260634">
    <w:abstractNumId w:val="21"/>
  </w:num>
  <w:num w:numId="33" w16cid:durableId="166019385">
    <w:abstractNumId w:val="5"/>
  </w:num>
  <w:num w:numId="34" w16cid:durableId="5180936">
    <w:abstractNumId w:val="14"/>
  </w:num>
  <w:num w:numId="35" w16cid:durableId="469789166">
    <w:abstractNumId w:val="7"/>
  </w:num>
  <w:num w:numId="36" w16cid:durableId="1108892906">
    <w:abstractNumId w:val="21"/>
  </w:num>
  <w:num w:numId="37" w16cid:durableId="1778066248">
    <w:abstractNumId w:val="21"/>
  </w:num>
  <w:num w:numId="38" w16cid:durableId="1977642126">
    <w:abstractNumId w:val="21"/>
  </w:num>
  <w:num w:numId="39" w16cid:durableId="585968121">
    <w:abstractNumId w:val="21"/>
  </w:num>
  <w:num w:numId="40" w16cid:durableId="1326126189">
    <w:abstractNumId w:val="21"/>
  </w:num>
  <w:num w:numId="41" w16cid:durableId="891774639">
    <w:abstractNumId w:val="11"/>
  </w:num>
  <w:num w:numId="42" w16cid:durableId="19475371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9273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14211985">
    <w:abstractNumId w:val="21"/>
  </w:num>
  <w:num w:numId="45" w16cid:durableId="727919916">
    <w:abstractNumId w:val="21"/>
  </w:num>
  <w:num w:numId="46" w16cid:durableId="310133177">
    <w:abstractNumId w:val="21"/>
  </w:num>
  <w:num w:numId="47" w16cid:durableId="1390768540">
    <w:abstractNumId w:val="21"/>
  </w:num>
  <w:num w:numId="48" w16cid:durableId="1891720472">
    <w:abstractNumId w:val="21"/>
  </w:num>
  <w:num w:numId="49" w16cid:durableId="432554501">
    <w:abstractNumId w:val="21"/>
  </w:num>
  <w:num w:numId="50" w16cid:durableId="341396089">
    <w:abstractNumId w:val="21"/>
  </w:num>
  <w:num w:numId="51" w16cid:durableId="22024357">
    <w:abstractNumId w:val="21"/>
  </w:num>
  <w:num w:numId="52" w16cid:durableId="1831209702">
    <w:abstractNumId w:val="21"/>
  </w:num>
  <w:num w:numId="53" w16cid:durableId="2057659044">
    <w:abstractNumId w:val="21"/>
  </w:num>
  <w:num w:numId="54" w16cid:durableId="1944920026">
    <w:abstractNumId w:val="21"/>
  </w:num>
  <w:num w:numId="55" w16cid:durableId="1292050464">
    <w:abstractNumId w:val="21"/>
  </w:num>
  <w:num w:numId="56" w16cid:durableId="586689497">
    <w:abstractNumId w:val="21"/>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rolím Zdeněk">
    <w15:presenceInfo w15:providerId="AD" w15:userId="S::JAROLIM.ZDENEK@kr-jihomoravsky.cz::c24b2408-8bef-4761-a39a-7fddff61d9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2076"/>
    <w:rsid w:val="000021A1"/>
    <w:rsid w:val="000024C7"/>
    <w:rsid w:val="00003113"/>
    <w:rsid w:val="000048F9"/>
    <w:rsid w:val="000053F8"/>
    <w:rsid w:val="00005592"/>
    <w:rsid w:val="00005679"/>
    <w:rsid w:val="00005E16"/>
    <w:rsid w:val="0000608B"/>
    <w:rsid w:val="000066CE"/>
    <w:rsid w:val="0000715D"/>
    <w:rsid w:val="000075DF"/>
    <w:rsid w:val="00007C56"/>
    <w:rsid w:val="000100EC"/>
    <w:rsid w:val="000100EE"/>
    <w:rsid w:val="0001040F"/>
    <w:rsid w:val="00010952"/>
    <w:rsid w:val="00010F2B"/>
    <w:rsid w:val="00011670"/>
    <w:rsid w:val="000118CF"/>
    <w:rsid w:val="00011D3B"/>
    <w:rsid w:val="00011DE4"/>
    <w:rsid w:val="00011E05"/>
    <w:rsid w:val="00011FFA"/>
    <w:rsid w:val="00012023"/>
    <w:rsid w:val="00013140"/>
    <w:rsid w:val="00013217"/>
    <w:rsid w:val="0001501E"/>
    <w:rsid w:val="00015D06"/>
    <w:rsid w:val="00016073"/>
    <w:rsid w:val="0001731E"/>
    <w:rsid w:val="00020625"/>
    <w:rsid w:val="00020828"/>
    <w:rsid w:val="000235D3"/>
    <w:rsid w:val="000236C4"/>
    <w:rsid w:val="00023A70"/>
    <w:rsid w:val="0002456F"/>
    <w:rsid w:val="00025EAC"/>
    <w:rsid w:val="00025EAE"/>
    <w:rsid w:val="0002694C"/>
    <w:rsid w:val="00027824"/>
    <w:rsid w:val="00030C3A"/>
    <w:rsid w:val="0003117B"/>
    <w:rsid w:val="0003126E"/>
    <w:rsid w:val="0003134C"/>
    <w:rsid w:val="0003136A"/>
    <w:rsid w:val="00031CB4"/>
    <w:rsid w:val="000326BA"/>
    <w:rsid w:val="00032CBA"/>
    <w:rsid w:val="00033520"/>
    <w:rsid w:val="00033E51"/>
    <w:rsid w:val="00034AA4"/>
    <w:rsid w:val="00034B81"/>
    <w:rsid w:val="00035182"/>
    <w:rsid w:val="00035846"/>
    <w:rsid w:val="00035CF9"/>
    <w:rsid w:val="0003687B"/>
    <w:rsid w:val="0003708D"/>
    <w:rsid w:val="000408BC"/>
    <w:rsid w:val="00041A86"/>
    <w:rsid w:val="00044341"/>
    <w:rsid w:val="00044481"/>
    <w:rsid w:val="00045B0C"/>
    <w:rsid w:val="00045B6B"/>
    <w:rsid w:val="00046641"/>
    <w:rsid w:val="00046C99"/>
    <w:rsid w:val="00046D23"/>
    <w:rsid w:val="00047194"/>
    <w:rsid w:val="0004746A"/>
    <w:rsid w:val="00047D76"/>
    <w:rsid w:val="00051998"/>
    <w:rsid w:val="00051AC6"/>
    <w:rsid w:val="00051CF3"/>
    <w:rsid w:val="00051D3E"/>
    <w:rsid w:val="00051EF5"/>
    <w:rsid w:val="00051FCD"/>
    <w:rsid w:val="000527A8"/>
    <w:rsid w:val="0005337D"/>
    <w:rsid w:val="00053A9F"/>
    <w:rsid w:val="00053CB0"/>
    <w:rsid w:val="00053E88"/>
    <w:rsid w:val="00053E8F"/>
    <w:rsid w:val="00054D9A"/>
    <w:rsid w:val="00055539"/>
    <w:rsid w:val="0005580F"/>
    <w:rsid w:val="00056486"/>
    <w:rsid w:val="00056684"/>
    <w:rsid w:val="000574DA"/>
    <w:rsid w:val="000576CB"/>
    <w:rsid w:val="00057999"/>
    <w:rsid w:val="0006032B"/>
    <w:rsid w:val="00060632"/>
    <w:rsid w:val="00060BCE"/>
    <w:rsid w:val="0006102D"/>
    <w:rsid w:val="00061095"/>
    <w:rsid w:val="00061A22"/>
    <w:rsid w:val="00061BBD"/>
    <w:rsid w:val="00062CBE"/>
    <w:rsid w:val="00063653"/>
    <w:rsid w:val="000636EC"/>
    <w:rsid w:val="0006497B"/>
    <w:rsid w:val="00064B6E"/>
    <w:rsid w:val="00064BE9"/>
    <w:rsid w:val="00064CD5"/>
    <w:rsid w:val="00064EFF"/>
    <w:rsid w:val="00065362"/>
    <w:rsid w:val="00065816"/>
    <w:rsid w:val="0006780C"/>
    <w:rsid w:val="00067906"/>
    <w:rsid w:val="000679B3"/>
    <w:rsid w:val="00067B5B"/>
    <w:rsid w:val="00067D2E"/>
    <w:rsid w:val="00070827"/>
    <w:rsid w:val="0007085D"/>
    <w:rsid w:val="00070E93"/>
    <w:rsid w:val="0007189C"/>
    <w:rsid w:val="000725BA"/>
    <w:rsid w:val="000727E0"/>
    <w:rsid w:val="0007287F"/>
    <w:rsid w:val="000731E4"/>
    <w:rsid w:val="000736C7"/>
    <w:rsid w:val="00073875"/>
    <w:rsid w:val="00073AB4"/>
    <w:rsid w:val="00074605"/>
    <w:rsid w:val="00076CCA"/>
    <w:rsid w:val="000773C5"/>
    <w:rsid w:val="000779D1"/>
    <w:rsid w:val="00077A80"/>
    <w:rsid w:val="0008097C"/>
    <w:rsid w:val="00080C0F"/>
    <w:rsid w:val="00080D1F"/>
    <w:rsid w:val="00080FB7"/>
    <w:rsid w:val="000812F6"/>
    <w:rsid w:val="00081CE9"/>
    <w:rsid w:val="00082556"/>
    <w:rsid w:val="00082603"/>
    <w:rsid w:val="000826E5"/>
    <w:rsid w:val="00084102"/>
    <w:rsid w:val="000841FE"/>
    <w:rsid w:val="00084413"/>
    <w:rsid w:val="000844A7"/>
    <w:rsid w:val="00084858"/>
    <w:rsid w:val="00084BB3"/>
    <w:rsid w:val="00084C90"/>
    <w:rsid w:val="000852D4"/>
    <w:rsid w:val="0008558A"/>
    <w:rsid w:val="000855B7"/>
    <w:rsid w:val="00085EC6"/>
    <w:rsid w:val="00086C0C"/>
    <w:rsid w:val="0008772D"/>
    <w:rsid w:val="00087944"/>
    <w:rsid w:val="00087FF8"/>
    <w:rsid w:val="000902D5"/>
    <w:rsid w:val="000908E9"/>
    <w:rsid w:val="00090E30"/>
    <w:rsid w:val="000912A2"/>
    <w:rsid w:val="0009299D"/>
    <w:rsid w:val="00093622"/>
    <w:rsid w:val="00093D06"/>
    <w:rsid w:val="000942DB"/>
    <w:rsid w:val="000943DA"/>
    <w:rsid w:val="0009479F"/>
    <w:rsid w:val="000952F2"/>
    <w:rsid w:val="000958F7"/>
    <w:rsid w:val="00095E1A"/>
    <w:rsid w:val="00096667"/>
    <w:rsid w:val="00096A5B"/>
    <w:rsid w:val="00097363"/>
    <w:rsid w:val="000A01B0"/>
    <w:rsid w:val="000A039D"/>
    <w:rsid w:val="000A0B5A"/>
    <w:rsid w:val="000A1DFF"/>
    <w:rsid w:val="000A29C6"/>
    <w:rsid w:val="000A2A72"/>
    <w:rsid w:val="000A2AEA"/>
    <w:rsid w:val="000A3CEE"/>
    <w:rsid w:val="000A42D1"/>
    <w:rsid w:val="000A552B"/>
    <w:rsid w:val="000A59C7"/>
    <w:rsid w:val="000A5F02"/>
    <w:rsid w:val="000A62F2"/>
    <w:rsid w:val="000A638F"/>
    <w:rsid w:val="000A6A0F"/>
    <w:rsid w:val="000A6A2A"/>
    <w:rsid w:val="000A6F8C"/>
    <w:rsid w:val="000B0924"/>
    <w:rsid w:val="000B1342"/>
    <w:rsid w:val="000B2E91"/>
    <w:rsid w:val="000B3096"/>
    <w:rsid w:val="000B37F4"/>
    <w:rsid w:val="000B3A7C"/>
    <w:rsid w:val="000B3C88"/>
    <w:rsid w:val="000B411A"/>
    <w:rsid w:val="000B4DE4"/>
    <w:rsid w:val="000B583B"/>
    <w:rsid w:val="000B5C73"/>
    <w:rsid w:val="000B6889"/>
    <w:rsid w:val="000B6DE4"/>
    <w:rsid w:val="000B7676"/>
    <w:rsid w:val="000B7BEF"/>
    <w:rsid w:val="000C021C"/>
    <w:rsid w:val="000C1142"/>
    <w:rsid w:val="000C13F6"/>
    <w:rsid w:val="000C143E"/>
    <w:rsid w:val="000C1E5B"/>
    <w:rsid w:val="000C1F87"/>
    <w:rsid w:val="000C23BA"/>
    <w:rsid w:val="000C247F"/>
    <w:rsid w:val="000C2CCA"/>
    <w:rsid w:val="000C52D4"/>
    <w:rsid w:val="000C5A72"/>
    <w:rsid w:val="000C5BB2"/>
    <w:rsid w:val="000C5CA1"/>
    <w:rsid w:val="000C69C8"/>
    <w:rsid w:val="000C6E76"/>
    <w:rsid w:val="000C7F4B"/>
    <w:rsid w:val="000D015C"/>
    <w:rsid w:val="000D05B8"/>
    <w:rsid w:val="000D0FE7"/>
    <w:rsid w:val="000D279C"/>
    <w:rsid w:val="000D2DFE"/>
    <w:rsid w:val="000D3677"/>
    <w:rsid w:val="000D37BC"/>
    <w:rsid w:val="000D3DD4"/>
    <w:rsid w:val="000D3FCB"/>
    <w:rsid w:val="000D4328"/>
    <w:rsid w:val="000D453D"/>
    <w:rsid w:val="000D5528"/>
    <w:rsid w:val="000D5B91"/>
    <w:rsid w:val="000D65F9"/>
    <w:rsid w:val="000D6F14"/>
    <w:rsid w:val="000D7CC9"/>
    <w:rsid w:val="000D7E39"/>
    <w:rsid w:val="000D7EF5"/>
    <w:rsid w:val="000E067F"/>
    <w:rsid w:val="000E0B67"/>
    <w:rsid w:val="000E0DAF"/>
    <w:rsid w:val="000E0DCC"/>
    <w:rsid w:val="000E1001"/>
    <w:rsid w:val="000E112C"/>
    <w:rsid w:val="000E176B"/>
    <w:rsid w:val="000E1A47"/>
    <w:rsid w:val="000E1A79"/>
    <w:rsid w:val="000E2531"/>
    <w:rsid w:val="000E29D6"/>
    <w:rsid w:val="000E2AE7"/>
    <w:rsid w:val="000E356D"/>
    <w:rsid w:val="000E35D0"/>
    <w:rsid w:val="000E3943"/>
    <w:rsid w:val="000E3948"/>
    <w:rsid w:val="000E3C60"/>
    <w:rsid w:val="000E4089"/>
    <w:rsid w:val="000E50E2"/>
    <w:rsid w:val="000E592E"/>
    <w:rsid w:val="000E595F"/>
    <w:rsid w:val="000E59CB"/>
    <w:rsid w:val="000E5C8F"/>
    <w:rsid w:val="000E6981"/>
    <w:rsid w:val="000E6B64"/>
    <w:rsid w:val="000E6D22"/>
    <w:rsid w:val="000E744C"/>
    <w:rsid w:val="000F008D"/>
    <w:rsid w:val="000F00D5"/>
    <w:rsid w:val="000F02DC"/>
    <w:rsid w:val="000F102B"/>
    <w:rsid w:val="000F147A"/>
    <w:rsid w:val="000F1894"/>
    <w:rsid w:val="000F28EE"/>
    <w:rsid w:val="000F2CBF"/>
    <w:rsid w:val="000F2DB4"/>
    <w:rsid w:val="000F3032"/>
    <w:rsid w:val="000F34EE"/>
    <w:rsid w:val="000F3D2C"/>
    <w:rsid w:val="000F422A"/>
    <w:rsid w:val="000F4451"/>
    <w:rsid w:val="000F48D9"/>
    <w:rsid w:val="000F58DE"/>
    <w:rsid w:val="000F593D"/>
    <w:rsid w:val="000F6619"/>
    <w:rsid w:val="0010097E"/>
    <w:rsid w:val="00101594"/>
    <w:rsid w:val="00101E71"/>
    <w:rsid w:val="001021CA"/>
    <w:rsid w:val="00102A3A"/>
    <w:rsid w:val="001044C9"/>
    <w:rsid w:val="00104662"/>
    <w:rsid w:val="001048F4"/>
    <w:rsid w:val="00104FA3"/>
    <w:rsid w:val="00106270"/>
    <w:rsid w:val="00106279"/>
    <w:rsid w:val="001062F5"/>
    <w:rsid w:val="00106CD8"/>
    <w:rsid w:val="0010705E"/>
    <w:rsid w:val="00107A63"/>
    <w:rsid w:val="0011144D"/>
    <w:rsid w:val="00111D0E"/>
    <w:rsid w:val="0011250F"/>
    <w:rsid w:val="001125F4"/>
    <w:rsid w:val="00112B97"/>
    <w:rsid w:val="001141B7"/>
    <w:rsid w:val="00114434"/>
    <w:rsid w:val="00114919"/>
    <w:rsid w:val="00114964"/>
    <w:rsid w:val="00114E69"/>
    <w:rsid w:val="00115C64"/>
    <w:rsid w:val="00115CC6"/>
    <w:rsid w:val="00116AB6"/>
    <w:rsid w:val="001173B8"/>
    <w:rsid w:val="001174AF"/>
    <w:rsid w:val="001174BA"/>
    <w:rsid w:val="0011762A"/>
    <w:rsid w:val="00117AEA"/>
    <w:rsid w:val="00117DA7"/>
    <w:rsid w:val="00117F91"/>
    <w:rsid w:val="0012142A"/>
    <w:rsid w:val="00122DFA"/>
    <w:rsid w:val="00122E25"/>
    <w:rsid w:val="0012380E"/>
    <w:rsid w:val="0012394A"/>
    <w:rsid w:val="00123F1D"/>
    <w:rsid w:val="001248EF"/>
    <w:rsid w:val="00124CBA"/>
    <w:rsid w:val="00125493"/>
    <w:rsid w:val="0012635D"/>
    <w:rsid w:val="00126495"/>
    <w:rsid w:val="0012655C"/>
    <w:rsid w:val="00126BE6"/>
    <w:rsid w:val="0012783E"/>
    <w:rsid w:val="001279A3"/>
    <w:rsid w:val="00127C19"/>
    <w:rsid w:val="00127D9F"/>
    <w:rsid w:val="00127FB0"/>
    <w:rsid w:val="001306AC"/>
    <w:rsid w:val="00130BDE"/>
    <w:rsid w:val="00131681"/>
    <w:rsid w:val="0013209E"/>
    <w:rsid w:val="00132853"/>
    <w:rsid w:val="00132E0D"/>
    <w:rsid w:val="00133DC1"/>
    <w:rsid w:val="0013405F"/>
    <w:rsid w:val="00134195"/>
    <w:rsid w:val="00134A39"/>
    <w:rsid w:val="00135240"/>
    <w:rsid w:val="00136447"/>
    <w:rsid w:val="00136453"/>
    <w:rsid w:val="00136834"/>
    <w:rsid w:val="00136AA2"/>
    <w:rsid w:val="001375D6"/>
    <w:rsid w:val="001402CA"/>
    <w:rsid w:val="001407B1"/>
    <w:rsid w:val="00140F2B"/>
    <w:rsid w:val="00142B3E"/>
    <w:rsid w:val="00142E50"/>
    <w:rsid w:val="001433C4"/>
    <w:rsid w:val="00144FCF"/>
    <w:rsid w:val="00145040"/>
    <w:rsid w:val="0014523A"/>
    <w:rsid w:val="0014686C"/>
    <w:rsid w:val="001468CC"/>
    <w:rsid w:val="00146E73"/>
    <w:rsid w:val="0014717D"/>
    <w:rsid w:val="0014775A"/>
    <w:rsid w:val="00147C3F"/>
    <w:rsid w:val="00147E8F"/>
    <w:rsid w:val="00151FC6"/>
    <w:rsid w:val="001522EE"/>
    <w:rsid w:val="0015327B"/>
    <w:rsid w:val="001544D9"/>
    <w:rsid w:val="00154695"/>
    <w:rsid w:val="00154A71"/>
    <w:rsid w:val="00154EDF"/>
    <w:rsid w:val="00154FE3"/>
    <w:rsid w:val="001550F8"/>
    <w:rsid w:val="001552C3"/>
    <w:rsid w:val="001554BC"/>
    <w:rsid w:val="00155A87"/>
    <w:rsid w:val="00155DC3"/>
    <w:rsid w:val="00155FE7"/>
    <w:rsid w:val="001560B1"/>
    <w:rsid w:val="00156239"/>
    <w:rsid w:val="001562C4"/>
    <w:rsid w:val="001567B0"/>
    <w:rsid w:val="001569F4"/>
    <w:rsid w:val="00156A6C"/>
    <w:rsid w:val="00156F5C"/>
    <w:rsid w:val="00157370"/>
    <w:rsid w:val="00157BAE"/>
    <w:rsid w:val="00157F0D"/>
    <w:rsid w:val="001606D2"/>
    <w:rsid w:val="001613E5"/>
    <w:rsid w:val="00161CF6"/>
    <w:rsid w:val="00162854"/>
    <w:rsid w:val="00162A5A"/>
    <w:rsid w:val="001634CC"/>
    <w:rsid w:val="00164141"/>
    <w:rsid w:val="001643DB"/>
    <w:rsid w:val="0016456B"/>
    <w:rsid w:val="00164BC6"/>
    <w:rsid w:val="00164DAB"/>
    <w:rsid w:val="00165105"/>
    <w:rsid w:val="00165BD5"/>
    <w:rsid w:val="00165FB9"/>
    <w:rsid w:val="00166157"/>
    <w:rsid w:val="00167129"/>
    <w:rsid w:val="001674FE"/>
    <w:rsid w:val="00167D5E"/>
    <w:rsid w:val="0017017E"/>
    <w:rsid w:val="00170FEA"/>
    <w:rsid w:val="001716CA"/>
    <w:rsid w:val="00171B1C"/>
    <w:rsid w:val="00171D58"/>
    <w:rsid w:val="00172533"/>
    <w:rsid w:val="001727C5"/>
    <w:rsid w:val="00172A9F"/>
    <w:rsid w:val="001731CB"/>
    <w:rsid w:val="0017367E"/>
    <w:rsid w:val="00173BF0"/>
    <w:rsid w:val="00173F85"/>
    <w:rsid w:val="00174140"/>
    <w:rsid w:val="00174B9A"/>
    <w:rsid w:val="001750A1"/>
    <w:rsid w:val="00175257"/>
    <w:rsid w:val="001754F0"/>
    <w:rsid w:val="00176E70"/>
    <w:rsid w:val="00177DE3"/>
    <w:rsid w:val="00180168"/>
    <w:rsid w:val="0018025A"/>
    <w:rsid w:val="0018081A"/>
    <w:rsid w:val="00180F5C"/>
    <w:rsid w:val="00180FE6"/>
    <w:rsid w:val="0018152E"/>
    <w:rsid w:val="001817CC"/>
    <w:rsid w:val="001828CB"/>
    <w:rsid w:val="00182BEB"/>
    <w:rsid w:val="00183221"/>
    <w:rsid w:val="00183638"/>
    <w:rsid w:val="00183BE6"/>
    <w:rsid w:val="001861F8"/>
    <w:rsid w:val="00186478"/>
    <w:rsid w:val="00186B3D"/>
    <w:rsid w:val="001870D9"/>
    <w:rsid w:val="0018797E"/>
    <w:rsid w:val="0019086A"/>
    <w:rsid w:val="00191CE8"/>
    <w:rsid w:val="00192A03"/>
    <w:rsid w:val="00192F45"/>
    <w:rsid w:val="00193734"/>
    <w:rsid w:val="00193FB8"/>
    <w:rsid w:val="00194AC9"/>
    <w:rsid w:val="0019528C"/>
    <w:rsid w:val="00195587"/>
    <w:rsid w:val="0019569F"/>
    <w:rsid w:val="00195F15"/>
    <w:rsid w:val="00196929"/>
    <w:rsid w:val="00197472"/>
    <w:rsid w:val="00197DEE"/>
    <w:rsid w:val="001A0436"/>
    <w:rsid w:val="001A1256"/>
    <w:rsid w:val="001A13E5"/>
    <w:rsid w:val="001A1514"/>
    <w:rsid w:val="001A16ED"/>
    <w:rsid w:val="001A19CE"/>
    <w:rsid w:val="001A19FC"/>
    <w:rsid w:val="001A1C0C"/>
    <w:rsid w:val="001A2152"/>
    <w:rsid w:val="001A2927"/>
    <w:rsid w:val="001A2B55"/>
    <w:rsid w:val="001A345A"/>
    <w:rsid w:val="001A34D1"/>
    <w:rsid w:val="001A38DA"/>
    <w:rsid w:val="001A3D9B"/>
    <w:rsid w:val="001A408E"/>
    <w:rsid w:val="001A45A9"/>
    <w:rsid w:val="001A4602"/>
    <w:rsid w:val="001A4D4A"/>
    <w:rsid w:val="001A6044"/>
    <w:rsid w:val="001A6252"/>
    <w:rsid w:val="001A7E01"/>
    <w:rsid w:val="001B012F"/>
    <w:rsid w:val="001B1180"/>
    <w:rsid w:val="001B18BF"/>
    <w:rsid w:val="001B1B72"/>
    <w:rsid w:val="001B315C"/>
    <w:rsid w:val="001B37BF"/>
    <w:rsid w:val="001B54AD"/>
    <w:rsid w:val="001B5D3F"/>
    <w:rsid w:val="001B6867"/>
    <w:rsid w:val="001B6F09"/>
    <w:rsid w:val="001B71AF"/>
    <w:rsid w:val="001C0491"/>
    <w:rsid w:val="001C05E7"/>
    <w:rsid w:val="001C0AF8"/>
    <w:rsid w:val="001C104B"/>
    <w:rsid w:val="001C13D5"/>
    <w:rsid w:val="001C1B0E"/>
    <w:rsid w:val="001C1B0F"/>
    <w:rsid w:val="001C2397"/>
    <w:rsid w:val="001C2AEE"/>
    <w:rsid w:val="001C2B7B"/>
    <w:rsid w:val="001C2FEE"/>
    <w:rsid w:val="001C33D6"/>
    <w:rsid w:val="001C349B"/>
    <w:rsid w:val="001C37F6"/>
    <w:rsid w:val="001C4217"/>
    <w:rsid w:val="001C4BDA"/>
    <w:rsid w:val="001C4F91"/>
    <w:rsid w:val="001C4FD5"/>
    <w:rsid w:val="001C53E4"/>
    <w:rsid w:val="001C5942"/>
    <w:rsid w:val="001C5CBF"/>
    <w:rsid w:val="001C5D43"/>
    <w:rsid w:val="001C60E9"/>
    <w:rsid w:val="001C627D"/>
    <w:rsid w:val="001C7152"/>
    <w:rsid w:val="001D00DC"/>
    <w:rsid w:val="001D01DC"/>
    <w:rsid w:val="001D12FF"/>
    <w:rsid w:val="001D17D0"/>
    <w:rsid w:val="001D26F8"/>
    <w:rsid w:val="001D297B"/>
    <w:rsid w:val="001D2B10"/>
    <w:rsid w:val="001D2D28"/>
    <w:rsid w:val="001D300E"/>
    <w:rsid w:val="001D3D9B"/>
    <w:rsid w:val="001D44BB"/>
    <w:rsid w:val="001D4D2B"/>
    <w:rsid w:val="001D50DD"/>
    <w:rsid w:val="001D520F"/>
    <w:rsid w:val="001D5CEB"/>
    <w:rsid w:val="001D750A"/>
    <w:rsid w:val="001D7822"/>
    <w:rsid w:val="001D7834"/>
    <w:rsid w:val="001E08A5"/>
    <w:rsid w:val="001E1974"/>
    <w:rsid w:val="001E1A22"/>
    <w:rsid w:val="001E1E54"/>
    <w:rsid w:val="001E1EA7"/>
    <w:rsid w:val="001E2D95"/>
    <w:rsid w:val="001E333A"/>
    <w:rsid w:val="001E37A0"/>
    <w:rsid w:val="001E42C5"/>
    <w:rsid w:val="001E4641"/>
    <w:rsid w:val="001E4660"/>
    <w:rsid w:val="001E71E9"/>
    <w:rsid w:val="001E7760"/>
    <w:rsid w:val="001E7A9B"/>
    <w:rsid w:val="001E7B16"/>
    <w:rsid w:val="001E7B1A"/>
    <w:rsid w:val="001E7E05"/>
    <w:rsid w:val="001F0A43"/>
    <w:rsid w:val="001F0AD5"/>
    <w:rsid w:val="001F0F17"/>
    <w:rsid w:val="001F0F98"/>
    <w:rsid w:val="001F12B4"/>
    <w:rsid w:val="001F12E6"/>
    <w:rsid w:val="001F189A"/>
    <w:rsid w:val="001F18D9"/>
    <w:rsid w:val="001F2257"/>
    <w:rsid w:val="001F2E47"/>
    <w:rsid w:val="001F2F43"/>
    <w:rsid w:val="001F35B5"/>
    <w:rsid w:val="001F3C14"/>
    <w:rsid w:val="001F3FD0"/>
    <w:rsid w:val="001F480E"/>
    <w:rsid w:val="001F5B54"/>
    <w:rsid w:val="001F5BDC"/>
    <w:rsid w:val="001F5D20"/>
    <w:rsid w:val="001F5DFF"/>
    <w:rsid w:val="001F688C"/>
    <w:rsid w:val="001F691D"/>
    <w:rsid w:val="001F6EDF"/>
    <w:rsid w:val="001F7638"/>
    <w:rsid w:val="001F7D55"/>
    <w:rsid w:val="00200108"/>
    <w:rsid w:val="002006CF"/>
    <w:rsid w:val="00200DA1"/>
    <w:rsid w:val="00200FB7"/>
    <w:rsid w:val="002012AE"/>
    <w:rsid w:val="00201519"/>
    <w:rsid w:val="00201604"/>
    <w:rsid w:val="00201BD2"/>
    <w:rsid w:val="0020214D"/>
    <w:rsid w:val="00202975"/>
    <w:rsid w:val="0020356C"/>
    <w:rsid w:val="002035E9"/>
    <w:rsid w:val="00203C1B"/>
    <w:rsid w:val="00203C85"/>
    <w:rsid w:val="00203CA8"/>
    <w:rsid w:val="00203F34"/>
    <w:rsid w:val="00204189"/>
    <w:rsid w:val="00204FFF"/>
    <w:rsid w:val="00205015"/>
    <w:rsid w:val="00205BE7"/>
    <w:rsid w:val="00206A70"/>
    <w:rsid w:val="00206E8B"/>
    <w:rsid w:val="002077BA"/>
    <w:rsid w:val="00210376"/>
    <w:rsid w:val="0021042F"/>
    <w:rsid w:val="00211E5C"/>
    <w:rsid w:val="00212652"/>
    <w:rsid w:val="002127D2"/>
    <w:rsid w:val="002143A0"/>
    <w:rsid w:val="00214F33"/>
    <w:rsid w:val="00215747"/>
    <w:rsid w:val="00215916"/>
    <w:rsid w:val="00215A6C"/>
    <w:rsid w:val="00215BD1"/>
    <w:rsid w:val="00216257"/>
    <w:rsid w:val="00216557"/>
    <w:rsid w:val="002165C7"/>
    <w:rsid w:val="00217298"/>
    <w:rsid w:val="00217D84"/>
    <w:rsid w:val="00220077"/>
    <w:rsid w:val="00220262"/>
    <w:rsid w:val="0022096F"/>
    <w:rsid w:val="00220BA4"/>
    <w:rsid w:val="00220C1A"/>
    <w:rsid w:val="00221064"/>
    <w:rsid w:val="00221F62"/>
    <w:rsid w:val="002224B1"/>
    <w:rsid w:val="002224E5"/>
    <w:rsid w:val="0022268A"/>
    <w:rsid w:val="0022279B"/>
    <w:rsid w:val="0022359F"/>
    <w:rsid w:val="00223B93"/>
    <w:rsid w:val="00223CFF"/>
    <w:rsid w:val="002251EA"/>
    <w:rsid w:val="00225C8C"/>
    <w:rsid w:val="00225FBB"/>
    <w:rsid w:val="00225FC6"/>
    <w:rsid w:val="00227F97"/>
    <w:rsid w:val="00227FD0"/>
    <w:rsid w:val="00231119"/>
    <w:rsid w:val="002311EF"/>
    <w:rsid w:val="0023185A"/>
    <w:rsid w:val="002328D3"/>
    <w:rsid w:val="00232B0B"/>
    <w:rsid w:val="00232BA1"/>
    <w:rsid w:val="00232E46"/>
    <w:rsid w:val="002330C0"/>
    <w:rsid w:val="00233BA6"/>
    <w:rsid w:val="00233C42"/>
    <w:rsid w:val="00233CC0"/>
    <w:rsid w:val="00234017"/>
    <w:rsid w:val="002349A5"/>
    <w:rsid w:val="00234A53"/>
    <w:rsid w:val="00236346"/>
    <w:rsid w:val="002364BE"/>
    <w:rsid w:val="00236AAD"/>
    <w:rsid w:val="00236B16"/>
    <w:rsid w:val="0023745A"/>
    <w:rsid w:val="00237756"/>
    <w:rsid w:val="00241202"/>
    <w:rsid w:val="00242171"/>
    <w:rsid w:val="00242F67"/>
    <w:rsid w:val="00243169"/>
    <w:rsid w:val="002435C2"/>
    <w:rsid w:val="00243924"/>
    <w:rsid w:val="002439A8"/>
    <w:rsid w:val="00243D2F"/>
    <w:rsid w:val="002453ED"/>
    <w:rsid w:val="00245B16"/>
    <w:rsid w:val="00245CC5"/>
    <w:rsid w:val="00246822"/>
    <w:rsid w:val="0024735A"/>
    <w:rsid w:val="002476B7"/>
    <w:rsid w:val="00247895"/>
    <w:rsid w:val="002478F9"/>
    <w:rsid w:val="00247BE9"/>
    <w:rsid w:val="00250431"/>
    <w:rsid w:val="0025067A"/>
    <w:rsid w:val="00250D27"/>
    <w:rsid w:val="00250DBA"/>
    <w:rsid w:val="00251497"/>
    <w:rsid w:val="0025150A"/>
    <w:rsid w:val="00251670"/>
    <w:rsid w:val="00251873"/>
    <w:rsid w:val="002518EF"/>
    <w:rsid w:val="00252038"/>
    <w:rsid w:val="002520E2"/>
    <w:rsid w:val="00252147"/>
    <w:rsid w:val="0025360E"/>
    <w:rsid w:val="002540FF"/>
    <w:rsid w:val="00254718"/>
    <w:rsid w:val="00254836"/>
    <w:rsid w:val="00254837"/>
    <w:rsid w:val="00254D6F"/>
    <w:rsid w:val="00255799"/>
    <w:rsid w:val="0025590F"/>
    <w:rsid w:val="00256378"/>
    <w:rsid w:val="00256DA3"/>
    <w:rsid w:val="00256F79"/>
    <w:rsid w:val="00257A76"/>
    <w:rsid w:val="00257B50"/>
    <w:rsid w:val="00257E4F"/>
    <w:rsid w:val="00260494"/>
    <w:rsid w:val="002607CC"/>
    <w:rsid w:val="00261137"/>
    <w:rsid w:val="00261C79"/>
    <w:rsid w:val="00262558"/>
    <w:rsid w:val="00262659"/>
    <w:rsid w:val="00262AAE"/>
    <w:rsid w:val="00262B32"/>
    <w:rsid w:val="00262B54"/>
    <w:rsid w:val="0026319B"/>
    <w:rsid w:val="00264205"/>
    <w:rsid w:val="00264248"/>
    <w:rsid w:val="00264588"/>
    <w:rsid w:val="00264C96"/>
    <w:rsid w:val="00265461"/>
    <w:rsid w:val="00265839"/>
    <w:rsid w:val="0026594A"/>
    <w:rsid w:val="00266807"/>
    <w:rsid w:val="00266B75"/>
    <w:rsid w:val="00267E92"/>
    <w:rsid w:val="0027048B"/>
    <w:rsid w:val="00270D5F"/>
    <w:rsid w:val="00270E20"/>
    <w:rsid w:val="00270EC0"/>
    <w:rsid w:val="00271893"/>
    <w:rsid w:val="00271D5F"/>
    <w:rsid w:val="00271E28"/>
    <w:rsid w:val="00273513"/>
    <w:rsid w:val="002736C9"/>
    <w:rsid w:val="00273D48"/>
    <w:rsid w:val="00273EE1"/>
    <w:rsid w:val="0027489D"/>
    <w:rsid w:val="00274B77"/>
    <w:rsid w:val="00274EBC"/>
    <w:rsid w:val="00275A2B"/>
    <w:rsid w:val="002761D9"/>
    <w:rsid w:val="002771C0"/>
    <w:rsid w:val="00277325"/>
    <w:rsid w:val="00277D54"/>
    <w:rsid w:val="00280D90"/>
    <w:rsid w:val="00281188"/>
    <w:rsid w:val="00281608"/>
    <w:rsid w:val="002822AA"/>
    <w:rsid w:val="002822DA"/>
    <w:rsid w:val="00282F6B"/>
    <w:rsid w:val="00283499"/>
    <w:rsid w:val="0028373B"/>
    <w:rsid w:val="0028408C"/>
    <w:rsid w:val="002840FB"/>
    <w:rsid w:val="0028511A"/>
    <w:rsid w:val="00285C68"/>
    <w:rsid w:val="00286D1E"/>
    <w:rsid w:val="00287502"/>
    <w:rsid w:val="00287B26"/>
    <w:rsid w:val="002901D4"/>
    <w:rsid w:val="0029043E"/>
    <w:rsid w:val="00290540"/>
    <w:rsid w:val="00291BF4"/>
    <w:rsid w:val="0029215B"/>
    <w:rsid w:val="0029269F"/>
    <w:rsid w:val="00292EC4"/>
    <w:rsid w:val="00293275"/>
    <w:rsid w:val="00293457"/>
    <w:rsid w:val="0029424A"/>
    <w:rsid w:val="0029487F"/>
    <w:rsid w:val="00294E8C"/>
    <w:rsid w:val="002955A1"/>
    <w:rsid w:val="00295B86"/>
    <w:rsid w:val="00295FF0"/>
    <w:rsid w:val="00296030"/>
    <w:rsid w:val="0029640F"/>
    <w:rsid w:val="00297046"/>
    <w:rsid w:val="0029745A"/>
    <w:rsid w:val="00297A28"/>
    <w:rsid w:val="002A0F60"/>
    <w:rsid w:val="002A0FA2"/>
    <w:rsid w:val="002A121C"/>
    <w:rsid w:val="002A1273"/>
    <w:rsid w:val="002A12E1"/>
    <w:rsid w:val="002A18A5"/>
    <w:rsid w:val="002A1B89"/>
    <w:rsid w:val="002A211E"/>
    <w:rsid w:val="002A36AF"/>
    <w:rsid w:val="002A3724"/>
    <w:rsid w:val="002A395E"/>
    <w:rsid w:val="002A40A3"/>
    <w:rsid w:val="002A4122"/>
    <w:rsid w:val="002A591B"/>
    <w:rsid w:val="002A6057"/>
    <w:rsid w:val="002A6249"/>
    <w:rsid w:val="002A6446"/>
    <w:rsid w:val="002A667D"/>
    <w:rsid w:val="002A67EF"/>
    <w:rsid w:val="002A6EB5"/>
    <w:rsid w:val="002A6EEE"/>
    <w:rsid w:val="002A7624"/>
    <w:rsid w:val="002A7937"/>
    <w:rsid w:val="002A7B9D"/>
    <w:rsid w:val="002B00A6"/>
    <w:rsid w:val="002B0125"/>
    <w:rsid w:val="002B1D41"/>
    <w:rsid w:val="002B2257"/>
    <w:rsid w:val="002B30FE"/>
    <w:rsid w:val="002B359E"/>
    <w:rsid w:val="002B3753"/>
    <w:rsid w:val="002B49B2"/>
    <w:rsid w:val="002B53C5"/>
    <w:rsid w:val="002B60A9"/>
    <w:rsid w:val="002B6347"/>
    <w:rsid w:val="002B74BF"/>
    <w:rsid w:val="002C0383"/>
    <w:rsid w:val="002C0CA1"/>
    <w:rsid w:val="002C0CE3"/>
    <w:rsid w:val="002C2157"/>
    <w:rsid w:val="002C2A76"/>
    <w:rsid w:val="002C2BFF"/>
    <w:rsid w:val="002C2D47"/>
    <w:rsid w:val="002C40A3"/>
    <w:rsid w:val="002C4DA1"/>
    <w:rsid w:val="002C51D4"/>
    <w:rsid w:val="002C582A"/>
    <w:rsid w:val="002C5DF7"/>
    <w:rsid w:val="002C61F0"/>
    <w:rsid w:val="002C674E"/>
    <w:rsid w:val="002C675D"/>
    <w:rsid w:val="002C7799"/>
    <w:rsid w:val="002C77A6"/>
    <w:rsid w:val="002C7A3C"/>
    <w:rsid w:val="002D00F3"/>
    <w:rsid w:val="002D0181"/>
    <w:rsid w:val="002D0438"/>
    <w:rsid w:val="002D0C03"/>
    <w:rsid w:val="002D0F65"/>
    <w:rsid w:val="002D1215"/>
    <w:rsid w:val="002D12E8"/>
    <w:rsid w:val="002D16A6"/>
    <w:rsid w:val="002D1A59"/>
    <w:rsid w:val="002D2E43"/>
    <w:rsid w:val="002D2EB4"/>
    <w:rsid w:val="002D3AAA"/>
    <w:rsid w:val="002D3B6B"/>
    <w:rsid w:val="002D3BC5"/>
    <w:rsid w:val="002D3E57"/>
    <w:rsid w:val="002D45AB"/>
    <w:rsid w:val="002D4718"/>
    <w:rsid w:val="002D5BC2"/>
    <w:rsid w:val="002D5F08"/>
    <w:rsid w:val="002D611C"/>
    <w:rsid w:val="002D6715"/>
    <w:rsid w:val="002D6A2A"/>
    <w:rsid w:val="002D70F3"/>
    <w:rsid w:val="002D7619"/>
    <w:rsid w:val="002D76C0"/>
    <w:rsid w:val="002D78C4"/>
    <w:rsid w:val="002E107B"/>
    <w:rsid w:val="002E1679"/>
    <w:rsid w:val="002E174D"/>
    <w:rsid w:val="002E1804"/>
    <w:rsid w:val="002E1905"/>
    <w:rsid w:val="002E1A9B"/>
    <w:rsid w:val="002E1B88"/>
    <w:rsid w:val="002E2506"/>
    <w:rsid w:val="002E2A55"/>
    <w:rsid w:val="002E4840"/>
    <w:rsid w:val="002E4D55"/>
    <w:rsid w:val="002E4E05"/>
    <w:rsid w:val="002E5022"/>
    <w:rsid w:val="002E56E7"/>
    <w:rsid w:val="002E609A"/>
    <w:rsid w:val="002E635F"/>
    <w:rsid w:val="002E6A05"/>
    <w:rsid w:val="002E701B"/>
    <w:rsid w:val="002E71BB"/>
    <w:rsid w:val="002F04E3"/>
    <w:rsid w:val="002F0FE9"/>
    <w:rsid w:val="002F2666"/>
    <w:rsid w:val="002F294C"/>
    <w:rsid w:val="002F2BBC"/>
    <w:rsid w:val="002F2C00"/>
    <w:rsid w:val="002F30DD"/>
    <w:rsid w:val="002F30F3"/>
    <w:rsid w:val="002F34C4"/>
    <w:rsid w:val="002F3819"/>
    <w:rsid w:val="002F3F13"/>
    <w:rsid w:val="002F4235"/>
    <w:rsid w:val="002F4AD7"/>
    <w:rsid w:val="002F4C60"/>
    <w:rsid w:val="002F4CA7"/>
    <w:rsid w:val="002F532C"/>
    <w:rsid w:val="002F589A"/>
    <w:rsid w:val="002F58B5"/>
    <w:rsid w:val="002F61E3"/>
    <w:rsid w:val="002F62FC"/>
    <w:rsid w:val="002F692D"/>
    <w:rsid w:val="002F720D"/>
    <w:rsid w:val="002F74D3"/>
    <w:rsid w:val="002F7770"/>
    <w:rsid w:val="0030017A"/>
    <w:rsid w:val="003001A5"/>
    <w:rsid w:val="003006D5"/>
    <w:rsid w:val="00300C10"/>
    <w:rsid w:val="00301835"/>
    <w:rsid w:val="0030213A"/>
    <w:rsid w:val="003022C5"/>
    <w:rsid w:val="003023E7"/>
    <w:rsid w:val="00302B5C"/>
    <w:rsid w:val="0030316F"/>
    <w:rsid w:val="00303C03"/>
    <w:rsid w:val="00303FB7"/>
    <w:rsid w:val="00304388"/>
    <w:rsid w:val="00304C39"/>
    <w:rsid w:val="003058C9"/>
    <w:rsid w:val="00305B7D"/>
    <w:rsid w:val="00306748"/>
    <w:rsid w:val="00306FCC"/>
    <w:rsid w:val="00310249"/>
    <w:rsid w:val="003106E2"/>
    <w:rsid w:val="00310C76"/>
    <w:rsid w:val="00311262"/>
    <w:rsid w:val="003113D7"/>
    <w:rsid w:val="003119ED"/>
    <w:rsid w:val="003126FA"/>
    <w:rsid w:val="00313248"/>
    <w:rsid w:val="00313249"/>
    <w:rsid w:val="00313259"/>
    <w:rsid w:val="00313342"/>
    <w:rsid w:val="003140ED"/>
    <w:rsid w:val="0031448B"/>
    <w:rsid w:val="003146E0"/>
    <w:rsid w:val="00314BAE"/>
    <w:rsid w:val="00314F06"/>
    <w:rsid w:val="00315005"/>
    <w:rsid w:val="0031530A"/>
    <w:rsid w:val="003153AD"/>
    <w:rsid w:val="00315BD1"/>
    <w:rsid w:val="00315DA8"/>
    <w:rsid w:val="0031621E"/>
    <w:rsid w:val="0031736B"/>
    <w:rsid w:val="0032014E"/>
    <w:rsid w:val="0032037B"/>
    <w:rsid w:val="00321B20"/>
    <w:rsid w:val="003231F7"/>
    <w:rsid w:val="003236E6"/>
    <w:rsid w:val="00323AF0"/>
    <w:rsid w:val="003243CF"/>
    <w:rsid w:val="00326634"/>
    <w:rsid w:val="003269CD"/>
    <w:rsid w:val="00326A98"/>
    <w:rsid w:val="00327D60"/>
    <w:rsid w:val="003303A4"/>
    <w:rsid w:val="00330A26"/>
    <w:rsid w:val="00331179"/>
    <w:rsid w:val="00331733"/>
    <w:rsid w:val="00333623"/>
    <w:rsid w:val="00334740"/>
    <w:rsid w:val="00334D8D"/>
    <w:rsid w:val="00336066"/>
    <w:rsid w:val="003365C1"/>
    <w:rsid w:val="003366C0"/>
    <w:rsid w:val="00336925"/>
    <w:rsid w:val="00336D1A"/>
    <w:rsid w:val="003371CF"/>
    <w:rsid w:val="003377B1"/>
    <w:rsid w:val="00337813"/>
    <w:rsid w:val="00340772"/>
    <w:rsid w:val="00341639"/>
    <w:rsid w:val="00342012"/>
    <w:rsid w:val="00342508"/>
    <w:rsid w:val="00342580"/>
    <w:rsid w:val="0034356C"/>
    <w:rsid w:val="003439EE"/>
    <w:rsid w:val="00344314"/>
    <w:rsid w:val="0034434C"/>
    <w:rsid w:val="00344421"/>
    <w:rsid w:val="00344500"/>
    <w:rsid w:val="00344EE5"/>
    <w:rsid w:val="00345725"/>
    <w:rsid w:val="00345A1D"/>
    <w:rsid w:val="00345CA2"/>
    <w:rsid w:val="00347328"/>
    <w:rsid w:val="0034741E"/>
    <w:rsid w:val="0034766E"/>
    <w:rsid w:val="00347759"/>
    <w:rsid w:val="0035049E"/>
    <w:rsid w:val="00350540"/>
    <w:rsid w:val="003505A1"/>
    <w:rsid w:val="00350BBE"/>
    <w:rsid w:val="00350CAC"/>
    <w:rsid w:val="00351D7C"/>
    <w:rsid w:val="003527DA"/>
    <w:rsid w:val="00353B93"/>
    <w:rsid w:val="00353B9F"/>
    <w:rsid w:val="00354245"/>
    <w:rsid w:val="0035440A"/>
    <w:rsid w:val="00354C08"/>
    <w:rsid w:val="003558D1"/>
    <w:rsid w:val="00355CFA"/>
    <w:rsid w:val="00355FBC"/>
    <w:rsid w:val="0035633C"/>
    <w:rsid w:val="00357181"/>
    <w:rsid w:val="00357584"/>
    <w:rsid w:val="00357654"/>
    <w:rsid w:val="00357DB1"/>
    <w:rsid w:val="003602CA"/>
    <w:rsid w:val="0036109D"/>
    <w:rsid w:val="003615AC"/>
    <w:rsid w:val="00361823"/>
    <w:rsid w:val="003619F4"/>
    <w:rsid w:val="00361DAD"/>
    <w:rsid w:val="00361DDB"/>
    <w:rsid w:val="00362734"/>
    <w:rsid w:val="00362A21"/>
    <w:rsid w:val="003643E0"/>
    <w:rsid w:val="0036485C"/>
    <w:rsid w:val="00364ADC"/>
    <w:rsid w:val="00365609"/>
    <w:rsid w:val="0036588D"/>
    <w:rsid w:val="00365EF5"/>
    <w:rsid w:val="00366434"/>
    <w:rsid w:val="00367985"/>
    <w:rsid w:val="00367E36"/>
    <w:rsid w:val="0037041B"/>
    <w:rsid w:val="0037097A"/>
    <w:rsid w:val="00370AFC"/>
    <w:rsid w:val="00370B94"/>
    <w:rsid w:val="00370F87"/>
    <w:rsid w:val="00371180"/>
    <w:rsid w:val="00371CF3"/>
    <w:rsid w:val="00371E1E"/>
    <w:rsid w:val="0037238A"/>
    <w:rsid w:val="00372509"/>
    <w:rsid w:val="00372AB0"/>
    <w:rsid w:val="00373E2D"/>
    <w:rsid w:val="00373FB8"/>
    <w:rsid w:val="003743F2"/>
    <w:rsid w:val="003757BD"/>
    <w:rsid w:val="0037586F"/>
    <w:rsid w:val="00375872"/>
    <w:rsid w:val="00376E88"/>
    <w:rsid w:val="0037735E"/>
    <w:rsid w:val="0037777C"/>
    <w:rsid w:val="003778FD"/>
    <w:rsid w:val="00377BB2"/>
    <w:rsid w:val="00377BD8"/>
    <w:rsid w:val="00377EC2"/>
    <w:rsid w:val="003800B9"/>
    <w:rsid w:val="00380C15"/>
    <w:rsid w:val="00381014"/>
    <w:rsid w:val="00381DC3"/>
    <w:rsid w:val="003825CB"/>
    <w:rsid w:val="00382E40"/>
    <w:rsid w:val="003835C7"/>
    <w:rsid w:val="00383BF2"/>
    <w:rsid w:val="00383DD7"/>
    <w:rsid w:val="003862D5"/>
    <w:rsid w:val="003866F5"/>
    <w:rsid w:val="0038772E"/>
    <w:rsid w:val="00387DF8"/>
    <w:rsid w:val="0039067D"/>
    <w:rsid w:val="00390735"/>
    <w:rsid w:val="003908CC"/>
    <w:rsid w:val="003915A0"/>
    <w:rsid w:val="00391A96"/>
    <w:rsid w:val="003924E9"/>
    <w:rsid w:val="0039344B"/>
    <w:rsid w:val="00393A11"/>
    <w:rsid w:val="003953A0"/>
    <w:rsid w:val="0039736C"/>
    <w:rsid w:val="0039762D"/>
    <w:rsid w:val="003A08E8"/>
    <w:rsid w:val="003A0D54"/>
    <w:rsid w:val="003A0F33"/>
    <w:rsid w:val="003A160E"/>
    <w:rsid w:val="003A2578"/>
    <w:rsid w:val="003A26B7"/>
    <w:rsid w:val="003A28B2"/>
    <w:rsid w:val="003A2C12"/>
    <w:rsid w:val="003A2D96"/>
    <w:rsid w:val="003A39B8"/>
    <w:rsid w:val="003A3B82"/>
    <w:rsid w:val="003A47AD"/>
    <w:rsid w:val="003A4969"/>
    <w:rsid w:val="003A49B7"/>
    <w:rsid w:val="003A4A15"/>
    <w:rsid w:val="003A5DF0"/>
    <w:rsid w:val="003A61D5"/>
    <w:rsid w:val="003A6220"/>
    <w:rsid w:val="003A6F54"/>
    <w:rsid w:val="003A7031"/>
    <w:rsid w:val="003A7708"/>
    <w:rsid w:val="003A7CC7"/>
    <w:rsid w:val="003A7F4C"/>
    <w:rsid w:val="003B0216"/>
    <w:rsid w:val="003B02C1"/>
    <w:rsid w:val="003B061C"/>
    <w:rsid w:val="003B1A87"/>
    <w:rsid w:val="003B1A9E"/>
    <w:rsid w:val="003B1EF7"/>
    <w:rsid w:val="003B21A5"/>
    <w:rsid w:val="003B27B5"/>
    <w:rsid w:val="003B32B1"/>
    <w:rsid w:val="003B371C"/>
    <w:rsid w:val="003B3CD7"/>
    <w:rsid w:val="003B3CF9"/>
    <w:rsid w:val="003B4691"/>
    <w:rsid w:val="003B58B3"/>
    <w:rsid w:val="003B5B7F"/>
    <w:rsid w:val="003B5BA3"/>
    <w:rsid w:val="003B63C3"/>
    <w:rsid w:val="003B67C2"/>
    <w:rsid w:val="003B6833"/>
    <w:rsid w:val="003B7278"/>
    <w:rsid w:val="003B75F4"/>
    <w:rsid w:val="003B78DD"/>
    <w:rsid w:val="003C089F"/>
    <w:rsid w:val="003C0F2E"/>
    <w:rsid w:val="003C1CF8"/>
    <w:rsid w:val="003C1D33"/>
    <w:rsid w:val="003C255F"/>
    <w:rsid w:val="003C3C71"/>
    <w:rsid w:val="003C3DEC"/>
    <w:rsid w:val="003C436D"/>
    <w:rsid w:val="003C441A"/>
    <w:rsid w:val="003C5224"/>
    <w:rsid w:val="003C53F6"/>
    <w:rsid w:val="003C5AC6"/>
    <w:rsid w:val="003C63B0"/>
    <w:rsid w:val="003C73F2"/>
    <w:rsid w:val="003C7B06"/>
    <w:rsid w:val="003C7F06"/>
    <w:rsid w:val="003D078F"/>
    <w:rsid w:val="003D0913"/>
    <w:rsid w:val="003D0968"/>
    <w:rsid w:val="003D1CA0"/>
    <w:rsid w:val="003D2872"/>
    <w:rsid w:val="003D3698"/>
    <w:rsid w:val="003D38FF"/>
    <w:rsid w:val="003D3B8D"/>
    <w:rsid w:val="003D4924"/>
    <w:rsid w:val="003D4F06"/>
    <w:rsid w:val="003D4F17"/>
    <w:rsid w:val="003D5036"/>
    <w:rsid w:val="003D5BD8"/>
    <w:rsid w:val="003D6D73"/>
    <w:rsid w:val="003D7B9B"/>
    <w:rsid w:val="003D7E79"/>
    <w:rsid w:val="003E0D66"/>
    <w:rsid w:val="003E3604"/>
    <w:rsid w:val="003E3FB8"/>
    <w:rsid w:val="003E4B51"/>
    <w:rsid w:val="003E4FAF"/>
    <w:rsid w:val="003E64AD"/>
    <w:rsid w:val="003E6CC9"/>
    <w:rsid w:val="003E71B2"/>
    <w:rsid w:val="003E7D06"/>
    <w:rsid w:val="003E7F15"/>
    <w:rsid w:val="003F0EBA"/>
    <w:rsid w:val="003F1428"/>
    <w:rsid w:val="003F191E"/>
    <w:rsid w:val="003F19A9"/>
    <w:rsid w:val="003F19D2"/>
    <w:rsid w:val="003F1D76"/>
    <w:rsid w:val="003F26EC"/>
    <w:rsid w:val="003F27D5"/>
    <w:rsid w:val="003F29E2"/>
    <w:rsid w:val="003F3A5E"/>
    <w:rsid w:val="003F3B76"/>
    <w:rsid w:val="003F48E8"/>
    <w:rsid w:val="003F5263"/>
    <w:rsid w:val="003F67C8"/>
    <w:rsid w:val="003F706D"/>
    <w:rsid w:val="00400199"/>
    <w:rsid w:val="00401048"/>
    <w:rsid w:val="004021C3"/>
    <w:rsid w:val="00402C27"/>
    <w:rsid w:val="00402D42"/>
    <w:rsid w:val="00403682"/>
    <w:rsid w:val="0040368F"/>
    <w:rsid w:val="00403B47"/>
    <w:rsid w:val="00404340"/>
    <w:rsid w:val="00405055"/>
    <w:rsid w:val="004050BC"/>
    <w:rsid w:val="00405161"/>
    <w:rsid w:val="00405535"/>
    <w:rsid w:val="00405575"/>
    <w:rsid w:val="00406A94"/>
    <w:rsid w:val="00406E26"/>
    <w:rsid w:val="004076AA"/>
    <w:rsid w:val="00407819"/>
    <w:rsid w:val="00407E63"/>
    <w:rsid w:val="0041115D"/>
    <w:rsid w:val="00411B79"/>
    <w:rsid w:val="00411D70"/>
    <w:rsid w:val="00412A9B"/>
    <w:rsid w:val="00412B29"/>
    <w:rsid w:val="004143D6"/>
    <w:rsid w:val="00414C21"/>
    <w:rsid w:val="004152D5"/>
    <w:rsid w:val="00415D17"/>
    <w:rsid w:val="00416CCA"/>
    <w:rsid w:val="00417A82"/>
    <w:rsid w:val="00417C0A"/>
    <w:rsid w:val="00420173"/>
    <w:rsid w:val="004202E5"/>
    <w:rsid w:val="004225FA"/>
    <w:rsid w:val="00422CC1"/>
    <w:rsid w:val="00423828"/>
    <w:rsid w:val="004239A6"/>
    <w:rsid w:val="00423DDC"/>
    <w:rsid w:val="004243CD"/>
    <w:rsid w:val="0042445D"/>
    <w:rsid w:val="00424626"/>
    <w:rsid w:val="00424B5E"/>
    <w:rsid w:val="00424B61"/>
    <w:rsid w:val="00424BAD"/>
    <w:rsid w:val="004267D9"/>
    <w:rsid w:val="00426F23"/>
    <w:rsid w:val="00427719"/>
    <w:rsid w:val="00427816"/>
    <w:rsid w:val="00427C22"/>
    <w:rsid w:val="00430151"/>
    <w:rsid w:val="004301C6"/>
    <w:rsid w:val="00430259"/>
    <w:rsid w:val="00430303"/>
    <w:rsid w:val="00430492"/>
    <w:rsid w:val="00430782"/>
    <w:rsid w:val="00430A47"/>
    <w:rsid w:val="00430FE5"/>
    <w:rsid w:val="0043114A"/>
    <w:rsid w:val="0043137F"/>
    <w:rsid w:val="0043257B"/>
    <w:rsid w:val="00433471"/>
    <w:rsid w:val="00433652"/>
    <w:rsid w:val="00433D3F"/>
    <w:rsid w:val="00433DDD"/>
    <w:rsid w:val="00433DED"/>
    <w:rsid w:val="004344C1"/>
    <w:rsid w:val="00434CDA"/>
    <w:rsid w:val="00435337"/>
    <w:rsid w:val="0043621D"/>
    <w:rsid w:val="0043671F"/>
    <w:rsid w:val="004370A8"/>
    <w:rsid w:val="0043736A"/>
    <w:rsid w:val="00437DB0"/>
    <w:rsid w:val="00440261"/>
    <w:rsid w:val="00441158"/>
    <w:rsid w:val="00441797"/>
    <w:rsid w:val="004418BA"/>
    <w:rsid w:val="004424FB"/>
    <w:rsid w:val="00443828"/>
    <w:rsid w:val="00443D18"/>
    <w:rsid w:val="00443FE0"/>
    <w:rsid w:val="0044490B"/>
    <w:rsid w:val="0044592C"/>
    <w:rsid w:val="00446637"/>
    <w:rsid w:val="00446DD8"/>
    <w:rsid w:val="004471B8"/>
    <w:rsid w:val="004479E5"/>
    <w:rsid w:val="00447B7F"/>
    <w:rsid w:val="00450A11"/>
    <w:rsid w:val="0045147F"/>
    <w:rsid w:val="0045184D"/>
    <w:rsid w:val="00451D3A"/>
    <w:rsid w:val="00452624"/>
    <w:rsid w:val="00452864"/>
    <w:rsid w:val="00452A41"/>
    <w:rsid w:val="004536CD"/>
    <w:rsid w:val="00453C3F"/>
    <w:rsid w:val="00453DDB"/>
    <w:rsid w:val="00455381"/>
    <w:rsid w:val="004553E6"/>
    <w:rsid w:val="00456066"/>
    <w:rsid w:val="004568F7"/>
    <w:rsid w:val="00456965"/>
    <w:rsid w:val="00456C4B"/>
    <w:rsid w:val="0045744F"/>
    <w:rsid w:val="004575CC"/>
    <w:rsid w:val="004577BF"/>
    <w:rsid w:val="00457969"/>
    <w:rsid w:val="00460690"/>
    <w:rsid w:val="0046076F"/>
    <w:rsid w:val="004607F9"/>
    <w:rsid w:val="00460B4E"/>
    <w:rsid w:val="004614BF"/>
    <w:rsid w:val="00461F4E"/>
    <w:rsid w:val="004621CE"/>
    <w:rsid w:val="00462361"/>
    <w:rsid w:val="00462E64"/>
    <w:rsid w:val="00463BCA"/>
    <w:rsid w:val="0046420D"/>
    <w:rsid w:val="00464758"/>
    <w:rsid w:val="00464EF0"/>
    <w:rsid w:val="004653F5"/>
    <w:rsid w:val="00465E05"/>
    <w:rsid w:val="00465F13"/>
    <w:rsid w:val="004660BF"/>
    <w:rsid w:val="004662A6"/>
    <w:rsid w:val="00466A0D"/>
    <w:rsid w:val="00466F92"/>
    <w:rsid w:val="0046735D"/>
    <w:rsid w:val="004675AD"/>
    <w:rsid w:val="00467FDD"/>
    <w:rsid w:val="00470A46"/>
    <w:rsid w:val="004714E7"/>
    <w:rsid w:val="004719C5"/>
    <w:rsid w:val="004719ED"/>
    <w:rsid w:val="00471C50"/>
    <w:rsid w:val="00471CA7"/>
    <w:rsid w:val="00472BB6"/>
    <w:rsid w:val="00472BF4"/>
    <w:rsid w:val="00472E5E"/>
    <w:rsid w:val="00472F18"/>
    <w:rsid w:val="00473C0E"/>
    <w:rsid w:val="00473CCC"/>
    <w:rsid w:val="004743E6"/>
    <w:rsid w:val="00474ECE"/>
    <w:rsid w:val="004757E5"/>
    <w:rsid w:val="0047591A"/>
    <w:rsid w:val="00475C50"/>
    <w:rsid w:val="00475F77"/>
    <w:rsid w:val="004761CF"/>
    <w:rsid w:val="00476CA5"/>
    <w:rsid w:val="00476CF4"/>
    <w:rsid w:val="00477F26"/>
    <w:rsid w:val="00480879"/>
    <w:rsid w:val="00481897"/>
    <w:rsid w:val="004829E0"/>
    <w:rsid w:val="00482C17"/>
    <w:rsid w:val="004833D3"/>
    <w:rsid w:val="00483F55"/>
    <w:rsid w:val="00483FEE"/>
    <w:rsid w:val="0048457C"/>
    <w:rsid w:val="004866A0"/>
    <w:rsid w:val="00486717"/>
    <w:rsid w:val="004875AD"/>
    <w:rsid w:val="0049010B"/>
    <w:rsid w:val="0049091E"/>
    <w:rsid w:val="00490A1A"/>
    <w:rsid w:val="00490CD9"/>
    <w:rsid w:val="00492FDF"/>
    <w:rsid w:val="0049354F"/>
    <w:rsid w:val="00493A68"/>
    <w:rsid w:val="004941AD"/>
    <w:rsid w:val="00494C1B"/>
    <w:rsid w:val="00494D03"/>
    <w:rsid w:val="0049586D"/>
    <w:rsid w:val="00495CFA"/>
    <w:rsid w:val="00495EA9"/>
    <w:rsid w:val="00496725"/>
    <w:rsid w:val="00496726"/>
    <w:rsid w:val="00496F73"/>
    <w:rsid w:val="004978AE"/>
    <w:rsid w:val="00497E51"/>
    <w:rsid w:val="004A10B9"/>
    <w:rsid w:val="004A136B"/>
    <w:rsid w:val="004A1DA3"/>
    <w:rsid w:val="004A209E"/>
    <w:rsid w:val="004A2907"/>
    <w:rsid w:val="004A2F50"/>
    <w:rsid w:val="004A319C"/>
    <w:rsid w:val="004A324C"/>
    <w:rsid w:val="004A35F3"/>
    <w:rsid w:val="004A4243"/>
    <w:rsid w:val="004A44AB"/>
    <w:rsid w:val="004A52E7"/>
    <w:rsid w:val="004A59D0"/>
    <w:rsid w:val="004A5CB9"/>
    <w:rsid w:val="004A79E8"/>
    <w:rsid w:val="004B0080"/>
    <w:rsid w:val="004B0475"/>
    <w:rsid w:val="004B0B46"/>
    <w:rsid w:val="004B15C4"/>
    <w:rsid w:val="004B167A"/>
    <w:rsid w:val="004B1A14"/>
    <w:rsid w:val="004B279D"/>
    <w:rsid w:val="004B2974"/>
    <w:rsid w:val="004B2CA5"/>
    <w:rsid w:val="004B322A"/>
    <w:rsid w:val="004B33BD"/>
    <w:rsid w:val="004B3401"/>
    <w:rsid w:val="004B3AC5"/>
    <w:rsid w:val="004B437A"/>
    <w:rsid w:val="004B4880"/>
    <w:rsid w:val="004B5340"/>
    <w:rsid w:val="004B5611"/>
    <w:rsid w:val="004B5A05"/>
    <w:rsid w:val="004B6477"/>
    <w:rsid w:val="004B6656"/>
    <w:rsid w:val="004B7087"/>
    <w:rsid w:val="004B75C5"/>
    <w:rsid w:val="004B7928"/>
    <w:rsid w:val="004B79A1"/>
    <w:rsid w:val="004B7AFA"/>
    <w:rsid w:val="004C0691"/>
    <w:rsid w:val="004C10A4"/>
    <w:rsid w:val="004C12AB"/>
    <w:rsid w:val="004C2484"/>
    <w:rsid w:val="004C38D5"/>
    <w:rsid w:val="004C3D95"/>
    <w:rsid w:val="004C3DEC"/>
    <w:rsid w:val="004C3F3A"/>
    <w:rsid w:val="004C403C"/>
    <w:rsid w:val="004C4852"/>
    <w:rsid w:val="004C4C09"/>
    <w:rsid w:val="004C5943"/>
    <w:rsid w:val="004C5B32"/>
    <w:rsid w:val="004C5DA2"/>
    <w:rsid w:val="004C607D"/>
    <w:rsid w:val="004C618C"/>
    <w:rsid w:val="004C620D"/>
    <w:rsid w:val="004C637A"/>
    <w:rsid w:val="004C6B62"/>
    <w:rsid w:val="004C7333"/>
    <w:rsid w:val="004C7915"/>
    <w:rsid w:val="004C7997"/>
    <w:rsid w:val="004C7ECA"/>
    <w:rsid w:val="004D05E0"/>
    <w:rsid w:val="004D0609"/>
    <w:rsid w:val="004D0A5A"/>
    <w:rsid w:val="004D115E"/>
    <w:rsid w:val="004D1539"/>
    <w:rsid w:val="004D16F9"/>
    <w:rsid w:val="004D1BB9"/>
    <w:rsid w:val="004D20E7"/>
    <w:rsid w:val="004D3115"/>
    <w:rsid w:val="004D38A7"/>
    <w:rsid w:val="004D3D9D"/>
    <w:rsid w:val="004D45C4"/>
    <w:rsid w:val="004D465D"/>
    <w:rsid w:val="004D4DEC"/>
    <w:rsid w:val="004D4EB2"/>
    <w:rsid w:val="004D5C23"/>
    <w:rsid w:val="004D6111"/>
    <w:rsid w:val="004D61F1"/>
    <w:rsid w:val="004D6DE8"/>
    <w:rsid w:val="004D7302"/>
    <w:rsid w:val="004D7F85"/>
    <w:rsid w:val="004E0107"/>
    <w:rsid w:val="004E042E"/>
    <w:rsid w:val="004E1178"/>
    <w:rsid w:val="004E11C5"/>
    <w:rsid w:val="004E23CF"/>
    <w:rsid w:val="004E2859"/>
    <w:rsid w:val="004E3369"/>
    <w:rsid w:val="004E4A67"/>
    <w:rsid w:val="004E4DB8"/>
    <w:rsid w:val="004E5A17"/>
    <w:rsid w:val="004E62A7"/>
    <w:rsid w:val="004E6408"/>
    <w:rsid w:val="004E6489"/>
    <w:rsid w:val="004E6DEE"/>
    <w:rsid w:val="004E72D3"/>
    <w:rsid w:val="004E736F"/>
    <w:rsid w:val="004E7520"/>
    <w:rsid w:val="004E789E"/>
    <w:rsid w:val="004F0829"/>
    <w:rsid w:val="004F0B28"/>
    <w:rsid w:val="004F0F67"/>
    <w:rsid w:val="004F1C66"/>
    <w:rsid w:val="004F204D"/>
    <w:rsid w:val="004F2376"/>
    <w:rsid w:val="004F2A4D"/>
    <w:rsid w:val="004F35FD"/>
    <w:rsid w:val="004F3A87"/>
    <w:rsid w:val="004F3D6D"/>
    <w:rsid w:val="004F3FDB"/>
    <w:rsid w:val="004F460A"/>
    <w:rsid w:val="004F4D8E"/>
    <w:rsid w:val="004F5A66"/>
    <w:rsid w:val="0050041B"/>
    <w:rsid w:val="005008B7"/>
    <w:rsid w:val="00500F0E"/>
    <w:rsid w:val="00501CDD"/>
    <w:rsid w:val="00501D85"/>
    <w:rsid w:val="00501DC1"/>
    <w:rsid w:val="00501E04"/>
    <w:rsid w:val="00501E93"/>
    <w:rsid w:val="00503304"/>
    <w:rsid w:val="005035E2"/>
    <w:rsid w:val="00503808"/>
    <w:rsid w:val="0050561B"/>
    <w:rsid w:val="005056CF"/>
    <w:rsid w:val="005062DA"/>
    <w:rsid w:val="005062F7"/>
    <w:rsid w:val="00506BB1"/>
    <w:rsid w:val="005070B2"/>
    <w:rsid w:val="00507648"/>
    <w:rsid w:val="00507B64"/>
    <w:rsid w:val="00507C32"/>
    <w:rsid w:val="00507F68"/>
    <w:rsid w:val="0051039A"/>
    <w:rsid w:val="00510432"/>
    <w:rsid w:val="00510949"/>
    <w:rsid w:val="00511225"/>
    <w:rsid w:val="00511422"/>
    <w:rsid w:val="00511964"/>
    <w:rsid w:val="00511CEC"/>
    <w:rsid w:val="00512900"/>
    <w:rsid w:val="00513772"/>
    <w:rsid w:val="005137D5"/>
    <w:rsid w:val="00513F52"/>
    <w:rsid w:val="0051490C"/>
    <w:rsid w:val="00514BDB"/>
    <w:rsid w:val="00515D60"/>
    <w:rsid w:val="005167F9"/>
    <w:rsid w:val="0051739E"/>
    <w:rsid w:val="0051742F"/>
    <w:rsid w:val="005177FD"/>
    <w:rsid w:val="00517A06"/>
    <w:rsid w:val="005201F8"/>
    <w:rsid w:val="00520334"/>
    <w:rsid w:val="0052092F"/>
    <w:rsid w:val="00520A31"/>
    <w:rsid w:val="0052152C"/>
    <w:rsid w:val="00521DA2"/>
    <w:rsid w:val="00522691"/>
    <w:rsid w:val="00522D5D"/>
    <w:rsid w:val="00522F37"/>
    <w:rsid w:val="005242E1"/>
    <w:rsid w:val="00524666"/>
    <w:rsid w:val="0052482C"/>
    <w:rsid w:val="00525820"/>
    <w:rsid w:val="00525B83"/>
    <w:rsid w:val="00526534"/>
    <w:rsid w:val="00526955"/>
    <w:rsid w:val="005270BD"/>
    <w:rsid w:val="005270C8"/>
    <w:rsid w:val="00527261"/>
    <w:rsid w:val="00527C4D"/>
    <w:rsid w:val="00527DCE"/>
    <w:rsid w:val="00527E61"/>
    <w:rsid w:val="00530275"/>
    <w:rsid w:val="0053047C"/>
    <w:rsid w:val="005304AF"/>
    <w:rsid w:val="00530A67"/>
    <w:rsid w:val="00530B4B"/>
    <w:rsid w:val="005319D8"/>
    <w:rsid w:val="00531E58"/>
    <w:rsid w:val="00532537"/>
    <w:rsid w:val="00533250"/>
    <w:rsid w:val="00533326"/>
    <w:rsid w:val="00533330"/>
    <w:rsid w:val="0053364D"/>
    <w:rsid w:val="00533669"/>
    <w:rsid w:val="005340CC"/>
    <w:rsid w:val="00534F9C"/>
    <w:rsid w:val="00535792"/>
    <w:rsid w:val="00536675"/>
    <w:rsid w:val="00536F1D"/>
    <w:rsid w:val="00540000"/>
    <w:rsid w:val="00540015"/>
    <w:rsid w:val="00540750"/>
    <w:rsid w:val="00540BAE"/>
    <w:rsid w:val="00541B2D"/>
    <w:rsid w:val="005420E2"/>
    <w:rsid w:val="00542363"/>
    <w:rsid w:val="00542D78"/>
    <w:rsid w:val="0054303E"/>
    <w:rsid w:val="005430E3"/>
    <w:rsid w:val="00543210"/>
    <w:rsid w:val="00543781"/>
    <w:rsid w:val="005438C2"/>
    <w:rsid w:val="00543A31"/>
    <w:rsid w:val="00543D4F"/>
    <w:rsid w:val="00543FEC"/>
    <w:rsid w:val="00543FF2"/>
    <w:rsid w:val="0054404E"/>
    <w:rsid w:val="00545F53"/>
    <w:rsid w:val="005461C0"/>
    <w:rsid w:val="005463D3"/>
    <w:rsid w:val="005470B6"/>
    <w:rsid w:val="00551526"/>
    <w:rsid w:val="0055224E"/>
    <w:rsid w:val="005522B6"/>
    <w:rsid w:val="00552548"/>
    <w:rsid w:val="0055283C"/>
    <w:rsid w:val="00552979"/>
    <w:rsid w:val="00553474"/>
    <w:rsid w:val="0055403C"/>
    <w:rsid w:val="00556231"/>
    <w:rsid w:val="005569C6"/>
    <w:rsid w:val="00556A3F"/>
    <w:rsid w:val="00556BF2"/>
    <w:rsid w:val="00556E9B"/>
    <w:rsid w:val="00556FA9"/>
    <w:rsid w:val="00557935"/>
    <w:rsid w:val="00560BB7"/>
    <w:rsid w:val="00561612"/>
    <w:rsid w:val="005627AF"/>
    <w:rsid w:val="00563C05"/>
    <w:rsid w:val="00564FC4"/>
    <w:rsid w:val="00565283"/>
    <w:rsid w:val="005652EA"/>
    <w:rsid w:val="0056565A"/>
    <w:rsid w:val="00565860"/>
    <w:rsid w:val="00565893"/>
    <w:rsid w:val="00565F83"/>
    <w:rsid w:val="0056661F"/>
    <w:rsid w:val="00566A99"/>
    <w:rsid w:val="00566E7E"/>
    <w:rsid w:val="00570EED"/>
    <w:rsid w:val="005716DB"/>
    <w:rsid w:val="00571791"/>
    <w:rsid w:val="00571C71"/>
    <w:rsid w:val="00571F0F"/>
    <w:rsid w:val="00572A5D"/>
    <w:rsid w:val="00573F3E"/>
    <w:rsid w:val="00574B45"/>
    <w:rsid w:val="00574C42"/>
    <w:rsid w:val="0057548B"/>
    <w:rsid w:val="00575597"/>
    <w:rsid w:val="00575DDF"/>
    <w:rsid w:val="0057645C"/>
    <w:rsid w:val="00576C25"/>
    <w:rsid w:val="00576CCB"/>
    <w:rsid w:val="00576E10"/>
    <w:rsid w:val="00576F1D"/>
    <w:rsid w:val="00577EE6"/>
    <w:rsid w:val="00580046"/>
    <w:rsid w:val="00580B59"/>
    <w:rsid w:val="0058310D"/>
    <w:rsid w:val="00583D6A"/>
    <w:rsid w:val="005847D1"/>
    <w:rsid w:val="0058491C"/>
    <w:rsid w:val="00585212"/>
    <w:rsid w:val="00585660"/>
    <w:rsid w:val="00585AFD"/>
    <w:rsid w:val="00585C98"/>
    <w:rsid w:val="00585D4B"/>
    <w:rsid w:val="00585F2A"/>
    <w:rsid w:val="005869C5"/>
    <w:rsid w:val="00586A46"/>
    <w:rsid w:val="00586C1B"/>
    <w:rsid w:val="0058758A"/>
    <w:rsid w:val="0059018A"/>
    <w:rsid w:val="005901A9"/>
    <w:rsid w:val="00590F1A"/>
    <w:rsid w:val="00591329"/>
    <w:rsid w:val="005917A6"/>
    <w:rsid w:val="00591EB2"/>
    <w:rsid w:val="005925C9"/>
    <w:rsid w:val="00593DD5"/>
    <w:rsid w:val="0059440D"/>
    <w:rsid w:val="005955B1"/>
    <w:rsid w:val="0059567B"/>
    <w:rsid w:val="00595AAA"/>
    <w:rsid w:val="00596C82"/>
    <w:rsid w:val="00596F84"/>
    <w:rsid w:val="0059764B"/>
    <w:rsid w:val="00597732"/>
    <w:rsid w:val="00597E73"/>
    <w:rsid w:val="005A05BD"/>
    <w:rsid w:val="005A0724"/>
    <w:rsid w:val="005A0D9B"/>
    <w:rsid w:val="005A1119"/>
    <w:rsid w:val="005A16C2"/>
    <w:rsid w:val="005A1C7D"/>
    <w:rsid w:val="005A2698"/>
    <w:rsid w:val="005A2EAE"/>
    <w:rsid w:val="005A3009"/>
    <w:rsid w:val="005A33BB"/>
    <w:rsid w:val="005A3F7D"/>
    <w:rsid w:val="005A475C"/>
    <w:rsid w:val="005A4FF0"/>
    <w:rsid w:val="005A5607"/>
    <w:rsid w:val="005A643A"/>
    <w:rsid w:val="005A697B"/>
    <w:rsid w:val="005A762C"/>
    <w:rsid w:val="005B043D"/>
    <w:rsid w:val="005B0BEA"/>
    <w:rsid w:val="005B1701"/>
    <w:rsid w:val="005B1A64"/>
    <w:rsid w:val="005B1B0D"/>
    <w:rsid w:val="005B1CB1"/>
    <w:rsid w:val="005B1E6E"/>
    <w:rsid w:val="005B2A2F"/>
    <w:rsid w:val="005B307B"/>
    <w:rsid w:val="005B31FE"/>
    <w:rsid w:val="005B3294"/>
    <w:rsid w:val="005B3721"/>
    <w:rsid w:val="005B3B01"/>
    <w:rsid w:val="005B40AC"/>
    <w:rsid w:val="005B456E"/>
    <w:rsid w:val="005B46FB"/>
    <w:rsid w:val="005B4B0D"/>
    <w:rsid w:val="005B4B2D"/>
    <w:rsid w:val="005B51F2"/>
    <w:rsid w:val="005B558E"/>
    <w:rsid w:val="005B5672"/>
    <w:rsid w:val="005B59A7"/>
    <w:rsid w:val="005B5B46"/>
    <w:rsid w:val="005B5ECC"/>
    <w:rsid w:val="005B62E4"/>
    <w:rsid w:val="005B65CF"/>
    <w:rsid w:val="005B663C"/>
    <w:rsid w:val="005B6D0D"/>
    <w:rsid w:val="005B70D6"/>
    <w:rsid w:val="005B7537"/>
    <w:rsid w:val="005B7770"/>
    <w:rsid w:val="005C007F"/>
    <w:rsid w:val="005C0510"/>
    <w:rsid w:val="005C0B04"/>
    <w:rsid w:val="005C0C7F"/>
    <w:rsid w:val="005C0EB3"/>
    <w:rsid w:val="005C0F83"/>
    <w:rsid w:val="005C12BB"/>
    <w:rsid w:val="005C1C65"/>
    <w:rsid w:val="005C202E"/>
    <w:rsid w:val="005C2437"/>
    <w:rsid w:val="005C30AE"/>
    <w:rsid w:val="005C323C"/>
    <w:rsid w:val="005C3248"/>
    <w:rsid w:val="005C3363"/>
    <w:rsid w:val="005C3637"/>
    <w:rsid w:val="005C3E37"/>
    <w:rsid w:val="005C4009"/>
    <w:rsid w:val="005C44DA"/>
    <w:rsid w:val="005C45A7"/>
    <w:rsid w:val="005C4665"/>
    <w:rsid w:val="005C4ACE"/>
    <w:rsid w:val="005C519F"/>
    <w:rsid w:val="005C5305"/>
    <w:rsid w:val="005C5980"/>
    <w:rsid w:val="005C64F9"/>
    <w:rsid w:val="005C6780"/>
    <w:rsid w:val="005C67E6"/>
    <w:rsid w:val="005C68A5"/>
    <w:rsid w:val="005C6C53"/>
    <w:rsid w:val="005C6D5A"/>
    <w:rsid w:val="005C6DE8"/>
    <w:rsid w:val="005C7133"/>
    <w:rsid w:val="005C7510"/>
    <w:rsid w:val="005C7BFB"/>
    <w:rsid w:val="005D063B"/>
    <w:rsid w:val="005D0BA3"/>
    <w:rsid w:val="005D0BE0"/>
    <w:rsid w:val="005D14B2"/>
    <w:rsid w:val="005D2E1C"/>
    <w:rsid w:val="005D3633"/>
    <w:rsid w:val="005D3CDA"/>
    <w:rsid w:val="005D417B"/>
    <w:rsid w:val="005D446D"/>
    <w:rsid w:val="005D51BF"/>
    <w:rsid w:val="005D5D7F"/>
    <w:rsid w:val="005D68D5"/>
    <w:rsid w:val="005D6C88"/>
    <w:rsid w:val="005D7258"/>
    <w:rsid w:val="005D7E14"/>
    <w:rsid w:val="005E178F"/>
    <w:rsid w:val="005E21A2"/>
    <w:rsid w:val="005E40D8"/>
    <w:rsid w:val="005E4972"/>
    <w:rsid w:val="005E4F8A"/>
    <w:rsid w:val="005E587F"/>
    <w:rsid w:val="005E6329"/>
    <w:rsid w:val="005E65D4"/>
    <w:rsid w:val="005E6AC2"/>
    <w:rsid w:val="005E6D10"/>
    <w:rsid w:val="005E70CE"/>
    <w:rsid w:val="005E767D"/>
    <w:rsid w:val="005F088B"/>
    <w:rsid w:val="005F15CD"/>
    <w:rsid w:val="005F1B3F"/>
    <w:rsid w:val="005F28A9"/>
    <w:rsid w:val="005F2D34"/>
    <w:rsid w:val="005F2EA3"/>
    <w:rsid w:val="005F2F89"/>
    <w:rsid w:val="005F3883"/>
    <w:rsid w:val="005F485E"/>
    <w:rsid w:val="005F4C4C"/>
    <w:rsid w:val="005F4DCB"/>
    <w:rsid w:val="005F5365"/>
    <w:rsid w:val="005F5F48"/>
    <w:rsid w:val="005F643E"/>
    <w:rsid w:val="005F650D"/>
    <w:rsid w:val="005F6FC9"/>
    <w:rsid w:val="005F7851"/>
    <w:rsid w:val="005F7883"/>
    <w:rsid w:val="005F78A0"/>
    <w:rsid w:val="005F78F7"/>
    <w:rsid w:val="005F7E12"/>
    <w:rsid w:val="00600342"/>
    <w:rsid w:val="00601015"/>
    <w:rsid w:val="00601229"/>
    <w:rsid w:val="00602024"/>
    <w:rsid w:val="00602331"/>
    <w:rsid w:val="00602F04"/>
    <w:rsid w:val="006036B2"/>
    <w:rsid w:val="00603F44"/>
    <w:rsid w:val="0060409D"/>
    <w:rsid w:val="006044DC"/>
    <w:rsid w:val="00605205"/>
    <w:rsid w:val="006058EC"/>
    <w:rsid w:val="0060596B"/>
    <w:rsid w:val="0060621D"/>
    <w:rsid w:val="006065E5"/>
    <w:rsid w:val="00606DE6"/>
    <w:rsid w:val="006071FC"/>
    <w:rsid w:val="006077A6"/>
    <w:rsid w:val="006078A4"/>
    <w:rsid w:val="00607BCB"/>
    <w:rsid w:val="006101C4"/>
    <w:rsid w:val="00610495"/>
    <w:rsid w:val="00610AC0"/>
    <w:rsid w:val="00610AFE"/>
    <w:rsid w:val="00610D31"/>
    <w:rsid w:val="00611A40"/>
    <w:rsid w:val="00611B31"/>
    <w:rsid w:val="006121D1"/>
    <w:rsid w:val="00613CD1"/>
    <w:rsid w:val="00614DC0"/>
    <w:rsid w:val="006150A4"/>
    <w:rsid w:val="0061554B"/>
    <w:rsid w:val="006157E4"/>
    <w:rsid w:val="006158E1"/>
    <w:rsid w:val="00616FB5"/>
    <w:rsid w:val="0061706B"/>
    <w:rsid w:val="0061793F"/>
    <w:rsid w:val="00617A83"/>
    <w:rsid w:val="00617ACE"/>
    <w:rsid w:val="00620684"/>
    <w:rsid w:val="006206C9"/>
    <w:rsid w:val="006206D9"/>
    <w:rsid w:val="00621633"/>
    <w:rsid w:val="00621845"/>
    <w:rsid w:val="00621917"/>
    <w:rsid w:val="006221FD"/>
    <w:rsid w:val="00622937"/>
    <w:rsid w:val="00622D0B"/>
    <w:rsid w:val="00623015"/>
    <w:rsid w:val="00625107"/>
    <w:rsid w:val="0062513F"/>
    <w:rsid w:val="00625494"/>
    <w:rsid w:val="00625C7B"/>
    <w:rsid w:val="00625E1C"/>
    <w:rsid w:val="00626558"/>
    <w:rsid w:val="00626774"/>
    <w:rsid w:val="00626780"/>
    <w:rsid w:val="00626A97"/>
    <w:rsid w:val="00626F68"/>
    <w:rsid w:val="00627E08"/>
    <w:rsid w:val="00630081"/>
    <w:rsid w:val="006304D5"/>
    <w:rsid w:val="0063121F"/>
    <w:rsid w:val="0063175A"/>
    <w:rsid w:val="006320D5"/>
    <w:rsid w:val="0063263B"/>
    <w:rsid w:val="00632A2B"/>
    <w:rsid w:val="00633A33"/>
    <w:rsid w:val="006343CD"/>
    <w:rsid w:val="00635301"/>
    <w:rsid w:val="0063574C"/>
    <w:rsid w:val="00635C2A"/>
    <w:rsid w:val="00635FEC"/>
    <w:rsid w:val="0063694F"/>
    <w:rsid w:val="00637679"/>
    <w:rsid w:val="006376FE"/>
    <w:rsid w:val="00637B00"/>
    <w:rsid w:val="00640A49"/>
    <w:rsid w:val="00640B22"/>
    <w:rsid w:val="00640E47"/>
    <w:rsid w:val="00641E49"/>
    <w:rsid w:val="006422FD"/>
    <w:rsid w:val="00642A68"/>
    <w:rsid w:val="00642D41"/>
    <w:rsid w:val="00643488"/>
    <w:rsid w:val="0064349B"/>
    <w:rsid w:val="006435FD"/>
    <w:rsid w:val="00643655"/>
    <w:rsid w:val="00643E5F"/>
    <w:rsid w:val="006444A0"/>
    <w:rsid w:val="006445BB"/>
    <w:rsid w:val="00644BC1"/>
    <w:rsid w:val="00644D3E"/>
    <w:rsid w:val="006452A1"/>
    <w:rsid w:val="006452C5"/>
    <w:rsid w:val="00645375"/>
    <w:rsid w:val="00645977"/>
    <w:rsid w:val="00645DAB"/>
    <w:rsid w:val="00645E8F"/>
    <w:rsid w:val="00646362"/>
    <w:rsid w:val="00646463"/>
    <w:rsid w:val="00646756"/>
    <w:rsid w:val="00647998"/>
    <w:rsid w:val="006479E3"/>
    <w:rsid w:val="00650298"/>
    <w:rsid w:val="00650768"/>
    <w:rsid w:val="00650EA2"/>
    <w:rsid w:val="00651209"/>
    <w:rsid w:val="00651232"/>
    <w:rsid w:val="00651301"/>
    <w:rsid w:val="00651831"/>
    <w:rsid w:val="00651C8A"/>
    <w:rsid w:val="006520D2"/>
    <w:rsid w:val="00652989"/>
    <w:rsid w:val="006540AB"/>
    <w:rsid w:val="00654499"/>
    <w:rsid w:val="00654B49"/>
    <w:rsid w:val="00654FED"/>
    <w:rsid w:val="0065586D"/>
    <w:rsid w:val="0065596A"/>
    <w:rsid w:val="00655F66"/>
    <w:rsid w:val="006575D5"/>
    <w:rsid w:val="00657846"/>
    <w:rsid w:val="006602DD"/>
    <w:rsid w:val="0066140D"/>
    <w:rsid w:val="00661544"/>
    <w:rsid w:val="0066226A"/>
    <w:rsid w:val="00662F30"/>
    <w:rsid w:val="00663112"/>
    <w:rsid w:val="006631E9"/>
    <w:rsid w:val="0066377C"/>
    <w:rsid w:val="00663D54"/>
    <w:rsid w:val="00663FC5"/>
    <w:rsid w:val="00664AF6"/>
    <w:rsid w:val="00665616"/>
    <w:rsid w:val="00665A6C"/>
    <w:rsid w:val="00665AA4"/>
    <w:rsid w:val="00665B68"/>
    <w:rsid w:val="00666A29"/>
    <w:rsid w:val="00667C44"/>
    <w:rsid w:val="00667C80"/>
    <w:rsid w:val="00667CF3"/>
    <w:rsid w:val="00670654"/>
    <w:rsid w:val="00670AF8"/>
    <w:rsid w:val="00670F61"/>
    <w:rsid w:val="00670F77"/>
    <w:rsid w:val="0067113B"/>
    <w:rsid w:val="0067182E"/>
    <w:rsid w:val="00673D50"/>
    <w:rsid w:val="00674170"/>
    <w:rsid w:val="00674395"/>
    <w:rsid w:val="006744A2"/>
    <w:rsid w:val="00674D2A"/>
    <w:rsid w:val="0067500E"/>
    <w:rsid w:val="006765C5"/>
    <w:rsid w:val="00676A12"/>
    <w:rsid w:val="00676F79"/>
    <w:rsid w:val="00680446"/>
    <w:rsid w:val="00680678"/>
    <w:rsid w:val="00680807"/>
    <w:rsid w:val="00681752"/>
    <w:rsid w:val="00681A32"/>
    <w:rsid w:val="00681DDF"/>
    <w:rsid w:val="00682010"/>
    <w:rsid w:val="0068232C"/>
    <w:rsid w:val="00682729"/>
    <w:rsid w:val="006835E3"/>
    <w:rsid w:val="00683F19"/>
    <w:rsid w:val="00683FD3"/>
    <w:rsid w:val="00684032"/>
    <w:rsid w:val="006847D4"/>
    <w:rsid w:val="00684E17"/>
    <w:rsid w:val="00685107"/>
    <w:rsid w:val="00685402"/>
    <w:rsid w:val="00685748"/>
    <w:rsid w:val="00685907"/>
    <w:rsid w:val="006861E7"/>
    <w:rsid w:val="00686847"/>
    <w:rsid w:val="00686995"/>
    <w:rsid w:val="00686F5D"/>
    <w:rsid w:val="00687000"/>
    <w:rsid w:val="006870CA"/>
    <w:rsid w:val="006903BA"/>
    <w:rsid w:val="00690CF6"/>
    <w:rsid w:val="00690FE5"/>
    <w:rsid w:val="006911BA"/>
    <w:rsid w:val="006913DF"/>
    <w:rsid w:val="006913F0"/>
    <w:rsid w:val="006926D2"/>
    <w:rsid w:val="00692955"/>
    <w:rsid w:val="00692CE6"/>
    <w:rsid w:val="00693EB2"/>
    <w:rsid w:val="00694218"/>
    <w:rsid w:val="00694320"/>
    <w:rsid w:val="006956E4"/>
    <w:rsid w:val="00696E2E"/>
    <w:rsid w:val="00696E70"/>
    <w:rsid w:val="006972B5"/>
    <w:rsid w:val="00697C0B"/>
    <w:rsid w:val="006A09C7"/>
    <w:rsid w:val="006A10FD"/>
    <w:rsid w:val="006A25B0"/>
    <w:rsid w:val="006A25E0"/>
    <w:rsid w:val="006A25F2"/>
    <w:rsid w:val="006A2935"/>
    <w:rsid w:val="006A2BB4"/>
    <w:rsid w:val="006A3787"/>
    <w:rsid w:val="006A3BDE"/>
    <w:rsid w:val="006A4155"/>
    <w:rsid w:val="006A4AC2"/>
    <w:rsid w:val="006A4E27"/>
    <w:rsid w:val="006A51CE"/>
    <w:rsid w:val="006A552C"/>
    <w:rsid w:val="006A56DD"/>
    <w:rsid w:val="006A6C8B"/>
    <w:rsid w:val="006A7608"/>
    <w:rsid w:val="006A774F"/>
    <w:rsid w:val="006A79DC"/>
    <w:rsid w:val="006B0B86"/>
    <w:rsid w:val="006B0D1F"/>
    <w:rsid w:val="006B102A"/>
    <w:rsid w:val="006B319A"/>
    <w:rsid w:val="006B322F"/>
    <w:rsid w:val="006B332C"/>
    <w:rsid w:val="006B3AAB"/>
    <w:rsid w:val="006B3EF0"/>
    <w:rsid w:val="006B3F28"/>
    <w:rsid w:val="006B43D6"/>
    <w:rsid w:val="006B4458"/>
    <w:rsid w:val="006B4536"/>
    <w:rsid w:val="006B4AB0"/>
    <w:rsid w:val="006B4D25"/>
    <w:rsid w:val="006B4E70"/>
    <w:rsid w:val="006B4F8B"/>
    <w:rsid w:val="006B61F2"/>
    <w:rsid w:val="006B6938"/>
    <w:rsid w:val="006B6DC5"/>
    <w:rsid w:val="006B7F62"/>
    <w:rsid w:val="006C087C"/>
    <w:rsid w:val="006C0E60"/>
    <w:rsid w:val="006C10FC"/>
    <w:rsid w:val="006C171B"/>
    <w:rsid w:val="006C1AB3"/>
    <w:rsid w:val="006C1AD0"/>
    <w:rsid w:val="006C1BF2"/>
    <w:rsid w:val="006C21C7"/>
    <w:rsid w:val="006C2A30"/>
    <w:rsid w:val="006C2B5D"/>
    <w:rsid w:val="006C2DF5"/>
    <w:rsid w:val="006C3347"/>
    <w:rsid w:val="006C3EDA"/>
    <w:rsid w:val="006C4184"/>
    <w:rsid w:val="006C466D"/>
    <w:rsid w:val="006C4E5E"/>
    <w:rsid w:val="006C51B4"/>
    <w:rsid w:val="006C6092"/>
    <w:rsid w:val="006C61FC"/>
    <w:rsid w:val="006C6457"/>
    <w:rsid w:val="006C67BB"/>
    <w:rsid w:val="006C6CB7"/>
    <w:rsid w:val="006C6F2F"/>
    <w:rsid w:val="006C7E2F"/>
    <w:rsid w:val="006D05AE"/>
    <w:rsid w:val="006D0AEF"/>
    <w:rsid w:val="006D1901"/>
    <w:rsid w:val="006D1FEC"/>
    <w:rsid w:val="006D2629"/>
    <w:rsid w:val="006D26F1"/>
    <w:rsid w:val="006D3B39"/>
    <w:rsid w:val="006D3E73"/>
    <w:rsid w:val="006D56DB"/>
    <w:rsid w:val="006D5B18"/>
    <w:rsid w:val="006D5FFA"/>
    <w:rsid w:val="006D60DF"/>
    <w:rsid w:val="006D6B10"/>
    <w:rsid w:val="006D72AD"/>
    <w:rsid w:val="006D7D80"/>
    <w:rsid w:val="006D7FB6"/>
    <w:rsid w:val="006E1761"/>
    <w:rsid w:val="006E1B63"/>
    <w:rsid w:val="006E1C7D"/>
    <w:rsid w:val="006E2790"/>
    <w:rsid w:val="006E2A3D"/>
    <w:rsid w:val="006E3523"/>
    <w:rsid w:val="006E39D5"/>
    <w:rsid w:val="006E3B89"/>
    <w:rsid w:val="006E4339"/>
    <w:rsid w:val="006E44FC"/>
    <w:rsid w:val="006E5D54"/>
    <w:rsid w:val="006E6044"/>
    <w:rsid w:val="006E6190"/>
    <w:rsid w:val="006E6D84"/>
    <w:rsid w:val="006E7324"/>
    <w:rsid w:val="006E7348"/>
    <w:rsid w:val="006E7480"/>
    <w:rsid w:val="006F0363"/>
    <w:rsid w:val="006F05BC"/>
    <w:rsid w:val="006F05D4"/>
    <w:rsid w:val="006F07A1"/>
    <w:rsid w:val="006F22DE"/>
    <w:rsid w:val="006F240F"/>
    <w:rsid w:val="006F28B5"/>
    <w:rsid w:val="006F296E"/>
    <w:rsid w:val="006F2FC6"/>
    <w:rsid w:val="006F5B9B"/>
    <w:rsid w:val="006F5EFE"/>
    <w:rsid w:val="006F6984"/>
    <w:rsid w:val="006F7D0F"/>
    <w:rsid w:val="006F7E96"/>
    <w:rsid w:val="007003A5"/>
    <w:rsid w:val="00700C14"/>
    <w:rsid w:val="00700E61"/>
    <w:rsid w:val="00700F19"/>
    <w:rsid w:val="007014AF"/>
    <w:rsid w:val="00701CA3"/>
    <w:rsid w:val="00701F8D"/>
    <w:rsid w:val="0070367E"/>
    <w:rsid w:val="00704288"/>
    <w:rsid w:val="0070468B"/>
    <w:rsid w:val="007063E6"/>
    <w:rsid w:val="00706915"/>
    <w:rsid w:val="00706B79"/>
    <w:rsid w:val="00707224"/>
    <w:rsid w:val="00707CFC"/>
    <w:rsid w:val="0071082C"/>
    <w:rsid w:val="00710CAF"/>
    <w:rsid w:val="007110FB"/>
    <w:rsid w:val="0071156A"/>
    <w:rsid w:val="00712D15"/>
    <w:rsid w:val="00713A6B"/>
    <w:rsid w:val="00714301"/>
    <w:rsid w:val="00715160"/>
    <w:rsid w:val="0071556E"/>
    <w:rsid w:val="007160BA"/>
    <w:rsid w:val="0071643F"/>
    <w:rsid w:val="007168B5"/>
    <w:rsid w:val="00716A2A"/>
    <w:rsid w:val="00716A67"/>
    <w:rsid w:val="00717252"/>
    <w:rsid w:val="00717C24"/>
    <w:rsid w:val="00717C96"/>
    <w:rsid w:val="007201CC"/>
    <w:rsid w:val="007207B8"/>
    <w:rsid w:val="0072092F"/>
    <w:rsid w:val="00721B67"/>
    <w:rsid w:val="00721E71"/>
    <w:rsid w:val="00722107"/>
    <w:rsid w:val="00722251"/>
    <w:rsid w:val="0072251B"/>
    <w:rsid w:val="007225FB"/>
    <w:rsid w:val="007238B8"/>
    <w:rsid w:val="00723B35"/>
    <w:rsid w:val="0072437C"/>
    <w:rsid w:val="0072445B"/>
    <w:rsid w:val="007249D8"/>
    <w:rsid w:val="00725228"/>
    <w:rsid w:val="00725AF9"/>
    <w:rsid w:val="00725ED4"/>
    <w:rsid w:val="007266C2"/>
    <w:rsid w:val="007267A1"/>
    <w:rsid w:val="00726E13"/>
    <w:rsid w:val="00727132"/>
    <w:rsid w:val="00727EB0"/>
    <w:rsid w:val="007304A6"/>
    <w:rsid w:val="00730BBC"/>
    <w:rsid w:val="00730FA2"/>
    <w:rsid w:val="00731851"/>
    <w:rsid w:val="00732214"/>
    <w:rsid w:val="0073221C"/>
    <w:rsid w:val="007322D3"/>
    <w:rsid w:val="00732644"/>
    <w:rsid w:val="00732823"/>
    <w:rsid w:val="00733910"/>
    <w:rsid w:val="007342A9"/>
    <w:rsid w:val="007343D0"/>
    <w:rsid w:val="00734511"/>
    <w:rsid w:val="00734E2D"/>
    <w:rsid w:val="00735D5D"/>
    <w:rsid w:val="00735FB5"/>
    <w:rsid w:val="00736310"/>
    <w:rsid w:val="00736692"/>
    <w:rsid w:val="0073679A"/>
    <w:rsid w:val="00736A73"/>
    <w:rsid w:val="00736DF2"/>
    <w:rsid w:val="007415A4"/>
    <w:rsid w:val="0074297F"/>
    <w:rsid w:val="00744CB6"/>
    <w:rsid w:val="00745827"/>
    <w:rsid w:val="00745C55"/>
    <w:rsid w:val="007461FE"/>
    <w:rsid w:val="00746207"/>
    <w:rsid w:val="007469A4"/>
    <w:rsid w:val="0074788F"/>
    <w:rsid w:val="00747AA5"/>
    <w:rsid w:val="00750621"/>
    <w:rsid w:val="00750697"/>
    <w:rsid w:val="00751B94"/>
    <w:rsid w:val="00752289"/>
    <w:rsid w:val="00752408"/>
    <w:rsid w:val="00752E06"/>
    <w:rsid w:val="007533F3"/>
    <w:rsid w:val="00753FDD"/>
    <w:rsid w:val="00754FF1"/>
    <w:rsid w:val="007556F7"/>
    <w:rsid w:val="00756CF0"/>
    <w:rsid w:val="00757E6F"/>
    <w:rsid w:val="00757E83"/>
    <w:rsid w:val="00757EC8"/>
    <w:rsid w:val="00760313"/>
    <w:rsid w:val="0076047B"/>
    <w:rsid w:val="00761019"/>
    <w:rsid w:val="00761C20"/>
    <w:rsid w:val="00761F61"/>
    <w:rsid w:val="00761FED"/>
    <w:rsid w:val="007627A7"/>
    <w:rsid w:val="00762C1C"/>
    <w:rsid w:val="0076327F"/>
    <w:rsid w:val="00763385"/>
    <w:rsid w:val="007638A3"/>
    <w:rsid w:val="00763BAD"/>
    <w:rsid w:val="00763E16"/>
    <w:rsid w:val="00763E8B"/>
    <w:rsid w:val="00764604"/>
    <w:rsid w:val="007658C7"/>
    <w:rsid w:val="00766C51"/>
    <w:rsid w:val="00767A2F"/>
    <w:rsid w:val="00767EED"/>
    <w:rsid w:val="007701FA"/>
    <w:rsid w:val="007706ED"/>
    <w:rsid w:val="00770B4B"/>
    <w:rsid w:val="00770DF1"/>
    <w:rsid w:val="0077247D"/>
    <w:rsid w:val="007725F6"/>
    <w:rsid w:val="00772AE0"/>
    <w:rsid w:val="0077332F"/>
    <w:rsid w:val="00773F74"/>
    <w:rsid w:val="0077430E"/>
    <w:rsid w:val="00774C7D"/>
    <w:rsid w:val="00775083"/>
    <w:rsid w:val="00775124"/>
    <w:rsid w:val="0077566B"/>
    <w:rsid w:val="007756F0"/>
    <w:rsid w:val="00775B33"/>
    <w:rsid w:val="007760D8"/>
    <w:rsid w:val="007761F7"/>
    <w:rsid w:val="007764E9"/>
    <w:rsid w:val="007765B3"/>
    <w:rsid w:val="007768DF"/>
    <w:rsid w:val="00776A52"/>
    <w:rsid w:val="00776F72"/>
    <w:rsid w:val="00777277"/>
    <w:rsid w:val="007773CC"/>
    <w:rsid w:val="00777A91"/>
    <w:rsid w:val="00777FF5"/>
    <w:rsid w:val="00780535"/>
    <w:rsid w:val="00780FFF"/>
    <w:rsid w:val="007812A1"/>
    <w:rsid w:val="0078168D"/>
    <w:rsid w:val="00781E8E"/>
    <w:rsid w:val="00782837"/>
    <w:rsid w:val="00782C1F"/>
    <w:rsid w:val="00784112"/>
    <w:rsid w:val="007842BB"/>
    <w:rsid w:val="00785D4C"/>
    <w:rsid w:val="00786BD3"/>
    <w:rsid w:val="00786F8B"/>
    <w:rsid w:val="0078775A"/>
    <w:rsid w:val="00787AA7"/>
    <w:rsid w:val="007902A5"/>
    <w:rsid w:val="007916B1"/>
    <w:rsid w:val="007916E9"/>
    <w:rsid w:val="00791C8B"/>
    <w:rsid w:val="007925CE"/>
    <w:rsid w:val="0079304B"/>
    <w:rsid w:val="00793299"/>
    <w:rsid w:val="0079357B"/>
    <w:rsid w:val="007937C8"/>
    <w:rsid w:val="00793D0A"/>
    <w:rsid w:val="007946D1"/>
    <w:rsid w:val="0079478B"/>
    <w:rsid w:val="00794801"/>
    <w:rsid w:val="00794F2D"/>
    <w:rsid w:val="007956D5"/>
    <w:rsid w:val="007957D6"/>
    <w:rsid w:val="00795CB0"/>
    <w:rsid w:val="007968F3"/>
    <w:rsid w:val="00796C20"/>
    <w:rsid w:val="00796D59"/>
    <w:rsid w:val="0079708D"/>
    <w:rsid w:val="00797195"/>
    <w:rsid w:val="0079785B"/>
    <w:rsid w:val="00797C6E"/>
    <w:rsid w:val="007A064E"/>
    <w:rsid w:val="007A080D"/>
    <w:rsid w:val="007A0987"/>
    <w:rsid w:val="007A0DFD"/>
    <w:rsid w:val="007A1DA5"/>
    <w:rsid w:val="007A1F80"/>
    <w:rsid w:val="007A2372"/>
    <w:rsid w:val="007A24C3"/>
    <w:rsid w:val="007A27D4"/>
    <w:rsid w:val="007A2CBE"/>
    <w:rsid w:val="007A3155"/>
    <w:rsid w:val="007A41CF"/>
    <w:rsid w:val="007A43CD"/>
    <w:rsid w:val="007A4BCC"/>
    <w:rsid w:val="007A4BE3"/>
    <w:rsid w:val="007A4C1D"/>
    <w:rsid w:val="007A4DE6"/>
    <w:rsid w:val="007A52D4"/>
    <w:rsid w:val="007A53F4"/>
    <w:rsid w:val="007A5649"/>
    <w:rsid w:val="007A5806"/>
    <w:rsid w:val="007A5AC7"/>
    <w:rsid w:val="007A5B59"/>
    <w:rsid w:val="007A5BB9"/>
    <w:rsid w:val="007A6161"/>
    <w:rsid w:val="007A6769"/>
    <w:rsid w:val="007A75B9"/>
    <w:rsid w:val="007A75F4"/>
    <w:rsid w:val="007A7914"/>
    <w:rsid w:val="007B0090"/>
    <w:rsid w:val="007B163E"/>
    <w:rsid w:val="007B19C0"/>
    <w:rsid w:val="007B2BBA"/>
    <w:rsid w:val="007B3031"/>
    <w:rsid w:val="007B312A"/>
    <w:rsid w:val="007B322B"/>
    <w:rsid w:val="007B4791"/>
    <w:rsid w:val="007B5526"/>
    <w:rsid w:val="007B59BC"/>
    <w:rsid w:val="007B5BA4"/>
    <w:rsid w:val="007B612C"/>
    <w:rsid w:val="007B6797"/>
    <w:rsid w:val="007B67DD"/>
    <w:rsid w:val="007B6D4B"/>
    <w:rsid w:val="007B6FCE"/>
    <w:rsid w:val="007B7ED2"/>
    <w:rsid w:val="007C1978"/>
    <w:rsid w:val="007C1EA2"/>
    <w:rsid w:val="007C2813"/>
    <w:rsid w:val="007C29AC"/>
    <w:rsid w:val="007C34A9"/>
    <w:rsid w:val="007C3501"/>
    <w:rsid w:val="007C3B25"/>
    <w:rsid w:val="007C3C6D"/>
    <w:rsid w:val="007C417D"/>
    <w:rsid w:val="007C4E49"/>
    <w:rsid w:val="007C4EBB"/>
    <w:rsid w:val="007C5BEC"/>
    <w:rsid w:val="007C69D6"/>
    <w:rsid w:val="007C7174"/>
    <w:rsid w:val="007D1372"/>
    <w:rsid w:val="007D1ADB"/>
    <w:rsid w:val="007D1BA0"/>
    <w:rsid w:val="007D2CAE"/>
    <w:rsid w:val="007D2CB6"/>
    <w:rsid w:val="007D30ED"/>
    <w:rsid w:val="007D338C"/>
    <w:rsid w:val="007D33AD"/>
    <w:rsid w:val="007D3D49"/>
    <w:rsid w:val="007D4C3E"/>
    <w:rsid w:val="007D4D14"/>
    <w:rsid w:val="007D59FD"/>
    <w:rsid w:val="007D6013"/>
    <w:rsid w:val="007D613F"/>
    <w:rsid w:val="007D7567"/>
    <w:rsid w:val="007D789D"/>
    <w:rsid w:val="007E0555"/>
    <w:rsid w:val="007E0989"/>
    <w:rsid w:val="007E0CCA"/>
    <w:rsid w:val="007E1044"/>
    <w:rsid w:val="007E16A4"/>
    <w:rsid w:val="007E16A9"/>
    <w:rsid w:val="007E27EF"/>
    <w:rsid w:val="007E2994"/>
    <w:rsid w:val="007E2DDA"/>
    <w:rsid w:val="007E2DE6"/>
    <w:rsid w:val="007E2E60"/>
    <w:rsid w:val="007E3820"/>
    <w:rsid w:val="007E3853"/>
    <w:rsid w:val="007E4515"/>
    <w:rsid w:val="007E46EC"/>
    <w:rsid w:val="007E5114"/>
    <w:rsid w:val="007E5B0B"/>
    <w:rsid w:val="007E5B59"/>
    <w:rsid w:val="007E5C4F"/>
    <w:rsid w:val="007E6E5C"/>
    <w:rsid w:val="007E7227"/>
    <w:rsid w:val="007E7E46"/>
    <w:rsid w:val="007F0097"/>
    <w:rsid w:val="007F02BA"/>
    <w:rsid w:val="007F057D"/>
    <w:rsid w:val="007F10CC"/>
    <w:rsid w:val="007F14CD"/>
    <w:rsid w:val="007F1750"/>
    <w:rsid w:val="007F1DCD"/>
    <w:rsid w:val="007F2154"/>
    <w:rsid w:val="007F2CDE"/>
    <w:rsid w:val="007F30ED"/>
    <w:rsid w:val="007F3A7F"/>
    <w:rsid w:val="007F5107"/>
    <w:rsid w:val="007F531D"/>
    <w:rsid w:val="007F6229"/>
    <w:rsid w:val="007F6B06"/>
    <w:rsid w:val="007F7186"/>
    <w:rsid w:val="007F7307"/>
    <w:rsid w:val="007F7B93"/>
    <w:rsid w:val="007F7FE5"/>
    <w:rsid w:val="008023D7"/>
    <w:rsid w:val="00802A46"/>
    <w:rsid w:val="00802FE4"/>
    <w:rsid w:val="008030A9"/>
    <w:rsid w:val="00803524"/>
    <w:rsid w:val="00803859"/>
    <w:rsid w:val="00803A18"/>
    <w:rsid w:val="00804168"/>
    <w:rsid w:val="008054EE"/>
    <w:rsid w:val="008059DC"/>
    <w:rsid w:val="00806152"/>
    <w:rsid w:val="00806C38"/>
    <w:rsid w:val="00806F37"/>
    <w:rsid w:val="008075AF"/>
    <w:rsid w:val="00807D28"/>
    <w:rsid w:val="00807E63"/>
    <w:rsid w:val="00810475"/>
    <w:rsid w:val="008104FE"/>
    <w:rsid w:val="00810DC9"/>
    <w:rsid w:val="00811B59"/>
    <w:rsid w:val="008124E4"/>
    <w:rsid w:val="0081291E"/>
    <w:rsid w:val="00813A9C"/>
    <w:rsid w:val="00813B2B"/>
    <w:rsid w:val="00814D91"/>
    <w:rsid w:val="00814E5F"/>
    <w:rsid w:val="00814EF4"/>
    <w:rsid w:val="00815097"/>
    <w:rsid w:val="0081571C"/>
    <w:rsid w:val="00815779"/>
    <w:rsid w:val="00815B2F"/>
    <w:rsid w:val="0081697B"/>
    <w:rsid w:val="00817823"/>
    <w:rsid w:val="00817850"/>
    <w:rsid w:val="0082007D"/>
    <w:rsid w:val="008200F0"/>
    <w:rsid w:val="0082027D"/>
    <w:rsid w:val="00820912"/>
    <w:rsid w:val="00821984"/>
    <w:rsid w:val="00821BD6"/>
    <w:rsid w:val="00822A98"/>
    <w:rsid w:val="008236BA"/>
    <w:rsid w:val="00823B9E"/>
    <w:rsid w:val="00823C3A"/>
    <w:rsid w:val="00823CC2"/>
    <w:rsid w:val="00823D0D"/>
    <w:rsid w:val="0082414D"/>
    <w:rsid w:val="00824D8F"/>
    <w:rsid w:val="008258FD"/>
    <w:rsid w:val="00825A96"/>
    <w:rsid w:val="00825E74"/>
    <w:rsid w:val="008267C5"/>
    <w:rsid w:val="00826973"/>
    <w:rsid w:val="00827053"/>
    <w:rsid w:val="00827868"/>
    <w:rsid w:val="0082798C"/>
    <w:rsid w:val="00827A94"/>
    <w:rsid w:val="00827B33"/>
    <w:rsid w:val="00827DBA"/>
    <w:rsid w:val="00827E61"/>
    <w:rsid w:val="00827F59"/>
    <w:rsid w:val="00827FF7"/>
    <w:rsid w:val="0083082E"/>
    <w:rsid w:val="00830CCA"/>
    <w:rsid w:val="00831029"/>
    <w:rsid w:val="00831084"/>
    <w:rsid w:val="00831804"/>
    <w:rsid w:val="00831DD5"/>
    <w:rsid w:val="008325C5"/>
    <w:rsid w:val="00832B8C"/>
    <w:rsid w:val="00834165"/>
    <w:rsid w:val="00834FCB"/>
    <w:rsid w:val="00835442"/>
    <w:rsid w:val="00835519"/>
    <w:rsid w:val="00836FF4"/>
    <w:rsid w:val="008374B0"/>
    <w:rsid w:val="008375A0"/>
    <w:rsid w:val="00837BD0"/>
    <w:rsid w:val="00837CF5"/>
    <w:rsid w:val="00840985"/>
    <w:rsid w:val="00840EC8"/>
    <w:rsid w:val="00841397"/>
    <w:rsid w:val="008416BF"/>
    <w:rsid w:val="00841743"/>
    <w:rsid w:val="00841DBE"/>
    <w:rsid w:val="0084221E"/>
    <w:rsid w:val="00842453"/>
    <w:rsid w:val="00842627"/>
    <w:rsid w:val="0084277D"/>
    <w:rsid w:val="00842D5F"/>
    <w:rsid w:val="008432AF"/>
    <w:rsid w:val="0084362D"/>
    <w:rsid w:val="00843C10"/>
    <w:rsid w:val="0084400D"/>
    <w:rsid w:val="0084600F"/>
    <w:rsid w:val="00846FAB"/>
    <w:rsid w:val="00847A0C"/>
    <w:rsid w:val="008503A8"/>
    <w:rsid w:val="008505E3"/>
    <w:rsid w:val="00850667"/>
    <w:rsid w:val="008506F3"/>
    <w:rsid w:val="00850C30"/>
    <w:rsid w:val="0085100D"/>
    <w:rsid w:val="00851151"/>
    <w:rsid w:val="0085121B"/>
    <w:rsid w:val="0085122B"/>
    <w:rsid w:val="0085131F"/>
    <w:rsid w:val="0085142E"/>
    <w:rsid w:val="008516A7"/>
    <w:rsid w:val="00852733"/>
    <w:rsid w:val="0085285F"/>
    <w:rsid w:val="00852888"/>
    <w:rsid w:val="00853462"/>
    <w:rsid w:val="008535CE"/>
    <w:rsid w:val="00854195"/>
    <w:rsid w:val="0085422E"/>
    <w:rsid w:val="00854A7F"/>
    <w:rsid w:val="00855113"/>
    <w:rsid w:val="008554FE"/>
    <w:rsid w:val="00855871"/>
    <w:rsid w:val="0085636B"/>
    <w:rsid w:val="0085666C"/>
    <w:rsid w:val="00856A74"/>
    <w:rsid w:val="00857AF8"/>
    <w:rsid w:val="00860BDB"/>
    <w:rsid w:val="0086187B"/>
    <w:rsid w:val="00861ACF"/>
    <w:rsid w:val="00862683"/>
    <w:rsid w:val="00862C82"/>
    <w:rsid w:val="00863128"/>
    <w:rsid w:val="00863A35"/>
    <w:rsid w:val="00863A6A"/>
    <w:rsid w:val="0086449C"/>
    <w:rsid w:val="00864EA5"/>
    <w:rsid w:val="008654CE"/>
    <w:rsid w:val="00866072"/>
    <w:rsid w:val="008667C5"/>
    <w:rsid w:val="00867453"/>
    <w:rsid w:val="00870097"/>
    <w:rsid w:val="00870430"/>
    <w:rsid w:val="00870F92"/>
    <w:rsid w:val="008727EF"/>
    <w:rsid w:val="0087344B"/>
    <w:rsid w:val="008738A4"/>
    <w:rsid w:val="0087422C"/>
    <w:rsid w:val="008747EF"/>
    <w:rsid w:val="00874C1B"/>
    <w:rsid w:val="00874D09"/>
    <w:rsid w:val="008750E4"/>
    <w:rsid w:val="00875320"/>
    <w:rsid w:val="0087556B"/>
    <w:rsid w:val="0087570C"/>
    <w:rsid w:val="0087582C"/>
    <w:rsid w:val="008759AE"/>
    <w:rsid w:val="0087690E"/>
    <w:rsid w:val="00876BF7"/>
    <w:rsid w:val="00876C72"/>
    <w:rsid w:val="00877966"/>
    <w:rsid w:val="00877ED1"/>
    <w:rsid w:val="0088032E"/>
    <w:rsid w:val="00880EB3"/>
    <w:rsid w:val="008813CE"/>
    <w:rsid w:val="00881CEF"/>
    <w:rsid w:val="00881D9C"/>
    <w:rsid w:val="0088214B"/>
    <w:rsid w:val="00882E4D"/>
    <w:rsid w:val="008839D8"/>
    <w:rsid w:val="008845E7"/>
    <w:rsid w:val="008848F1"/>
    <w:rsid w:val="008850E7"/>
    <w:rsid w:val="0088668A"/>
    <w:rsid w:val="00886D5B"/>
    <w:rsid w:val="008871C0"/>
    <w:rsid w:val="0088743D"/>
    <w:rsid w:val="008876F6"/>
    <w:rsid w:val="00887756"/>
    <w:rsid w:val="0089057A"/>
    <w:rsid w:val="00890BC9"/>
    <w:rsid w:val="008912DD"/>
    <w:rsid w:val="008915F5"/>
    <w:rsid w:val="00891A97"/>
    <w:rsid w:val="00891B6F"/>
    <w:rsid w:val="0089276E"/>
    <w:rsid w:val="00892AA2"/>
    <w:rsid w:val="00892E6E"/>
    <w:rsid w:val="0089320F"/>
    <w:rsid w:val="008937E9"/>
    <w:rsid w:val="0089504B"/>
    <w:rsid w:val="008953B6"/>
    <w:rsid w:val="00896C78"/>
    <w:rsid w:val="008974D3"/>
    <w:rsid w:val="0089752C"/>
    <w:rsid w:val="00897BB9"/>
    <w:rsid w:val="008A03D6"/>
    <w:rsid w:val="008A08D7"/>
    <w:rsid w:val="008A0F1F"/>
    <w:rsid w:val="008A104F"/>
    <w:rsid w:val="008A149F"/>
    <w:rsid w:val="008A22F5"/>
    <w:rsid w:val="008A250D"/>
    <w:rsid w:val="008A2F20"/>
    <w:rsid w:val="008A32D4"/>
    <w:rsid w:val="008A41A6"/>
    <w:rsid w:val="008A459C"/>
    <w:rsid w:val="008A4BB5"/>
    <w:rsid w:val="008A4C06"/>
    <w:rsid w:val="008A4C61"/>
    <w:rsid w:val="008A4CE9"/>
    <w:rsid w:val="008A566D"/>
    <w:rsid w:val="008A6E94"/>
    <w:rsid w:val="008B21C0"/>
    <w:rsid w:val="008B2243"/>
    <w:rsid w:val="008B25CC"/>
    <w:rsid w:val="008B3122"/>
    <w:rsid w:val="008B430B"/>
    <w:rsid w:val="008B47AA"/>
    <w:rsid w:val="008B4AA8"/>
    <w:rsid w:val="008B6938"/>
    <w:rsid w:val="008B6E6B"/>
    <w:rsid w:val="008B746C"/>
    <w:rsid w:val="008B748D"/>
    <w:rsid w:val="008B779A"/>
    <w:rsid w:val="008B7A23"/>
    <w:rsid w:val="008B7B2A"/>
    <w:rsid w:val="008B7CBB"/>
    <w:rsid w:val="008C0661"/>
    <w:rsid w:val="008C1322"/>
    <w:rsid w:val="008C2417"/>
    <w:rsid w:val="008C2FB7"/>
    <w:rsid w:val="008C303A"/>
    <w:rsid w:val="008C34A0"/>
    <w:rsid w:val="008C351C"/>
    <w:rsid w:val="008C356B"/>
    <w:rsid w:val="008C3C8A"/>
    <w:rsid w:val="008C4C88"/>
    <w:rsid w:val="008C66FD"/>
    <w:rsid w:val="008C6758"/>
    <w:rsid w:val="008C6FD3"/>
    <w:rsid w:val="008C759F"/>
    <w:rsid w:val="008D1425"/>
    <w:rsid w:val="008D1591"/>
    <w:rsid w:val="008D1825"/>
    <w:rsid w:val="008D3351"/>
    <w:rsid w:val="008D3F0E"/>
    <w:rsid w:val="008D451C"/>
    <w:rsid w:val="008D495B"/>
    <w:rsid w:val="008D4A5F"/>
    <w:rsid w:val="008D4EEA"/>
    <w:rsid w:val="008D56C1"/>
    <w:rsid w:val="008D579C"/>
    <w:rsid w:val="008D5B8C"/>
    <w:rsid w:val="008D5E96"/>
    <w:rsid w:val="008D6DF9"/>
    <w:rsid w:val="008D75CA"/>
    <w:rsid w:val="008D7941"/>
    <w:rsid w:val="008D799A"/>
    <w:rsid w:val="008E16F0"/>
    <w:rsid w:val="008E1DEB"/>
    <w:rsid w:val="008E222A"/>
    <w:rsid w:val="008E2464"/>
    <w:rsid w:val="008E2525"/>
    <w:rsid w:val="008E382A"/>
    <w:rsid w:val="008E39C2"/>
    <w:rsid w:val="008E3DBA"/>
    <w:rsid w:val="008E4728"/>
    <w:rsid w:val="008E51EE"/>
    <w:rsid w:val="008E5C48"/>
    <w:rsid w:val="008E5D5E"/>
    <w:rsid w:val="008E6813"/>
    <w:rsid w:val="008E68F8"/>
    <w:rsid w:val="008E6F7A"/>
    <w:rsid w:val="008E7672"/>
    <w:rsid w:val="008E778B"/>
    <w:rsid w:val="008E79EC"/>
    <w:rsid w:val="008E7B6D"/>
    <w:rsid w:val="008F0AE6"/>
    <w:rsid w:val="008F13C7"/>
    <w:rsid w:val="008F1820"/>
    <w:rsid w:val="008F225C"/>
    <w:rsid w:val="008F2536"/>
    <w:rsid w:val="008F2E29"/>
    <w:rsid w:val="008F3569"/>
    <w:rsid w:val="008F3D5F"/>
    <w:rsid w:val="008F3F12"/>
    <w:rsid w:val="008F4173"/>
    <w:rsid w:val="008F4FC0"/>
    <w:rsid w:val="008F52A1"/>
    <w:rsid w:val="008F5B87"/>
    <w:rsid w:val="008F6868"/>
    <w:rsid w:val="008F68AD"/>
    <w:rsid w:val="008F7AEA"/>
    <w:rsid w:val="00900098"/>
    <w:rsid w:val="00900C5C"/>
    <w:rsid w:val="00900D6D"/>
    <w:rsid w:val="00901E72"/>
    <w:rsid w:val="009035F8"/>
    <w:rsid w:val="00903824"/>
    <w:rsid w:val="009045C4"/>
    <w:rsid w:val="0090473D"/>
    <w:rsid w:val="00904CED"/>
    <w:rsid w:val="00905488"/>
    <w:rsid w:val="009059AE"/>
    <w:rsid w:val="00905B86"/>
    <w:rsid w:val="009071AE"/>
    <w:rsid w:val="00910329"/>
    <w:rsid w:val="00910534"/>
    <w:rsid w:val="00910C44"/>
    <w:rsid w:val="00910FB2"/>
    <w:rsid w:val="00911239"/>
    <w:rsid w:val="009117F6"/>
    <w:rsid w:val="00911E97"/>
    <w:rsid w:val="00911EF8"/>
    <w:rsid w:val="009121F0"/>
    <w:rsid w:val="009124E0"/>
    <w:rsid w:val="00913293"/>
    <w:rsid w:val="009132D9"/>
    <w:rsid w:val="00913BCF"/>
    <w:rsid w:val="00913DA4"/>
    <w:rsid w:val="0091408D"/>
    <w:rsid w:val="009143F3"/>
    <w:rsid w:val="00914D9D"/>
    <w:rsid w:val="00915045"/>
    <w:rsid w:val="0091508B"/>
    <w:rsid w:val="009153F4"/>
    <w:rsid w:val="00915681"/>
    <w:rsid w:val="00915700"/>
    <w:rsid w:val="009164BC"/>
    <w:rsid w:val="009164ED"/>
    <w:rsid w:val="009169ED"/>
    <w:rsid w:val="00917C1A"/>
    <w:rsid w:val="00917F10"/>
    <w:rsid w:val="00920E4B"/>
    <w:rsid w:val="00921C5C"/>
    <w:rsid w:val="009222C2"/>
    <w:rsid w:val="00922F6D"/>
    <w:rsid w:val="009232E3"/>
    <w:rsid w:val="00923BBB"/>
    <w:rsid w:val="00923C5A"/>
    <w:rsid w:val="009244E5"/>
    <w:rsid w:val="009249D6"/>
    <w:rsid w:val="00924BF6"/>
    <w:rsid w:val="00924CB8"/>
    <w:rsid w:val="00924CD5"/>
    <w:rsid w:val="00925094"/>
    <w:rsid w:val="00925A2D"/>
    <w:rsid w:val="00925E60"/>
    <w:rsid w:val="009264F8"/>
    <w:rsid w:val="0092652C"/>
    <w:rsid w:val="00926B14"/>
    <w:rsid w:val="00926E97"/>
    <w:rsid w:val="009277EA"/>
    <w:rsid w:val="00927CB6"/>
    <w:rsid w:val="00927E1C"/>
    <w:rsid w:val="009304F3"/>
    <w:rsid w:val="00930653"/>
    <w:rsid w:val="0093070F"/>
    <w:rsid w:val="0093097D"/>
    <w:rsid w:val="00930AD9"/>
    <w:rsid w:val="00931A92"/>
    <w:rsid w:val="00932205"/>
    <w:rsid w:val="00932407"/>
    <w:rsid w:val="00933D45"/>
    <w:rsid w:val="009341DE"/>
    <w:rsid w:val="009344D6"/>
    <w:rsid w:val="00935320"/>
    <w:rsid w:val="00935B3A"/>
    <w:rsid w:val="0093642F"/>
    <w:rsid w:val="009367D1"/>
    <w:rsid w:val="009369FD"/>
    <w:rsid w:val="00936FCB"/>
    <w:rsid w:val="00937255"/>
    <w:rsid w:val="00937320"/>
    <w:rsid w:val="00937A8E"/>
    <w:rsid w:val="0094026B"/>
    <w:rsid w:val="009404C8"/>
    <w:rsid w:val="00940ABF"/>
    <w:rsid w:val="00940F55"/>
    <w:rsid w:val="009419CB"/>
    <w:rsid w:val="00941B77"/>
    <w:rsid w:val="00941CE2"/>
    <w:rsid w:val="00941FE7"/>
    <w:rsid w:val="00942811"/>
    <w:rsid w:val="00942A33"/>
    <w:rsid w:val="00942B0A"/>
    <w:rsid w:val="009439FD"/>
    <w:rsid w:val="00943C15"/>
    <w:rsid w:val="00944034"/>
    <w:rsid w:val="009441B9"/>
    <w:rsid w:val="009442B4"/>
    <w:rsid w:val="00945406"/>
    <w:rsid w:val="00946181"/>
    <w:rsid w:val="009462C2"/>
    <w:rsid w:val="009466CD"/>
    <w:rsid w:val="00946CD8"/>
    <w:rsid w:val="00947A65"/>
    <w:rsid w:val="00951024"/>
    <w:rsid w:val="009512D0"/>
    <w:rsid w:val="009516E6"/>
    <w:rsid w:val="00951D91"/>
    <w:rsid w:val="00952186"/>
    <w:rsid w:val="009525C1"/>
    <w:rsid w:val="0095303D"/>
    <w:rsid w:val="009558DE"/>
    <w:rsid w:val="00955C17"/>
    <w:rsid w:val="00957311"/>
    <w:rsid w:val="00960049"/>
    <w:rsid w:val="009606E7"/>
    <w:rsid w:val="00960773"/>
    <w:rsid w:val="00960F1C"/>
    <w:rsid w:val="0096103F"/>
    <w:rsid w:val="00961435"/>
    <w:rsid w:val="0096188D"/>
    <w:rsid w:val="00961F7E"/>
    <w:rsid w:val="00962965"/>
    <w:rsid w:val="00962CFB"/>
    <w:rsid w:val="00964060"/>
    <w:rsid w:val="009646B6"/>
    <w:rsid w:val="00964A13"/>
    <w:rsid w:val="00965AE6"/>
    <w:rsid w:val="009664E4"/>
    <w:rsid w:val="00966576"/>
    <w:rsid w:val="00966BFB"/>
    <w:rsid w:val="00966FB6"/>
    <w:rsid w:val="0096773E"/>
    <w:rsid w:val="00967C00"/>
    <w:rsid w:val="00967EE6"/>
    <w:rsid w:val="00971E9D"/>
    <w:rsid w:val="00971ECC"/>
    <w:rsid w:val="009724B0"/>
    <w:rsid w:val="00973F9C"/>
    <w:rsid w:val="0097401A"/>
    <w:rsid w:val="0097488E"/>
    <w:rsid w:val="00974CE0"/>
    <w:rsid w:val="00975CC4"/>
    <w:rsid w:val="00975DA9"/>
    <w:rsid w:val="00977A39"/>
    <w:rsid w:val="00980504"/>
    <w:rsid w:val="00980C26"/>
    <w:rsid w:val="00980C47"/>
    <w:rsid w:val="0098123F"/>
    <w:rsid w:val="00981CEB"/>
    <w:rsid w:val="00982C5D"/>
    <w:rsid w:val="00984D35"/>
    <w:rsid w:val="00984E61"/>
    <w:rsid w:val="00985075"/>
    <w:rsid w:val="009853CE"/>
    <w:rsid w:val="0098551C"/>
    <w:rsid w:val="00985901"/>
    <w:rsid w:val="00986122"/>
    <w:rsid w:val="00986939"/>
    <w:rsid w:val="00986FCF"/>
    <w:rsid w:val="009870F8"/>
    <w:rsid w:val="0098768E"/>
    <w:rsid w:val="00990039"/>
    <w:rsid w:val="00991A88"/>
    <w:rsid w:val="00991BBD"/>
    <w:rsid w:val="00991C7E"/>
    <w:rsid w:val="00992DD1"/>
    <w:rsid w:val="009933EE"/>
    <w:rsid w:val="00993BE9"/>
    <w:rsid w:val="009942D5"/>
    <w:rsid w:val="009943EE"/>
    <w:rsid w:val="0099511C"/>
    <w:rsid w:val="009952BE"/>
    <w:rsid w:val="00995458"/>
    <w:rsid w:val="0099559C"/>
    <w:rsid w:val="00995614"/>
    <w:rsid w:val="00996412"/>
    <w:rsid w:val="00996434"/>
    <w:rsid w:val="009966DE"/>
    <w:rsid w:val="009978A0"/>
    <w:rsid w:val="00997B44"/>
    <w:rsid w:val="00997C81"/>
    <w:rsid w:val="009A0790"/>
    <w:rsid w:val="009A27AF"/>
    <w:rsid w:val="009A2FD0"/>
    <w:rsid w:val="009A3098"/>
    <w:rsid w:val="009A32B5"/>
    <w:rsid w:val="009A38F5"/>
    <w:rsid w:val="009A3DEB"/>
    <w:rsid w:val="009A3E35"/>
    <w:rsid w:val="009A4021"/>
    <w:rsid w:val="009A434D"/>
    <w:rsid w:val="009A46DD"/>
    <w:rsid w:val="009A4B71"/>
    <w:rsid w:val="009A5155"/>
    <w:rsid w:val="009A541B"/>
    <w:rsid w:val="009A5E60"/>
    <w:rsid w:val="009A6C20"/>
    <w:rsid w:val="009A721B"/>
    <w:rsid w:val="009A76FF"/>
    <w:rsid w:val="009B1891"/>
    <w:rsid w:val="009B329D"/>
    <w:rsid w:val="009B34D2"/>
    <w:rsid w:val="009B37C0"/>
    <w:rsid w:val="009B3A91"/>
    <w:rsid w:val="009B4DD3"/>
    <w:rsid w:val="009B4DE1"/>
    <w:rsid w:val="009B4E0E"/>
    <w:rsid w:val="009B5119"/>
    <w:rsid w:val="009B5483"/>
    <w:rsid w:val="009B5DF8"/>
    <w:rsid w:val="009B5E61"/>
    <w:rsid w:val="009B67D8"/>
    <w:rsid w:val="009B67F3"/>
    <w:rsid w:val="009B6ADB"/>
    <w:rsid w:val="009B7810"/>
    <w:rsid w:val="009B7AE2"/>
    <w:rsid w:val="009B7FF3"/>
    <w:rsid w:val="009C07E5"/>
    <w:rsid w:val="009C1A8E"/>
    <w:rsid w:val="009C2B67"/>
    <w:rsid w:val="009C395F"/>
    <w:rsid w:val="009C3E86"/>
    <w:rsid w:val="009C466D"/>
    <w:rsid w:val="009C4A11"/>
    <w:rsid w:val="009C54BD"/>
    <w:rsid w:val="009C574A"/>
    <w:rsid w:val="009C5BCF"/>
    <w:rsid w:val="009C5C96"/>
    <w:rsid w:val="009C6221"/>
    <w:rsid w:val="009C6631"/>
    <w:rsid w:val="009C70C3"/>
    <w:rsid w:val="009C78E8"/>
    <w:rsid w:val="009D2119"/>
    <w:rsid w:val="009D31E8"/>
    <w:rsid w:val="009D32F6"/>
    <w:rsid w:val="009D3F3A"/>
    <w:rsid w:val="009D4120"/>
    <w:rsid w:val="009D51B0"/>
    <w:rsid w:val="009D5668"/>
    <w:rsid w:val="009D5CA4"/>
    <w:rsid w:val="009D6035"/>
    <w:rsid w:val="009D60AD"/>
    <w:rsid w:val="009D6F1C"/>
    <w:rsid w:val="009D7258"/>
    <w:rsid w:val="009D7750"/>
    <w:rsid w:val="009D77CE"/>
    <w:rsid w:val="009E031F"/>
    <w:rsid w:val="009E0522"/>
    <w:rsid w:val="009E16BE"/>
    <w:rsid w:val="009E249E"/>
    <w:rsid w:val="009E2B40"/>
    <w:rsid w:val="009E3044"/>
    <w:rsid w:val="009E37F3"/>
    <w:rsid w:val="009E393C"/>
    <w:rsid w:val="009E40B3"/>
    <w:rsid w:val="009E542D"/>
    <w:rsid w:val="009E58A6"/>
    <w:rsid w:val="009E5CA4"/>
    <w:rsid w:val="009E6A0A"/>
    <w:rsid w:val="009E6F93"/>
    <w:rsid w:val="009E7233"/>
    <w:rsid w:val="009E725F"/>
    <w:rsid w:val="009E7DC0"/>
    <w:rsid w:val="009F0FE8"/>
    <w:rsid w:val="009F13D8"/>
    <w:rsid w:val="009F19C6"/>
    <w:rsid w:val="009F1C15"/>
    <w:rsid w:val="009F1ED3"/>
    <w:rsid w:val="009F1ED7"/>
    <w:rsid w:val="009F33AB"/>
    <w:rsid w:val="009F3766"/>
    <w:rsid w:val="009F39F9"/>
    <w:rsid w:val="009F3D04"/>
    <w:rsid w:val="009F3D94"/>
    <w:rsid w:val="009F47C7"/>
    <w:rsid w:val="009F5527"/>
    <w:rsid w:val="009F5CF5"/>
    <w:rsid w:val="009F6921"/>
    <w:rsid w:val="009F6982"/>
    <w:rsid w:val="009F6B61"/>
    <w:rsid w:val="009F6FCD"/>
    <w:rsid w:val="009F714C"/>
    <w:rsid w:val="009F7247"/>
    <w:rsid w:val="009F75EE"/>
    <w:rsid w:val="00A002EE"/>
    <w:rsid w:val="00A009B1"/>
    <w:rsid w:val="00A01BAE"/>
    <w:rsid w:val="00A01C89"/>
    <w:rsid w:val="00A01FCD"/>
    <w:rsid w:val="00A02451"/>
    <w:rsid w:val="00A02763"/>
    <w:rsid w:val="00A02AAA"/>
    <w:rsid w:val="00A02E71"/>
    <w:rsid w:val="00A030C7"/>
    <w:rsid w:val="00A037F2"/>
    <w:rsid w:val="00A03B21"/>
    <w:rsid w:val="00A03D69"/>
    <w:rsid w:val="00A045F5"/>
    <w:rsid w:val="00A04A2D"/>
    <w:rsid w:val="00A053C9"/>
    <w:rsid w:val="00A05620"/>
    <w:rsid w:val="00A05E3D"/>
    <w:rsid w:val="00A064B6"/>
    <w:rsid w:val="00A06672"/>
    <w:rsid w:val="00A074A6"/>
    <w:rsid w:val="00A07A10"/>
    <w:rsid w:val="00A07A3E"/>
    <w:rsid w:val="00A10722"/>
    <w:rsid w:val="00A10D67"/>
    <w:rsid w:val="00A11837"/>
    <w:rsid w:val="00A1197E"/>
    <w:rsid w:val="00A1205D"/>
    <w:rsid w:val="00A12D7B"/>
    <w:rsid w:val="00A134A6"/>
    <w:rsid w:val="00A13C38"/>
    <w:rsid w:val="00A13CC7"/>
    <w:rsid w:val="00A13F9F"/>
    <w:rsid w:val="00A14619"/>
    <w:rsid w:val="00A146ED"/>
    <w:rsid w:val="00A14721"/>
    <w:rsid w:val="00A14C9F"/>
    <w:rsid w:val="00A15CC2"/>
    <w:rsid w:val="00A1604C"/>
    <w:rsid w:val="00A160B8"/>
    <w:rsid w:val="00A16322"/>
    <w:rsid w:val="00A16710"/>
    <w:rsid w:val="00A16BDA"/>
    <w:rsid w:val="00A1755D"/>
    <w:rsid w:val="00A20385"/>
    <w:rsid w:val="00A20829"/>
    <w:rsid w:val="00A21AF0"/>
    <w:rsid w:val="00A22B26"/>
    <w:rsid w:val="00A22E0E"/>
    <w:rsid w:val="00A23898"/>
    <w:rsid w:val="00A23C1C"/>
    <w:rsid w:val="00A243B4"/>
    <w:rsid w:val="00A24BC5"/>
    <w:rsid w:val="00A25097"/>
    <w:rsid w:val="00A2546A"/>
    <w:rsid w:val="00A25D49"/>
    <w:rsid w:val="00A2658C"/>
    <w:rsid w:val="00A267CB"/>
    <w:rsid w:val="00A26AE1"/>
    <w:rsid w:val="00A27975"/>
    <w:rsid w:val="00A27F0A"/>
    <w:rsid w:val="00A302D9"/>
    <w:rsid w:val="00A309AD"/>
    <w:rsid w:val="00A3186E"/>
    <w:rsid w:val="00A3294F"/>
    <w:rsid w:val="00A32B09"/>
    <w:rsid w:val="00A32C36"/>
    <w:rsid w:val="00A344BC"/>
    <w:rsid w:val="00A34518"/>
    <w:rsid w:val="00A345A8"/>
    <w:rsid w:val="00A34801"/>
    <w:rsid w:val="00A34EF7"/>
    <w:rsid w:val="00A356D1"/>
    <w:rsid w:val="00A3629D"/>
    <w:rsid w:val="00A36602"/>
    <w:rsid w:val="00A36964"/>
    <w:rsid w:val="00A37002"/>
    <w:rsid w:val="00A37666"/>
    <w:rsid w:val="00A377E2"/>
    <w:rsid w:val="00A3790D"/>
    <w:rsid w:val="00A410A5"/>
    <w:rsid w:val="00A415C5"/>
    <w:rsid w:val="00A41EFB"/>
    <w:rsid w:val="00A42D54"/>
    <w:rsid w:val="00A43CEF"/>
    <w:rsid w:val="00A43D4A"/>
    <w:rsid w:val="00A445DA"/>
    <w:rsid w:val="00A44616"/>
    <w:rsid w:val="00A446D8"/>
    <w:rsid w:val="00A446FF"/>
    <w:rsid w:val="00A4502A"/>
    <w:rsid w:val="00A45419"/>
    <w:rsid w:val="00A45916"/>
    <w:rsid w:val="00A45D33"/>
    <w:rsid w:val="00A45FFF"/>
    <w:rsid w:val="00A46B97"/>
    <w:rsid w:val="00A477E9"/>
    <w:rsid w:val="00A506B6"/>
    <w:rsid w:val="00A5096B"/>
    <w:rsid w:val="00A50D18"/>
    <w:rsid w:val="00A50E75"/>
    <w:rsid w:val="00A51289"/>
    <w:rsid w:val="00A515E6"/>
    <w:rsid w:val="00A516F2"/>
    <w:rsid w:val="00A5288E"/>
    <w:rsid w:val="00A528DC"/>
    <w:rsid w:val="00A52F97"/>
    <w:rsid w:val="00A536FF"/>
    <w:rsid w:val="00A53F45"/>
    <w:rsid w:val="00A5426C"/>
    <w:rsid w:val="00A549AD"/>
    <w:rsid w:val="00A54A42"/>
    <w:rsid w:val="00A54FB8"/>
    <w:rsid w:val="00A559E6"/>
    <w:rsid w:val="00A55C70"/>
    <w:rsid w:val="00A5659C"/>
    <w:rsid w:val="00A5689D"/>
    <w:rsid w:val="00A56D4D"/>
    <w:rsid w:val="00A60633"/>
    <w:rsid w:val="00A60850"/>
    <w:rsid w:val="00A60906"/>
    <w:rsid w:val="00A61CAF"/>
    <w:rsid w:val="00A61CF9"/>
    <w:rsid w:val="00A6248B"/>
    <w:rsid w:val="00A629E3"/>
    <w:rsid w:val="00A6368A"/>
    <w:rsid w:val="00A6385B"/>
    <w:rsid w:val="00A644DF"/>
    <w:rsid w:val="00A64912"/>
    <w:rsid w:val="00A656B6"/>
    <w:rsid w:val="00A6602E"/>
    <w:rsid w:val="00A665CA"/>
    <w:rsid w:val="00A6694F"/>
    <w:rsid w:val="00A66E10"/>
    <w:rsid w:val="00A67292"/>
    <w:rsid w:val="00A6754F"/>
    <w:rsid w:val="00A6788D"/>
    <w:rsid w:val="00A67DFD"/>
    <w:rsid w:val="00A70BD5"/>
    <w:rsid w:val="00A70F09"/>
    <w:rsid w:val="00A70FCF"/>
    <w:rsid w:val="00A71790"/>
    <w:rsid w:val="00A71A1E"/>
    <w:rsid w:val="00A72842"/>
    <w:rsid w:val="00A72E81"/>
    <w:rsid w:val="00A73BDA"/>
    <w:rsid w:val="00A742FE"/>
    <w:rsid w:val="00A74401"/>
    <w:rsid w:val="00A74543"/>
    <w:rsid w:val="00A74A23"/>
    <w:rsid w:val="00A74A2D"/>
    <w:rsid w:val="00A74C67"/>
    <w:rsid w:val="00A752EA"/>
    <w:rsid w:val="00A758EF"/>
    <w:rsid w:val="00A7597E"/>
    <w:rsid w:val="00A75A88"/>
    <w:rsid w:val="00A75D5B"/>
    <w:rsid w:val="00A762DA"/>
    <w:rsid w:val="00A764A1"/>
    <w:rsid w:val="00A76B14"/>
    <w:rsid w:val="00A7707E"/>
    <w:rsid w:val="00A77244"/>
    <w:rsid w:val="00A773C8"/>
    <w:rsid w:val="00A77C54"/>
    <w:rsid w:val="00A800A8"/>
    <w:rsid w:val="00A8054A"/>
    <w:rsid w:val="00A8084A"/>
    <w:rsid w:val="00A8139B"/>
    <w:rsid w:val="00A81486"/>
    <w:rsid w:val="00A8169A"/>
    <w:rsid w:val="00A81C65"/>
    <w:rsid w:val="00A82D3E"/>
    <w:rsid w:val="00A83223"/>
    <w:rsid w:val="00A8371B"/>
    <w:rsid w:val="00A83B65"/>
    <w:rsid w:val="00A8427C"/>
    <w:rsid w:val="00A842E2"/>
    <w:rsid w:val="00A8450C"/>
    <w:rsid w:val="00A84DCA"/>
    <w:rsid w:val="00A85615"/>
    <w:rsid w:val="00A8628B"/>
    <w:rsid w:val="00A86777"/>
    <w:rsid w:val="00A87257"/>
    <w:rsid w:val="00A90640"/>
    <w:rsid w:val="00A90D78"/>
    <w:rsid w:val="00A90E5F"/>
    <w:rsid w:val="00A91105"/>
    <w:rsid w:val="00A91EC1"/>
    <w:rsid w:val="00A92141"/>
    <w:rsid w:val="00A92F31"/>
    <w:rsid w:val="00A93536"/>
    <w:rsid w:val="00A937DE"/>
    <w:rsid w:val="00A94346"/>
    <w:rsid w:val="00A94758"/>
    <w:rsid w:val="00A95945"/>
    <w:rsid w:val="00A95E42"/>
    <w:rsid w:val="00A961C5"/>
    <w:rsid w:val="00A976BB"/>
    <w:rsid w:val="00A97A66"/>
    <w:rsid w:val="00A97D35"/>
    <w:rsid w:val="00AA0053"/>
    <w:rsid w:val="00AA0399"/>
    <w:rsid w:val="00AA0F75"/>
    <w:rsid w:val="00AA1BC7"/>
    <w:rsid w:val="00AA258C"/>
    <w:rsid w:val="00AA2D4B"/>
    <w:rsid w:val="00AA2F99"/>
    <w:rsid w:val="00AA3121"/>
    <w:rsid w:val="00AA3241"/>
    <w:rsid w:val="00AA3FF4"/>
    <w:rsid w:val="00AA455C"/>
    <w:rsid w:val="00AA5AFC"/>
    <w:rsid w:val="00AA7491"/>
    <w:rsid w:val="00AA7537"/>
    <w:rsid w:val="00AA7566"/>
    <w:rsid w:val="00AA7A8E"/>
    <w:rsid w:val="00AA7AC4"/>
    <w:rsid w:val="00AB020B"/>
    <w:rsid w:val="00AB061B"/>
    <w:rsid w:val="00AB1374"/>
    <w:rsid w:val="00AB14C2"/>
    <w:rsid w:val="00AB2046"/>
    <w:rsid w:val="00AB2055"/>
    <w:rsid w:val="00AB279D"/>
    <w:rsid w:val="00AB3F4C"/>
    <w:rsid w:val="00AB4A09"/>
    <w:rsid w:val="00AB4BD3"/>
    <w:rsid w:val="00AB5318"/>
    <w:rsid w:val="00AB61D8"/>
    <w:rsid w:val="00AB6819"/>
    <w:rsid w:val="00AB6D3F"/>
    <w:rsid w:val="00AB725D"/>
    <w:rsid w:val="00AB72FF"/>
    <w:rsid w:val="00AB79E1"/>
    <w:rsid w:val="00AB7AAB"/>
    <w:rsid w:val="00AC0A00"/>
    <w:rsid w:val="00AC0E8E"/>
    <w:rsid w:val="00AC11ED"/>
    <w:rsid w:val="00AC122B"/>
    <w:rsid w:val="00AC1460"/>
    <w:rsid w:val="00AC1607"/>
    <w:rsid w:val="00AC2FBC"/>
    <w:rsid w:val="00AC382D"/>
    <w:rsid w:val="00AC3C04"/>
    <w:rsid w:val="00AC42EF"/>
    <w:rsid w:val="00AC4812"/>
    <w:rsid w:val="00AC4979"/>
    <w:rsid w:val="00AC4E0A"/>
    <w:rsid w:val="00AC4F13"/>
    <w:rsid w:val="00AC53E7"/>
    <w:rsid w:val="00AC603D"/>
    <w:rsid w:val="00AC6811"/>
    <w:rsid w:val="00AC796B"/>
    <w:rsid w:val="00AC7E31"/>
    <w:rsid w:val="00AD17DF"/>
    <w:rsid w:val="00AD1E57"/>
    <w:rsid w:val="00AD20E7"/>
    <w:rsid w:val="00AD2558"/>
    <w:rsid w:val="00AD27B6"/>
    <w:rsid w:val="00AD348F"/>
    <w:rsid w:val="00AD55CF"/>
    <w:rsid w:val="00AD5F9F"/>
    <w:rsid w:val="00AD60CA"/>
    <w:rsid w:val="00AD6297"/>
    <w:rsid w:val="00AD63C5"/>
    <w:rsid w:val="00AD64EC"/>
    <w:rsid w:val="00AD65BE"/>
    <w:rsid w:val="00AD78F3"/>
    <w:rsid w:val="00AE0032"/>
    <w:rsid w:val="00AE0096"/>
    <w:rsid w:val="00AE0397"/>
    <w:rsid w:val="00AE04A1"/>
    <w:rsid w:val="00AE087D"/>
    <w:rsid w:val="00AE11C3"/>
    <w:rsid w:val="00AE1DAD"/>
    <w:rsid w:val="00AE1EB5"/>
    <w:rsid w:val="00AE1F0E"/>
    <w:rsid w:val="00AE1F17"/>
    <w:rsid w:val="00AE2612"/>
    <w:rsid w:val="00AE28EF"/>
    <w:rsid w:val="00AE31E6"/>
    <w:rsid w:val="00AE3A09"/>
    <w:rsid w:val="00AE47CA"/>
    <w:rsid w:val="00AE57A0"/>
    <w:rsid w:val="00AE68C0"/>
    <w:rsid w:val="00AE77EE"/>
    <w:rsid w:val="00AF06C1"/>
    <w:rsid w:val="00AF0BBD"/>
    <w:rsid w:val="00AF13FF"/>
    <w:rsid w:val="00AF1CEE"/>
    <w:rsid w:val="00AF2311"/>
    <w:rsid w:val="00AF2CEC"/>
    <w:rsid w:val="00AF2FBF"/>
    <w:rsid w:val="00AF377A"/>
    <w:rsid w:val="00AF4865"/>
    <w:rsid w:val="00AF4A7B"/>
    <w:rsid w:val="00AF5153"/>
    <w:rsid w:val="00AF53F9"/>
    <w:rsid w:val="00AF558F"/>
    <w:rsid w:val="00AF5B53"/>
    <w:rsid w:val="00AF5BD5"/>
    <w:rsid w:val="00AF5C25"/>
    <w:rsid w:val="00B00785"/>
    <w:rsid w:val="00B00884"/>
    <w:rsid w:val="00B0094F"/>
    <w:rsid w:val="00B00ABB"/>
    <w:rsid w:val="00B0120B"/>
    <w:rsid w:val="00B01484"/>
    <w:rsid w:val="00B01858"/>
    <w:rsid w:val="00B027D3"/>
    <w:rsid w:val="00B02FB5"/>
    <w:rsid w:val="00B02FE0"/>
    <w:rsid w:val="00B043F6"/>
    <w:rsid w:val="00B045BC"/>
    <w:rsid w:val="00B047E0"/>
    <w:rsid w:val="00B04AA8"/>
    <w:rsid w:val="00B05478"/>
    <w:rsid w:val="00B057A7"/>
    <w:rsid w:val="00B06202"/>
    <w:rsid w:val="00B0632C"/>
    <w:rsid w:val="00B068CA"/>
    <w:rsid w:val="00B06B59"/>
    <w:rsid w:val="00B06BE8"/>
    <w:rsid w:val="00B07DF1"/>
    <w:rsid w:val="00B10CB1"/>
    <w:rsid w:val="00B11409"/>
    <w:rsid w:val="00B11F01"/>
    <w:rsid w:val="00B136E4"/>
    <w:rsid w:val="00B13A92"/>
    <w:rsid w:val="00B13B1A"/>
    <w:rsid w:val="00B1412D"/>
    <w:rsid w:val="00B150E6"/>
    <w:rsid w:val="00B15258"/>
    <w:rsid w:val="00B1543C"/>
    <w:rsid w:val="00B15527"/>
    <w:rsid w:val="00B16189"/>
    <w:rsid w:val="00B169FC"/>
    <w:rsid w:val="00B16B8E"/>
    <w:rsid w:val="00B174DA"/>
    <w:rsid w:val="00B17704"/>
    <w:rsid w:val="00B20F4D"/>
    <w:rsid w:val="00B21439"/>
    <w:rsid w:val="00B21564"/>
    <w:rsid w:val="00B21C47"/>
    <w:rsid w:val="00B22222"/>
    <w:rsid w:val="00B223A3"/>
    <w:rsid w:val="00B22613"/>
    <w:rsid w:val="00B23408"/>
    <w:rsid w:val="00B23A25"/>
    <w:rsid w:val="00B23CE1"/>
    <w:rsid w:val="00B23ED4"/>
    <w:rsid w:val="00B23F61"/>
    <w:rsid w:val="00B24BB7"/>
    <w:rsid w:val="00B25241"/>
    <w:rsid w:val="00B2578E"/>
    <w:rsid w:val="00B25998"/>
    <w:rsid w:val="00B27274"/>
    <w:rsid w:val="00B27847"/>
    <w:rsid w:val="00B27934"/>
    <w:rsid w:val="00B2794B"/>
    <w:rsid w:val="00B279F4"/>
    <w:rsid w:val="00B30852"/>
    <w:rsid w:val="00B30A39"/>
    <w:rsid w:val="00B313D1"/>
    <w:rsid w:val="00B31462"/>
    <w:rsid w:val="00B31DFA"/>
    <w:rsid w:val="00B327A6"/>
    <w:rsid w:val="00B32A99"/>
    <w:rsid w:val="00B33223"/>
    <w:rsid w:val="00B33E08"/>
    <w:rsid w:val="00B33FD5"/>
    <w:rsid w:val="00B34C93"/>
    <w:rsid w:val="00B35203"/>
    <w:rsid w:val="00B35744"/>
    <w:rsid w:val="00B36200"/>
    <w:rsid w:val="00B3625E"/>
    <w:rsid w:val="00B36D19"/>
    <w:rsid w:val="00B37DBE"/>
    <w:rsid w:val="00B40718"/>
    <w:rsid w:val="00B407F4"/>
    <w:rsid w:val="00B417BC"/>
    <w:rsid w:val="00B41A74"/>
    <w:rsid w:val="00B41A80"/>
    <w:rsid w:val="00B41FED"/>
    <w:rsid w:val="00B434A7"/>
    <w:rsid w:val="00B43B8E"/>
    <w:rsid w:val="00B444B7"/>
    <w:rsid w:val="00B44C69"/>
    <w:rsid w:val="00B4548B"/>
    <w:rsid w:val="00B4576A"/>
    <w:rsid w:val="00B458CF"/>
    <w:rsid w:val="00B45A7A"/>
    <w:rsid w:val="00B45C56"/>
    <w:rsid w:val="00B46292"/>
    <w:rsid w:val="00B463CC"/>
    <w:rsid w:val="00B46513"/>
    <w:rsid w:val="00B46518"/>
    <w:rsid w:val="00B467AE"/>
    <w:rsid w:val="00B467EE"/>
    <w:rsid w:val="00B46EDD"/>
    <w:rsid w:val="00B47219"/>
    <w:rsid w:val="00B50210"/>
    <w:rsid w:val="00B505E7"/>
    <w:rsid w:val="00B511C9"/>
    <w:rsid w:val="00B5299C"/>
    <w:rsid w:val="00B5358B"/>
    <w:rsid w:val="00B53E27"/>
    <w:rsid w:val="00B540AF"/>
    <w:rsid w:val="00B5434A"/>
    <w:rsid w:val="00B5576E"/>
    <w:rsid w:val="00B55AF8"/>
    <w:rsid w:val="00B57B87"/>
    <w:rsid w:val="00B60B17"/>
    <w:rsid w:val="00B61707"/>
    <w:rsid w:val="00B61787"/>
    <w:rsid w:val="00B623C2"/>
    <w:rsid w:val="00B62813"/>
    <w:rsid w:val="00B62C10"/>
    <w:rsid w:val="00B6314C"/>
    <w:rsid w:val="00B63405"/>
    <w:rsid w:val="00B635D2"/>
    <w:rsid w:val="00B63A3D"/>
    <w:rsid w:val="00B65228"/>
    <w:rsid w:val="00B656AD"/>
    <w:rsid w:val="00B659E6"/>
    <w:rsid w:val="00B65CF2"/>
    <w:rsid w:val="00B65DFB"/>
    <w:rsid w:val="00B66074"/>
    <w:rsid w:val="00B66594"/>
    <w:rsid w:val="00B66E8E"/>
    <w:rsid w:val="00B7012D"/>
    <w:rsid w:val="00B72184"/>
    <w:rsid w:val="00B7263D"/>
    <w:rsid w:val="00B7306F"/>
    <w:rsid w:val="00B73303"/>
    <w:rsid w:val="00B73714"/>
    <w:rsid w:val="00B73719"/>
    <w:rsid w:val="00B7396C"/>
    <w:rsid w:val="00B73AB2"/>
    <w:rsid w:val="00B74B11"/>
    <w:rsid w:val="00B7548B"/>
    <w:rsid w:val="00B756A7"/>
    <w:rsid w:val="00B75B82"/>
    <w:rsid w:val="00B761D8"/>
    <w:rsid w:val="00B76709"/>
    <w:rsid w:val="00B76803"/>
    <w:rsid w:val="00B76CB4"/>
    <w:rsid w:val="00B76E8C"/>
    <w:rsid w:val="00B82409"/>
    <w:rsid w:val="00B82C32"/>
    <w:rsid w:val="00B82C3F"/>
    <w:rsid w:val="00B82E6A"/>
    <w:rsid w:val="00B832C8"/>
    <w:rsid w:val="00B83B35"/>
    <w:rsid w:val="00B83C2B"/>
    <w:rsid w:val="00B83D06"/>
    <w:rsid w:val="00B84AE9"/>
    <w:rsid w:val="00B84BD0"/>
    <w:rsid w:val="00B84DA7"/>
    <w:rsid w:val="00B85D94"/>
    <w:rsid w:val="00B861F4"/>
    <w:rsid w:val="00B86734"/>
    <w:rsid w:val="00B868CC"/>
    <w:rsid w:val="00B872F3"/>
    <w:rsid w:val="00B902E8"/>
    <w:rsid w:val="00B90359"/>
    <w:rsid w:val="00B90DCC"/>
    <w:rsid w:val="00B9121B"/>
    <w:rsid w:val="00B91963"/>
    <w:rsid w:val="00B91D19"/>
    <w:rsid w:val="00B9204B"/>
    <w:rsid w:val="00B9282D"/>
    <w:rsid w:val="00B92958"/>
    <w:rsid w:val="00B92BBE"/>
    <w:rsid w:val="00B92EB3"/>
    <w:rsid w:val="00B937A2"/>
    <w:rsid w:val="00B94941"/>
    <w:rsid w:val="00B94A6D"/>
    <w:rsid w:val="00B94FE1"/>
    <w:rsid w:val="00B95D0E"/>
    <w:rsid w:val="00B95EC2"/>
    <w:rsid w:val="00B9641B"/>
    <w:rsid w:val="00BA0367"/>
    <w:rsid w:val="00BA1195"/>
    <w:rsid w:val="00BA1CF6"/>
    <w:rsid w:val="00BA2158"/>
    <w:rsid w:val="00BA2491"/>
    <w:rsid w:val="00BA2D23"/>
    <w:rsid w:val="00BA2DE0"/>
    <w:rsid w:val="00BA32DD"/>
    <w:rsid w:val="00BA34DC"/>
    <w:rsid w:val="00BA3B3F"/>
    <w:rsid w:val="00BA4B8C"/>
    <w:rsid w:val="00BA50C8"/>
    <w:rsid w:val="00BA5847"/>
    <w:rsid w:val="00BA5998"/>
    <w:rsid w:val="00BA5AC0"/>
    <w:rsid w:val="00BA608F"/>
    <w:rsid w:val="00BA6220"/>
    <w:rsid w:val="00BA6253"/>
    <w:rsid w:val="00BA6641"/>
    <w:rsid w:val="00BA727B"/>
    <w:rsid w:val="00BB034A"/>
    <w:rsid w:val="00BB0495"/>
    <w:rsid w:val="00BB0599"/>
    <w:rsid w:val="00BB0C48"/>
    <w:rsid w:val="00BB0C82"/>
    <w:rsid w:val="00BB14B4"/>
    <w:rsid w:val="00BB166B"/>
    <w:rsid w:val="00BB1BAC"/>
    <w:rsid w:val="00BB1D1A"/>
    <w:rsid w:val="00BB1D24"/>
    <w:rsid w:val="00BB1D8B"/>
    <w:rsid w:val="00BB297C"/>
    <w:rsid w:val="00BB2B25"/>
    <w:rsid w:val="00BB2D68"/>
    <w:rsid w:val="00BB30CA"/>
    <w:rsid w:val="00BB3B3F"/>
    <w:rsid w:val="00BB3D1B"/>
    <w:rsid w:val="00BB3F2B"/>
    <w:rsid w:val="00BB4555"/>
    <w:rsid w:val="00BB4663"/>
    <w:rsid w:val="00BB4CC5"/>
    <w:rsid w:val="00BB5675"/>
    <w:rsid w:val="00BB568A"/>
    <w:rsid w:val="00BB5F0D"/>
    <w:rsid w:val="00BB6A45"/>
    <w:rsid w:val="00BB6AFE"/>
    <w:rsid w:val="00BC0119"/>
    <w:rsid w:val="00BC08DB"/>
    <w:rsid w:val="00BC0B33"/>
    <w:rsid w:val="00BC2988"/>
    <w:rsid w:val="00BC2AE5"/>
    <w:rsid w:val="00BC2C7A"/>
    <w:rsid w:val="00BC3069"/>
    <w:rsid w:val="00BC354F"/>
    <w:rsid w:val="00BC37E9"/>
    <w:rsid w:val="00BC37F9"/>
    <w:rsid w:val="00BC39B3"/>
    <w:rsid w:val="00BC3BA8"/>
    <w:rsid w:val="00BC3CD2"/>
    <w:rsid w:val="00BC3CE7"/>
    <w:rsid w:val="00BC493D"/>
    <w:rsid w:val="00BC5025"/>
    <w:rsid w:val="00BC572B"/>
    <w:rsid w:val="00BC5765"/>
    <w:rsid w:val="00BC597B"/>
    <w:rsid w:val="00BC5B5D"/>
    <w:rsid w:val="00BC5BD3"/>
    <w:rsid w:val="00BC61B2"/>
    <w:rsid w:val="00BC6AC7"/>
    <w:rsid w:val="00BD00FC"/>
    <w:rsid w:val="00BD076B"/>
    <w:rsid w:val="00BD08A3"/>
    <w:rsid w:val="00BD0B40"/>
    <w:rsid w:val="00BD12C2"/>
    <w:rsid w:val="00BD1368"/>
    <w:rsid w:val="00BD1943"/>
    <w:rsid w:val="00BD28F7"/>
    <w:rsid w:val="00BD2A9A"/>
    <w:rsid w:val="00BD350E"/>
    <w:rsid w:val="00BD37F3"/>
    <w:rsid w:val="00BD3D60"/>
    <w:rsid w:val="00BD49F8"/>
    <w:rsid w:val="00BD5002"/>
    <w:rsid w:val="00BD5E24"/>
    <w:rsid w:val="00BD605F"/>
    <w:rsid w:val="00BD6E20"/>
    <w:rsid w:val="00BD7A83"/>
    <w:rsid w:val="00BD7B17"/>
    <w:rsid w:val="00BD7B3E"/>
    <w:rsid w:val="00BE02B7"/>
    <w:rsid w:val="00BE06A6"/>
    <w:rsid w:val="00BE0BFE"/>
    <w:rsid w:val="00BE0C27"/>
    <w:rsid w:val="00BE1299"/>
    <w:rsid w:val="00BE1D04"/>
    <w:rsid w:val="00BE1D45"/>
    <w:rsid w:val="00BE278E"/>
    <w:rsid w:val="00BE29A7"/>
    <w:rsid w:val="00BE2FB0"/>
    <w:rsid w:val="00BE3C98"/>
    <w:rsid w:val="00BE405D"/>
    <w:rsid w:val="00BE5190"/>
    <w:rsid w:val="00BE52F1"/>
    <w:rsid w:val="00BE5B64"/>
    <w:rsid w:val="00BE5B97"/>
    <w:rsid w:val="00BE5F51"/>
    <w:rsid w:val="00BE6729"/>
    <w:rsid w:val="00BE69CF"/>
    <w:rsid w:val="00BE6F79"/>
    <w:rsid w:val="00BE7357"/>
    <w:rsid w:val="00BE74E6"/>
    <w:rsid w:val="00BE7E11"/>
    <w:rsid w:val="00BF0519"/>
    <w:rsid w:val="00BF1256"/>
    <w:rsid w:val="00BF15A8"/>
    <w:rsid w:val="00BF1E39"/>
    <w:rsid w:val="00BF2BFF"/>
    <w:rsid w:val="00BF2CC0"/>
    <w:rsid w:val="00BF379A"/>
    <w:rsid w:val="00BF3CEB"/>
    <w:rsid w:val="00BF4457"/>
    <w:rsid w:val="00BF4D44"/>
    <w:rsid w:val="00BF510F"/>
    <w:rsid w:val="00BF626F"/>
    <w:rsid w:val="00BF668C"/>
    <w:rsid w:val="00BF6C1F"/>
    <w:rsid w:val="00BF704E"/>
    <w:rsid w:val="00BF72D4"/>
    <w:rsid w:val="00BF7743"/>
    <w:rsid w:val="00BF7A41"/>
    <w:rsid w:val="00C0069F"/>
    <w:rsid w:val="00C00BEC"/>
    <w:rsid w:val="00C010B4"/>
    <w:rsid w:val="00C0140A"/>
    <w:rsid w:val="00C01414"/>
    <w:rsid w:val="00C01B07"/>
    <w:rsid w:val="00C020E8"/>
    <w:rsid w:val="00C02544"/>
    <w:rsid w:val="00C02908"/>
    <w:rsid w:val="00C02A2F"/>
    <w:rsid w:val="00C03C1B"/>
    <w:rsid w:val="00C04086"/>
    <w:rsid w:val="00C04740"/>
    <w:rsid w:val="00C04A65"/>
    <w:rsid w:val="00C064AD"/>
    <w:rsid w:val="00C067BD"/>
    <w:rsid w:val="00C0695A"/>
    <w:rsid w:val="00C069F5"/>
    <w:rsid w:val="00C0726B"/>
    <w:rsid w:val="00C0733F"/>
    <w:rsid w:val="00C07632"/>
    <w:rsid w:val="00C07E57"/>
    <w:rsid w:val="00C10714"/>
    <w:rsid w:val="00C113D5"/>
    <w:rsid w:val="00C11F33"/>
    <w:rsid w:val="00C12031"/>
    <w:rsid w:val="00C1259F"/>
    <w:rsid w:val="00C128E6"/>
    <w:rsid w:val="00C1365E"/>
    <w:rsid w:val="00C13901"/>
    <w:rsid w:val="00C13BF4"/>
    <w:rsid w:val="00C13DE6"/>
    <w:rsid w:val="00C13FB0"/>
    <w:rsid w:val="00C140E8"/>
    <w:rsid w:val="00C14AF8"/>
    <w:rsid w:val="00C14DD2"/>
    <w:rsid w:val="00C154CE"/>
    <w:rsid w:val="00C156A3"/>
    <w:rsid w:val="00C15E9F"/>
    <w:rsid w:val="00C166AB"/>
    <w:rsid w:val="00C166C8"/>
    <w:rsid w:val="00C16B68"/>
    <w:rsid w:val="00C16E97"/>
    <w:rsid w:val="00C175D3"/>
    <w:rsid w:val="00C202A9"/>
    <w:rsid w:val="00C20B10"/>
    <w:rsid w:val="00C2175E"/>
    <w:rsid w:val="00C218BD"/>
    <w:rsid w:val="00C21AB2"/>
    <w:rsid w:val="00C22110"/>
    <w:rsid w:val="00C223A6"/>
    <w:rsid w:val="00C225AE"/>
    <w:rsid w:val="00C228D3"/>
    <w:rsid w:val="00C23604"/>
    <w:rsid w:val="00C237D9"/>
    <w:rsid w:val="00C23A8F"/>
    <w:rsid w:val="00C23FA2"/>
    <w:rsid w:val="00C2474E"/>
    <w:rsid w:val="00C250A0"/>
    <w:rsid w:val="00C2566C"/>
    <w:rsid w:val="00C259A3"/>
    <w:rsid w:val="00C25EA6"/>
    <w:rsid w:val="00C2643C"/>
    <w:rsid w:val="00C27B61"/>
    <w:rsid w:val="00C3014D"/>
    <w:rsid w:val="00C30253"/>
    <w:rsid w:val="00C30FC5"/>
    <w:rsid w:val="00C310D8"/>
    <w:rsid w:val="00C313D8"/>
    <w:rsid w:val="00C31B50"/>
    <w:rsid w:val="00C322FD"/>
    <w:rsid w:val="00C325B9"/>
    <w:rsid w:val="00C32CBF"/>
    <w:rsid w:val="00C3342E"/>
    <w:rsid w:val="00C33B0A"/>
    <w:rsid w:val="00C3429E"/>
    <w:rsid w:val="00C356B2"/>
    <w:rsid w:val="00C356BA"/>
    <w:rsid w:val="00C35F6F"/>
    <w:rsid w:val="00C37479"/>
    <w:rsid w:val="00C40222"/>
    <w:rsid w:val="00C40887"/>
    <w:rsid w:val="00C41100"/>
    <w:rsid w:val="00C420EB"/>
    <w:rsid w:val="00C429A0"/>
    <w:rsid w:val="00C42A8E"/>
    <w:rsid w:val="00C42B68"/>
    <w:rsid w:val="00C42C7B"/>
    <w:rsid w:val="00C43A2E"/>
    <w:rsid w:val="00C44261"/>
    <w:rsid w:val="00C44330"/>
    <w:rsid w:val="00C4489A"/>
    <w:rsid w:val="00C44986"/>
    <w:rsid w:val="00C456EB"/>
    <w:rsid w:val="00C464B6"/>
    <w:rsid w:val="00C4657E"/>
    <w:rsid w:val="00C468D8"/>
    <w:rsid w:val="00C46C14"/>
    <w:rsid w:val="00C4770C"/>
    <w:rsid w:val="00C47F7C"/>
    <w:rsid w:val="00C500C3"/>
    <w:rsid w:val="00C5028F"/>
    <w:rsid w:val="00C50FD9"/>
    <w:rsid w:val="00C51689"/>
    <w:rsid w:val="00C516A4"/>
    <w:rsid w:val="00C51761"/>
    <w:rsid w:val="00C524C8"/>
    <w:rsid w:val="00C52CA4"/>
    <w:rsid w:val="00C52D4C"/>
    <w:rsid w:val="00C53533"/>
    <w:rsid w:val="00C535E5"/>
    <w:rsid w:val="00C53F42"/>
    <w:rsid w:val="00C5409D"/>
    <w:rsid w:val="00C54513"/>
    <w:rsid w:val="00C54BEE"/>
    <w:rsid w:val="00C5615D"/>
    <w:rsid w:val="00C566C6"/>
    <w:rsid w:val="00C56FE2"/>
    <w:rsid w:val="00C570B5"/>
    <w:rsid w:val="00C572D2"/>
    <w:rsid w:val="00C574A6"/>
    <w:rsid w:val="00C57610"/>
    <w:rsid w:val="00C57669"/>
    <w:rsid w:val="00C5789D"/>
    <w:rsid w:val="00C57B56"/>
    <w:rsid w:val="00C6022C"/>
    <w:rsid w:val="00C60477"/>
    <w:rsid w:val="00C60A46"/>
    <w:rsid w:val="00C60E7E"/>
    <w:rsid w:val="00C60FC5"/>
    <w:rsid w:val="00C618A1"/>
    <w:rsid w:val="00C62A3D"/>
    <w:rsid w:val="00C633D6"/>
    <w:rsid w:val="00C634A6"/>
    <w:rsid w:val="00C63DF8"/>
    <w:rsid w:val="00C63E94"/>
    <w:rsid w:val="00C64066"/>
    <w:rsid w:val="00C659AE"/>
    <w:rsid w:val="00C65C76"/>
    <w:rsid w:val="00C66F38"/>
    <w:rsid w:val="00C674DF"/>
    <w:rsid w:val="00C67B47"/>
    <w:rsid w:val="00C7035E"/>
    <w:rsid w:val="00C70B58"/>
    <w:rsid w:val="00C71199"/>
    <w:rsid w:val="00C71ECF"/>
    <w:rsid w:val="00C7293C"/>
    <w:rsid w:val="00C72C19"/>
    <w:rsid w:val="00C72EE5"/>
    <w:rsid w:val="00C73A5C"/>
    <w:rsid w:val="00C749FD"/>
    <w:rsid w:val="00C74BF1"/>
    <w:rsid w:val="00C75AB6"/>
    <w:rsid w:val="00C75F6A"/>
    <w:rsid w:val="00C76394"/>
    <w:rsid w:val="00C771E4"/>
    <w:rsid w:val="00C7792F"/>
    <w:rsid w:val="00C779FD"/>
    <w:rsid w:val="00C8040F"/>
    <w:rsid w:val="00C80F48"/>
    <w:rsid w:val="00C810C3"/>
    <w:rsid w:val="00C81742"/>
    <w:rsid w:val="00C81773"/>
    <w:rsid w:val="00C81864"/>
    <w:rsid w:val="00C81D6B"/>
    <w:rsid w:val="00C81EAF"/>
    <w:rsid w:val="00C81EFD"/>
    <w:rsid w:val="00C82921"/>
    <w:rsid w:val="00C82969"/>
    <w:rsid w:val="00C82CBC"/>
    <w:rsid w:val="00C82EF2"/>
    <w:rsid w:val="00C83196"/>
    <w:rsid w:val="00C83368"/>
    <w:rsid w:val="00C83373"/>
    <w:rsid w:val="00C84232"/>
    <w:rsid w:val="00C844B2"/>
    <w:rsid w:val="00C85EC5"/>
    <w:rsid w:val="00C864AC"/>
    <w:rsid w:val="00C8670C"/>
    <w:rsid w:val="00C86988"/>
    <w:rsid w:val="00C8703B"/>
    <w:rsid w:val="00C87852"/>
    <w:rsid w:val="00C878C0"/>
    <w:rsid w:val="00C87B16"/>
    <w:rsid w:val="00C901B6"/>
    <w:rsid w:val="00C90952"/>
    <w:rsid w:val="00C90A67"/>
    <w:rsid w:val="00C90EA9"/>
    <w:rsid w:val="00C91012"/>
    <w:rsid w:val="00C9132B"/>
    <w:rsid w:val="00C91447"/>
    <w:rsid w:val="00C918D4"/>
    <w:rsid w:val="00C91935"/>
    <w:rsid w:val="00C91951"/>
    <w:rsid w:val="00C92546"/>
    <w:rsid w:val="00C92791"/>
    <w:rsid w:val="00C92DA3"/>
    <w:rsid w:val="00C92DC7"/>
    <w:rsid w:val="00C931BB"/>
    <w:rsid w:val="00C93205"/>
    <w:rsid w:val="00C93545"/>
    <w:rsid w:val="00C94952"/>
    <w:rsid w:val="00C94BE3"/>
    <w:rsid w:val="00C94F7E"/>
    <w:rsid w:val="00C956E6"/>
    <w:rsid w:val="00C95EF6"/>
    <w:rsid w:val="00C96528"/>
    <w:rsid w:val="00C96716"/>
    <w:rsid w:val="00C96A38"/>
    <w:rsid w:val="00C96D01"/>
    <w:rsid w:val="00C976DA"/>
    <w:rsid w:val="00C97F72"/>
    <w:rsid w:val="00CA02C1"/>
    <w:rsid w:val="00CA058F"/>
    <w:rsid w:val="00CA0838"/>
    <w:rsid w:val="00CA0AC6"/>
    <w:rsid w:val="00CA0BA9"/>
    <w:rsid w:val="00CA1051"/>
    <w:rsid w:val="00CA18EA"/>
    <w:rsid w:val="00CA33C5"/>
    <w:rsid w:val="00CA4129"/>
    <w:rsid w:val="00CA4A92"/>
    <w:rsid w:val="00CA563D"/>
    <w:rsid w:val="00CA655A"/>
    <w:rsid w:val="00CA6830"/>
    <w:rsid w:val="00CA7861"/>
    <w:rsid w:val="00CA78C1"/>
    <w:rsid w:val="00CA7ABB"/>
    <w:rsid w:val="00CB04A8"/>
    <w:rsid w:val="00CB0D4D"/>
    <w:rsid w:val="00CB0D4F"/>
    <w:rsid w:val="00CB1039"/>
    <w:rsid w:val="00CB1264"/>
    <w:rsid w:val="00CB1C80"/>
    <w:rsid w:val="00CB24CB"/>
    <w:rsid w:val="00CB25C5"/>
    <w:rsid w:val="00CB2891"/>
    <w:rsid w:val="00CB2F21"/>
    <w:rsid w:val="00CB3D9E"/>
    <w:rsid w:val="00CB3FF8"/>
    <w:rsid w:val="00CB5D5F"/>
    <w:rsid w:val="00CB5EA0"/>
    <w:rsid w:val="00CB619C"/>
    <w:rsid w:val="00CB625A"/>
    <w:rsid w:val="00CB6BE1"/>
    <w:rsid w:val="00CB6D7C"/>
    <w:rsid w:val="00CB6F60"/>
    <w:rsid w:val="00CB700E"/>
    <w:rsid w:val="00CB7981"/>
    <w:rsid w:val="00CB7B61"/>
    <w:rsid w:val="00CC046E"/>
    <w:rsid w:val="00CC0BF2"/>
    <w:rsid w:val="00CC1328"/>
    <w:rsid w:val="00CC1DEB"/>
    <w:rsid w:val="00CC2B38"/>
    <w:rsid w:val="00CC32AD"/>
    <w:rsid w:val="00CC4203"/>
    <w:rsid w:val="00CC42F2"/>
    <w:rsid w:val="00CC460A"/>
    <w:rsid w:val="00CC4A31"/>
    <w:rsid w:val="00CC5522"/>
    <w:rsid w:val="00CC59CD"/>
    <w:rsid w:val="00CC5D4B"/>
    <w:rsid w:val="00CC6313"/>
    <w:rsid w:val="00CC68EB"/>
    <w:rsid w:val="00CC725A"/>
    <w:rsid w:val="00CD03FB"/>
    <w:rsid w:val="00CD041E"/>
    <w:rsid w:val="00CD0C9A"/>
    <w:rsid w:val="00CD0DEA"/>
    <w:rsid w:val="00CD2AC9"/>
    <w:rsid w:val="00CD314F"/>
    <w:rsid w:val="00CD33DE"/>
    <w:rsid w:val="00CD3C9C"/>
    <w:rsid w:val="00CD43CB"/>
    <w:rsid w:val="00CD4D63"/>
    <w:rsid w:val="00CD554E"/>
    <w:rsid w:val="00CD6358"/>
    <w:rsid w:val="00CD72CC"/>
    <w:rsid w:val="00CE03ED"/>
    <w:rsid w:val="00CE092C"/>
    <w:rsid w:val="00CE09D6"/>
    <w:rsid w:val="00CE0BAC"/>
    <w:rsid w:val="00CE0BDB"/>
    <w:rsid w:val="00CE0C40"/>
    <w:rsid w:val="00CE12D7"/>
    <w:rsid w:val="00CE198D"/>
    <w:rsid w:val="00CE2082"/>
    <w:rsid w:val="00CE23B9"/>
    <w:rsid w:val="00CE27EE"/>
    <w:rsid w:val="00CE2966"/>
    <w:rsid w:val="00CE2A7A"/>
    <w:rsid w:val="00CE2A80"/>
    <w:rsid w:val="00CE2E48"/>
    <w:rsid w:val="00CE2E6D"/>
    <w:rsid w:val="00CE3321"/>
    <w:rsid w:val="00CE3842"/>
    <w:rsid w:val="00CE4868"/>
    <w:rsid w:val="00CE4AEF"/>
    <w:rsid w:val="00CE563A"/>
    <w:rsid w:val="00CE5E82"/>
    <w:rsid w:val="00CE69C1"/>
    <w:rsid w:val="00CE6B53"/>
    <w:rsid w:val="00CE7585"/>
    <w:rsid w:val="00CE783C"/>
    <w:rsid w:val="00CE791C"/>
    <w:rsid w:val="00CF0315"/>
    <w:rsid w:val="00CF0A87"/>
    <w:rsid w:val="00CF0D43"/>
    <w:rsid w:val="00CF1523"/>
    <w:rsid w:val="00CF1D96"/>
    <w:rsid w:val="00CF2591"/>
    <w:rsid w:val="00CF2663"/>
    <w:rsid w:val="00CF2710"/>
    <w:rsid w:val="00CF2E18"/>
    <w:rsid w:val="00CF3066"/>
    <w:rsid w:val="00CF3897"/>
    <w:rsid w:val="00CF3BED"/>
    <w:rsid w:val="00CF402C"/>
    <w:rsid w:val="00CF404F"/>
    <w:rsid w:val="00CF50DA"/>
    <w:rsid w:val="00CF5302"/>
    <w:rsid w:val="00CF5DEA"/>
    <w:rsid w:val="00CF60B9"/>
    <w:rsid w:val="00CF60BF"/>
    <w:rsid w:val="00CF62A8"/>
    <w:rsid w:val="00CF63E5"/>
    <w:rsid w:val="00CF6B33"/>
    <w:rsid w:val="00CF7528"/>
    <w:rsid w:val="00CF7B10"/>
    <w:rsid w:val="00CF7FDA"/>
    <w:rsid w:val="00D00076"/>
    <w:rsid w:val="00D001C6"/>
    <w:rsid w:val="00D00566"/>
    <w:rsid w:val="00D014FA"/>
    <w:rsid w:val="00D0222D"/>
    <w:rsid w:val="00D02372"/>
    <w:rsid w:val="00D03050"/>
    <w:rsid w:val="00D03E4B"/>
    <w:rsid w:val="00D04695"/>
    <w:rsid w:val="00D04DAE"/>
    <w:rsid w:val="00D04E60"/>
    <w:rsid w:val="00D07070"/>
    <w:rsid w:val="00D07632"/>
    <w:rsid w:val="00D07E3C"/>
    <w:rsid w:val="00D10046"/>
    <w:rsid w:val="00D11496"/>
    <w:rsid w:val="00D115EA"/>
    <w:rsid w:val="00D11895"/>
    <w:rsid w:val="00D1198E"/>
    <w:rsid w:val="00D119FC"/>
    <w:rsid w:val="00D11AC5"/>
    <w:rsid w:val="00D11F4E"/>
    <w:rsid w:val="00D1207A"/>
    <w:rsid w:val="00D12E7E"/>
    <w:rsid w:val="00D14265"/>
    <w:rsid w:val="00D14B9D"/>
    <w:rsid w:val="00D14EAE"/>
    <w:rsid w:val="00D15271"/>
    <w:rsid w:val="00D153B9"/>
    <w:rsid w:val="00D1559A"/>
    <w:rsid w:val="00D15976"/>
    <w:rsid w:val="00D175CE"/>
    <w:rsid w:val="00D177CA"/>
    <w:rsid w:val="00D17CA6"/>
    <w:rsid w:val="00D17D18"/>
    <w:rsid w:val="00D201E7"/>
    <w:rsid w:val="00D2147D"/>
    <w:rsid w:val="00D22C3D"/>
    <w:rsid w:val="00D22C55"/>
    <w:rsid w:val="00D237F2"/>
    <w:rsid w:val="00D238DF"/>
    <w:rsid w:val="00D23F00"/>
    <w:rsid w:val="00D23FF3"/>
    <w:rsid w:val="00D24174"/>
    <w:rsid w:val="00D24995"/>
    <w:rsid w:val="00D24B7B"/>
    <w:rsid w:val="00D2526D"/>
    <w:rsid w:val="00D2590D"/>
    <w:rsid w:val="00D26C93"/>
    <w:rsid w:val="00D27203"/>
    <w:rsid w:val="00D27231"/>
    <w:rsid w:val="00D2732B"/>
    <w:rsid w:val="00D27B66"/>
    <w:rsid w:val="00D3002A"/>
    <w:rsid w:val="00D30164"/>
    <w:rsid w:val="00D30379"/>
    <w:rsid w:val="00D30395"/>
    <w:rsid w:val="00D304E4"/>
    <w:rsid w:val="00D31317"/>
    <w:rsid w:val="00D31592"/>
    <w:rsid w:val="00D31B6A"/>
    <w:rsid w:val="00D31D58"/>
    <w:rsid w:val="00D32021"/>
    <w:rsid w:val="00D32129"/>
    <w:rsid w:val="00D321B7"/>
    <w:rsid w:val="00D321F1"/>
    <w:rsid w:val="00D3262F"/>
    <w:rsid w:val="00D32AE1"/>
    <w:rsid w:val="00D33B44"/>
    <w:rsid w:val="00D33F3E"/>
    <w:rsid w:val="00D34330"/>
    <w:rsid w:val="00D34A21"/>
    <w:rsid w:val="00D3517B"/>
    <w:rsid w:val="00D3554F"/>
    <w:rsid w:val="00D35F9D"/>
    <w:rsid w:val="00D36998"/>
    <w:rsid w:val="00D36C97"/>
    <w:rsid w:val="00D36DA0"/>
    <w:rsid w:val="00D36EDC"/>
    <w:rsid w:val="00D37DE0"/>
    <w:rsid w:val="00D40FD1"/>
    <w:rsid w:val="00D41050"/>
    <w:rsid w:val="00D41AE2"/>
    <w:rsid w:val="00D41AE3"/>
    <w:rsid w:val="00D41F53"/>
    <w:rsid w:val="00D42DB3"/>
    <w:rsid w:val="00D4334A"/>
    <w:rsid w:val="00D4475C"/>
    <w:rsid w:val="00D44B91"/>
    <w:rsid w:val="00D44D27"/>
    <w:rsid w:val="00D45D72"/>
    <w:rsid w:val="00D4665F"/>
    <w:rsid w:val="00D46811"/>
    <w:rsid w:val="00D46A40"/>
    <w:rsid w:val="00D46FC8"/>
    <w:rsid w:val="00D475C4"/>
    <w:rsid w:val="00D477E9"/>
    <w:rsid w:val="00D479C8"/>
    <w:rsid w:val="00D47BAE"/>
    <w:rsid w:val="00D503B5"/>
    <w:rsid w:val="00D50FC8"/>
    <w:rsid w:val="00D5156B"/>
    <w:rsid w:val="00D52261"/>
    <w:rsid w:val="00D5294C"/>
    <w:rsid w:val="00D52FC6"/>
    <w:rsid w:val="00D530D8"/>
    <w:rsid w:val="00D5343A"/>
    <w:rsid w:val="00D543B1"/>
    <w:rsid w:val="00D544B7"/>
    <w:rsid w:val="00D5492B"/>
    <w:rsid w:val="00D550DF"/>
    <w:rsid w:val="00D55DED"/>
    <w:rsid w:val="00D562A8"/>
    <w:rsid w:val="00D578EB"/>
    <w:rsid w:val="00D57A09"/>
    <w:rsid w:val="00D57CBA"/>
    <w:rsid w:val="00D600DB"/>
    <w:rsid w:val="00D60426"/>
    <w:rsid w:val="00D60565"/>
    <w:rsid w:val="00D60B63"/>
    <w:rsid w:val="00D60CD3"/>
    <w:rsid w:val="00D61416"/>
    <w:rsid w:val="00D62B77"/>
    <w:rsid w:val="00D63514"/>
    <w:rsid w:val="00D63F27"/>
    <w:rsid w:val="00D64372"/>
    <w:rsid w:val="00D644A4"/>
    <w:rsid w:val="00D650AD"/>
    <w:rsid w:val="00D65434"/>
    <w:rsid w:val="00D65594"/>
    <w:rsid w:val="00D65792"/>
    <w:rsid w:val="00D659E9"/>
    <w:rsid w:val="00D65B8B"/>
    <w:rsid w:val="00D6628D"/>
    <w:rsid w:val="00D66506"/>
    <w:rsid w:val="00D66D64"/>
    <w:rsid w:val="00D675B7"/>
    <w:rsid w:val="00D67D9B"/>
    <w:rsid w:val="00D703BF"/>
    <w:rsid w:val="00D708F0"/>
    <w:rsid w:val="00D7098B"/>
    <w:rsid w:val="00D70FD8"/>
    <w:rsid w:val="00D70FE7"/>
    <w:rsid w:val="00D714A1"/>
    <w:rsid w:val="00D71B76"/>
    <w:rsid w:val="00D722D6"/>
    <w:rsid w:val="00D7242F"/>
    <w:rsid w:val="00D726C5"/>
    <w:rsid w:val="00D72D13"/>
    <w:rsid w:val="00D73EE9"/>
    <w:rsid w:val="00D73F0B"/>
    <w:rsid w:val="00D74220"/>
    <w:rsid w:val="00D74CDD"/>
    <w:rsid w:val="00D74FC9"/>
    <w:rsid w:val="00D75692"/>
    <w:rsid w:val="00D767CC"/>
    <w:rsid w:val="00D770AB"/>
    <w:rsid w:val="00D773B6"/>
    <w:rsid w:val="00D8000E"/>
    <w:rsid w:val="00D8067E"/>
    <w:rsid w:val="00D80703"/>
    <w:rsid w:val="00D80937"/>
    <w:rsid w:val="00D8098F"/>
    <w:rsid w:val="00D81227"/>
    <w:rsid w:val="00D8139E"/>
    <w:rsid w:val="00D824CF"/>
    <w:rsid w:val="00D824F4"/>
    <w:rsid w:val="00D82548"/>
    <w:rsid w:val="00D82B3F"/>
    <w:rsid w:val="00D82E11"/>
    <w:rsid w:val="00D82EAE"/>
    <w:rsid w:val="00D838C4"/>
    <w:rsid w:val="00D83907"/>
    <w:rsid w:val="00D8512E"/>
    <w:rsid w:val="00D8553B"/>
    <w:rsid w:val="00D85602"/>
    <w:rsid w:val="00D86506"/>
    <w:rsid w:val="00D867A1"/>
    <w:rsid w:val="00D87198"/>
    <w:rsid w:val="00D876D4"/>
    <w:rsid w:val="00D8772B"/>
    <w:rsid w:val="00D87848"/>
    <w:rsid w:val="00D90850"/>
    <w:rsid w:val="00D908EB"/>
    <w:rsid w:val="00D90A80"/>
    <w:rsid w:val="00D91953"/>
    <w:rsid w:val="00D929D2"/>
    <w:rsid w:val="00D93000"/>
    <w:rsid w:val="00D93472"/>
    <w:rsid w:val="00D93ED5"/>
    <w:rsid w:val="00D942EA"/>
    <w:rsid w:val="00D94C5E"/>
    <w:rsid w:val="00D94F53"/>
    <w:rsid w:val="00D95231"/>
    <w:rsid w:val="00D95780"/>
    <w:rsid w:val="00D957C4"/>
    <w:rsid w:val="00D95919"/>
    <w:rsid w:val="00D95BB8"/>
    <w:rsid w:val="00D96083"/>
    <w:rsid w:val="00D9633B"/>
    <w:rsid w:val="00D9653B"/>
    <w:rsid w:val="00D96A21"/>
    <w:rsid w:val="00D96FB9"/>
    <w:rsid w:val="00D97626"/>
    <w:rsid w:val="00D97AB0"/>
    <w:rsid w:val="00D97FB7"/>
    <w:rsid w:val="00D97FC0"/>
    <w:rsid w:val="00DA099E"/>
    <w:rsid w:val="00DA15AA"/>
    <w:rsid w:val="00DA29F3"/>
    <w:rsid w:val="00DA3394"/>
    <w:rsid w:val="00DA3697"/>
    <w:rsid w:val="00DA37DE"/>
    <w:rsid w:val="00DA3DD8"/>
    <w:rsid w:val="00DA430F"/>
    <w:rsid w:val="00DA46F7"/>
    <w:rsid w:val="00DA49DC"/>
    <w:rsid w:val="00DA5CD5"/>
    <w:rsid w:val="00DA5D7B"/>
    <w:rsid w:val="00DA668C"/>
    <w:rsid w:val="00DA6852"/>
    <w:rsid w:val="00DA7630"/>
    <w:rsid w:val="00DA7C1A"/>
    <w:rsid w:val="00DA7D1E"/>
    <w:rsid w:val="00DA7FAB"/>
    <w:rsid w:val="00DB050C"/>
    <w:rsid w:val="00DB05B6"/>
    <w:rsid w:val="00DB0BD8"/>
    <w:rsid w:val="00DB158F"/>
    <w:rsid w:val="00DB248F"/>
    <w:rsid w:val="00DB2C98"/>
    <w:rsid w:val="00DB3303"/>
    <w:rsid w:val="00DB364D"/>
    <w:rsid w:val="00DB44E7"/>
    <w:rsid w:val="00DB4538"/>
    <w:rsid w:val="00DB474C"/>
    <w:rsid w:val="00DB4D7F"/>
    <w:rsid w:val="00DB5229"/>
    <w:rsid w:val="00DB525A"/>
    <w:rsid w:val="00DB52EA"/>
    <w:rsid w:val="00DB55F6"/>
    <w:rsid w:val="00DC010C"/>
    <w:rsid w:val="00DC024C"/>
    <w:rsid w:val="00DC0410"/>
    <w:rsid w:val="00DC0760"/>
    <w:rsid w:val="00DC0D6B"/>
    <w:rsid w:val="00DC2E8B"/>
    <w:rsid w:val="00DC2F53"/>
    <w:rsid w:val="00DC3296"/>
    <w:rsid w:val="00DC3FFD"/>
    <w:rsid w:val="00DC4316"/>
    <w:rsid w:val="00DC5796"/>
    <w:rsid w:val="00DC6083"/>
    <w:rsid w:val="00DC6403"/>
    <w:rsid w:val="00DC6DA7"/>
    <w:rsid w:val="00DC782B"/>
    <w:rsid w:val="00DC7EBA"/>
    <w:rsid w:val="00DC7FDA"/>
    <w:rsid w:val="00DD080B"/>
    <w:rsid w:val="00DD190A"/>
    <w:rsid w:val="00DD1B5F"/>
    <w:rsid w:val="00DD22B6"/>
    <w:rsid w:val="00DD2959"/>
    <w:rsid w:val="00DD2BA6"/>
    <w:rsid w:val="00DD31BF"/>
    <w:rsid w:val="00DD31DB"/>
    <w:rsid w:val="00DD3C8F"/>
    <w:rsid w:val="00DD3E34"/>
    <w:rsid w:val="00DD43DC"/>
    <w:rsid w:val="00DD4986"/>
    <w:rsid w:val="00DD4CA3"/>
    <w:rsid w:val="00DD56AA"/>
    <w:rsid w:val="00DD5953"/>
    <w:rsid w:val="00DD7490"/>
    <w:rsid w:val="00DD76A3"/>
    <w:rsid w:val="00DD796B"/>
    <w:rsid w:val="00DD79BE"/>
    <w:rsid w:val="00DD7D35"/>
    <w:rsid w:val="00DD7F83"/>
    <w:rsid w:val="00DE0B35"/>
    <w:rsid w:val="00DE0DC2"/>
    <w:rsid w:val="00DE2774"/>
    <w:rsid w:val="00DE294A"/>
    <w:rsid w:val="00DE3013"/>
    <w:rsid w:val="00DE3D27"/>
    <w:rsid w:val="00DE3FB1"/>
    <w:rsid w:val="00DE41E0"/>
    <w:rsid w:val="00DE47B1"/>
    <w:rsid w:val="00DE4CA8"/>
    <w:rsid w:val="00DE507E"/>
    <w:rsid w:val="00DE5481"/>
    <w:rsid w:val="00DE5516"/>
    <w:rsid w:val="00DE5F68"/>
    <w:rsid w:val="00DE63BB"/>
    <w:rsid w:val="00DE6840"/>
    <w:rsid w:val="00DE6945"/>
    <w:rsid w:val="00DE750E"/>
    <w:rsid w:val="00DE784C"/>
    <w:rsid w:val="00DF0572"/>
    <w:rsid w:val="00DF143C"/>
    <w:rsid w:val="00DF1A9E"/>
    <w:rsid w:val="00DF23A8"/>
    <w:rsid w:val="00DF375E"/>
    <w:rsid w:val="00DF3B12"/>
    <w:rsid w:val="00DF454E"/>
    <w:rsid w:val="00DF4D98"/>
    <w:rsid w:val="00DF4FEE"/>
    <w:rsid w:val="00DF5CF9"/>
    <w:rsid w:val="00DF5D30"/>
    <w:rsid w:val="00DF5DE0"/>
    <w:rsid w:val="00DF5FAF"/>
    <w:rsid w:val="00DF5FFB"/>
    <w:rsid w:val="00DF6254"/>
    <w:rsid w:val="00DF6287"/>
    <w:rsid w:val="00DF6F2F"/>
    <w:rsid w:val="00DF70CC"/>
    <w:rsid w:val="00DF7769"/>
    <w:rsid w:val="00DF7AF2"/>
    <w:rsid w:val="00DF7E77"/>
    <w:rsid w:val="00E0038B"/>
    <w:rsid w:val="00E00409"/>
    <w:rsid w:val="00E0071A"/>
    <w:rsid w:val="00E0074B"/>
    <w:rsid w:val="00E0078F"/>
    <w:rsid w:val="00E00B5A"/>
    <w:rsid w:val="00E0181F"/>
    <w:rsid w:val="00E02107"/>
    <w:rsid w:val="00E02425"/>
    <w:rsid w:val="00E024CB"/>
    <w:rsid w:val="00E02881"/>
    <w:rsid w:val="00E04F3A"/>
    <w:rsid w:val="00E05184"/>
    <w:rsid w:val="00E056E5"/>
    <w:rsid w:val="00E0577E"/>
    <w:rsid w:val="00E058FD"/>
    <w:rsid w:val="00E059A3"/>
    <w:rsid w:val="00E05FEE"/>
    <w:rsid w:val="00E0639C"/>
    <w:rsid w:val="00E06EC2"/>
    <w:rsid w:val="00E0704B"/>
    <w:rsid w:val="00E07157"/>
    <w:rsid w:val="00E075A6"/>
    <w:rsid w:val="00E07816"/>
    <w:rsid w:val="00E07876"/>
    <w:rsid w:val="00E07E67"/>
    <w:rsid w:val="00E10664"/>
    <w:rsid w:val="00E11A89"/>
    <w:rsid w:val="00E11E0F"/>
    <w:rsid w:val="00E132C3"/>
    <w:rsid w:val="00E14793"/>
    <w:rsid w:val="00E15B01"/>
    <w:rsid w:val="00E165EC"/>
    <w:rsid w:val="00E166CD"/>
    <w:rsid w:val="00E16798"/>
    <w:rsid w:val="00E16E53"/>
    <w:rsid w:val="00E17087"/>
    <w:rsid w:val="00E17393"/>
    <w:rsid w:val="00E17B1D"/>
    <w:rsid w:val="00E17BFE"/>
    <w:rsid w:val="00E21468"/>
    <w:rsid w:val="00E220BE"/>
    <w:rsid w:val="00E226DD"/>
    <w:rsid w:val="00E22EB9"/>
    <w:rsid w:val="00E23159"/>
    <w:rsid w:val="00E23A40"/>
    <w:rsid w:val="00E24479"/>
    <w:rsid w:val="00E24FB6"/>
    <w:rsid w:val="00E251F3"/>
    <w:rsid w:val="00E2532A"/>
    <w:rsid w:val="00E26C14"/>
    <w:rsid w:val="00E27145"/>
    <w:rsid w:val="00E27267"/>
    <w:rsid w:val="00E27BCC"/>
    <w:rsid w:val="00E3163E"/>
    <w:rsid w:val="00E31A43"/>
    <w:rsid w:val="00E31BAE"/>
    <w:rsid w:val="00E33DA7"/>
    <w:rsid w:val="00E34861"/>
    <w:rsid w:val="00E34A12"/>
    <w:rsid w:val="00E35350"/>
    <w:rsid w:val="00E3567D"/>
    <w:rsid w:val="00E35933"/>
    <w:rsid w:val="00E35DA0"/>
    <w:rsid w:val="00E367FB"/>
    <w:rsid w:val="00E36DE6"/>
    <w:rsid w:val="00E37D46"/>
    <w:rsid w:val="00E40D54"/>
    <w:rsid w:val="00E40D5F"/>
    <w:rsid w:val="00E422BB"/>
    <w:rsid w:val="00E42315"/>
    <w:rsid w:val="00E42BC9"/>
    <w:rsid w:val="00E42D1A"/>
    <w:rsid w:val="00E42DEE"/>
    <w:rsid w:val="00E43100"/>
    <w:rsid w:val="00E4447F"/>
    <w:rsid w:val="00E446FE"/>
    <w:rsid w:val="00E4483E"/>
    <w:rsid w:val="00E45468"/>
    <w:rsid w:val="00E45A0A"/>
    <w:rsid w:val="00E46433"/>
    <w:rsid w:val="00E464C4"/>
    <w:rsid w:val="00E47028"/>
    <w:rsid w:val="00E472D1"/>
    <w:rsid w:val="00E47336"/>
    <w:rsid w:val="00E4736C"/>
    <w:rsid w:val="00E478C4"/>
    <w:rsid w:val="00E508BF"/>
    <w:rsid w:val="00E508EB"/>
    <w:rsid w:val="00E50C8C"/>
    <w:rsid w:val="00E50EFF"/>
    <w:rsid w:val="00E510CA"/>
    <w:rsid w:val="00E5131D"/>
    <w:rsid w:val="00E51DE3"/>
    <w:rsid w:val="00E5218D"/>
    <w:rsid w:val="00E52CC6"/>
    <w:rsid w:val="00E52D9E"/>
    <w:rsid w:val="00E54258"/>
    <w:rsid w:val="00E54355"/>
    <w:rsid w:val="00E54773"/>
    <w:rsid w:val="00E54D36"/>
    <w:rsid w:val="00E55B5D"/>
    <w:rsid w:val="00E567F1"/>
    <w:rsid w:val="00E56D3E"/>
    <w:rsid w:val="00E56DB0"/>
    <w:rsid w:val="00E56ECE"/>
    <w:rsid w:val="00E56F08"/>
    <w:rsid w:val="00E57075"/>
    <w:rsid w:val="00E5707F"/>
    <w:rsid w:val="00E60776"/>
    <w:rsid w:val="00E60C7A"/>
    <w:rsid w:val="00E61645"/>
    <w:rsid w:val="00E61AA4"/>
    <w:rsid w:val="00E61E56"/>
    <w:rsid w:val="00E6230F"/>
    <w:rsid w:val="00E6233C"/>
    <w:rsid w:val="00E62684"/>
    <w:rsid w:val="00E62F99"/>
    <w:rsid w:val="00E63864"/>
    <w:rsid w:val="00E63B30"/>
    <w:rsid w:val="00E645F2"/>
    <w:rsid w:val="00E646BD"/>
    <w:rsid w:val="00E656D7"/>
    <w:rsid w:val="00E65DB2"/>
    <w:rsid w:val="00E66528"/>
    <w:rsid w:val="00E70ED5"/>
    <w:rsid w:val="00E71082"/>
    <w:rsid w:val="00E7109F"/>
    <w:rsid w:val="00E7125F"/>
    <w:rsid w:val="00E712A3"/>
    <w:rsid w:val="00E714EA"/>
    <w:rsid w:val="00E71613"/>
    <w:rsid w:val="00E71AC3"/>
    <w:rsid w:val="00E72079"/>
    <w:rsid w:val="00E720D4"/>
    <w:rsid w:val="00E7257A"/>
    <w:rsid w:val="00E72F4A"/>
    <w:rsid w:val="00E72FCE"/>
    <w:rsid w:val="00E7486C"/>
    <w:rsid w:val="00E7618F"/>
    <w:rsid w:val="00E77172"/>
    <w:rsid w:val="00E7735C"/>
    <w:rsid w:val="00E77674"/>
    <w:rsid w:val="00E77E24"/>
    <w:rsid w:val="00E80535"/>
    <w:rsid w:val="00E806A8"/>
    <w:rsid w:val="00E808D6"/>
    <w:rsid w:val="00E81833"/>
    <w:rsid w:val="00E8233B"/>
    <w:rsid w:val="00E823F9"/>
    <w:rsid w:val="00E83567"/>
    <w:rsid w:val="00E83640"/>
    <w:rsid w:val="00E83D9E"/>
    <w:rsid w:val="00E841BD"/>
    <w:rsid w:val="00E84211"/>
    <w:rsid w:val="00E8442D"/>
    <w:rsid w:val="00E84601"/>
    <w:rsid w:val="00E8510A"/>
    <w:rsid w:val="00E85331"/>
    <w:rsid w:val="00E8535A"/>
    <w:rsid w:val="00E85BB0"/>
    <w:rsid w:val="00E8668F"/>
    <w:rsid w:val="00E86A76"/>
    <w:rsid w:val="00E87506"/>
    <w:rsid w:val="00E90187"/>
    <w:rsid w:val="00E909E0"/>
    <w:rsid w:val="00E90ED5"/>
    <w:rsid w:val="00E91095"/>
    <w:rsid w:val="00E910F3"/>
    <w:rsid w:val="00E91F07"/>
    <w:rsid w:val="00E92258"/>
    <w:rsid w:val="00E92842"/>
    <w:rsid w:val="00E929CB"/>
    <w:rsid w:val="00E934F7"/>
    <w:rsid w:val="00E93A0A"/>
    <w:rsid w:val="00E94C97"/>
    <w:rsid w:val="00E94CD7"/>
    <w:rsid w:val="00E961F4"/>
    <w:rsid w:val="00E9691E"/>
    <w:rsid w:val="00E96E82"/>
    <w:rsid w:val="00E96F2C"/>
    <w:rsid w:val="00E96FD2"/>
    <w:rsid w:val="00E979A1"/>
    <w:rsid w:val="00E97F67"/>
    <w:rsid w:val="00EA1432"/>
    <w:rsid w:val="00EA1D33"/>
    <w:rsid w:val="00EA2973"/>
    <w:rsid w:val="00EA2BA1"/>
    <w:rsid w:val="00EA2BD9"/>
    <w:rsid w:val="00EA33BF"/>
    <w:rsid w:val="00EA394A"/>
    <w:rsid w:val="00EA408C"/>
    <w:rsid w:val="00EA46C3"/>
    <w:rsid w:val="00EA5BC6"/>
    <w:rsid w:val="00EA5F5B"/>
    <w:rsid w:val="00EA6A81"/>
    <w:rsid w:val="00EA6BCC"/>
    <w:rsid w:val="00EA737A"/>
    <w:rsid w:val="00EB00CD"/>
    <w:rsid w:val="00EB093D"/>
    <w:rsid w:val="00EB0FD2"/>
    <w:rsid w:val="00EB1283"/>
    <w:rsid w:val="00EB13B9"/>
    <w:rsid w:val="00EB18A0"/>
    <w:rsid w:val="00EB18FA"/>
    <w:rsid w:val="00EB19F4"/>
    <w:rsid w:val="00EB24B8"/>
    <w:rsid w:val="00EB2767"/>
    <w:rsid w:val="00EB2D40"/>
    <w:rsid w:val="00EB338A"/>
    <w:rsid w:val="00EB38BF"/>
    <w:rsid w:val="00EB4A25"/>
    <w:rsid w:val="00EB4B75"/>
    <w:rsid w:val="00EB4FD8"/>
    <w:rsid w:val="00EB501B"/>
    <w:rsid w:val="00EB5136"/>
    <w:rsid w:val="00EB5446"/>
    <w:rsid w:val="00EB571A"/>
    <w:rsid w:val="00EB5868"/>
    <w:rsid w:val="00EB58B2"/>
    <w:rsid w:val="00EB5DA1"/>
    <w:rsid w:val="00EB7294"/>
    <w:rsid w:val="00EB73BE"/>
    <w:rsid w:val="00EB7954"/>
    <w:rsid w:val="00EB7AFA"/>
    <w:rsid w:val="00EC0BB8"/>
    <w:rsid w:val="00EC15F4"/>
    <w:rsid w:val="00EC1630"/>
    <w:rsid w:val="00EC1B3D"/>
    <w:rsid w:val="00EC1F97"/>
    <w:rsid w:val="00EC1FFE"/>
    <w:rsid w:val="00EC27AC"/>
    <w:rsid w:val="00EC369C"/>
    <w:rsid w:val="00EC3FA8"/>
    <w:rsid w:val="00EC4025"/>
    <w:rsid w:val="00EC41BC"/>
    <w:rsid w:val="00EC41E4"/>
    <w:rsid w:val="00EC4320"/>
    <w:rsid w:val="00EC480B"/>
    <w:rsid w:val="00EC4908"/>
    <w:rsid w:val="00EC5467"/>
    <w:rsid w:val="00EC56B1"/>
    <w:rsid w:val="00EC5C2C"/>
    <w:rsid w:val="00EC618C"/>
    <w:rsid w:val="00EC625E"/>
    <w:rsid w:val="00EC6574"/>
    <w:rsid w:val="00EC66D6"/>
    <w:rsid w:val="00EC6C34"/>
    <w:rsid w:val="00EC7EA6"/>
    <w:rsid w:val="00ED0438"/>
    <w:rsid w:val="00ED06DF"/>
    <w:rsid w:val="00ED09C1"/>
    <w:rsid w:val="00ED0CD3"/>
    <w:rsid w:val="00ED0DAD"/>
    <w:rsid w:val="00ED1299"/>
    <w:rsid w:val="00ED1DB2"/>
    <w:rsid w:val="00ED1E78"/>
    <w:rsid w:val="00ED2268"/>
    <w:rsid w:val="00ED25FC"/>
    <w:rsid w:val="00ED268A"/>
    <w:rsid w:val="00ED2A17"/>
    <w:rsid w:val="00ED2DF8"/>
    <w:rsid w:val="00ED3956"/>
    <w:rsid w:val="00ED3B1B"/>
    <w:rsid w:val="00ED3D5E"/>
    <w:rsid w:val="00ED425B"/>
    <w:rsid w:val="00ED4466"/>
    <w:rsid w:val="00ED4D24"/>
    <w:rsid w:val="00ED5D1F"/>
    <w:rsid w:val="00ED639B"/>
    <w:rsid w:val="00ED661C"/>
    <w:rsid w:val="00ED7899"/>
    <w:rsid w:val="00ED7C1C"/>
    <w:rsid w:val="00EE03CA"/>
    <w:rsid w:val="00EE0605"/>
    <w:rsid w:val="00EE0611"/>
    <w:rsid w:val="00EE11FC"/>
    <w:rsid w:val="00EE31F8"/>
    <w:rsid w:val="00EE33CB"/>
    <w:rsid w:val="00EE383F"/>
    <w:rsid w:val="00EE3912"/>
    <w:rsid w:val="00EE44A5"/>
    <w:rsid w:val="00EE4566"/>
    <w:rsid w:val="00EE470C"/>
    <w:rsid w:val="00EE5AE3"/>
    <w:rsid w:val="00EE6562"/>
    <w:rsid w:val="00EE78E9"/>
    <w:rsid w:val="00EF0DB8"/>
    <w:rsid w:val="00EF1A6F"/>
    <w:rsid w:val="00EF1AB8"/>
    <w:rsid w:val="00EF2310"/>
    <w:rsid w:val="00EF3864"/>
    <w:rsid w:val="00EF4594"/>
    <w:rsid w:val="00EF5892"/>
    <w:rsid w:val="00EF6600"/>
    <w:rsid w:val="00EF683C"/>
    <w:rsid w:val="00EF6B37"/>
    <w:rsid w:val="00EF6DD2"/>
    <w:rsid w:val="00EF6DFB"/>
    <w:rsid w:val="00EF6FA9"/>
    <w:rsid w:val="00EF7F65"/>
    <w:rsid w:val="00F00002"/>
    <w:rsid w:val="00F00B1C"/>
    <w:rsid w:val="00F00B99"/>
    <w:rsid w:val="00F011C5"/>
    <w:rsid w:val="00F013EB"/>
    <w:rsid w:val="00F01BBE"/>
    <w:rsid w:val="00F01EF2"/>
    <w:rsid w:val="00F0365A"/>
    <w:rsid w:val="00F036A0"/>
    <w:rsid w:val="00F036E0"/>
    <w:rsid w:val="00F04A05"/>
    <w:rsid w:val="00F051E3"/>
    <w:rsid w:val="00F0559D"/>
    <w:rsid w:val="00F05DB9"/>
    <w:rsid w:val="00F061CD"/>
    <w:rsid w:val="00F063AA"/>
    <w:rsid w:val="00F077B5"/>
    <w:rsid w:val="00F10476"/>
    <w:rsid w:val="00F10483"/>
    <w:rsid w:val="00F10A7E"/>
    <w:rsid w:val="00F117E5"/>
    <w:rsid w:val="00F11E20"/>
    <w:rsid w:val="00F12020"/>
    <w:rsid w:val="00F125AB"/>
    <w:rsid w:val="00F12F71"/>
    <w:rsid w:val="00F1346C"/>
    <w:rsid w:val="00F13735"/>
    <w:rsid w:val="00F13806"/>
    <w:rsid w:val="00F14B0B"/>
    <w:rsid w:val="00F156A4"/>
    <w:rsid w:val="00F15839"/>
    <w:rsid w:val="00F15BA6"/>
    <w:rsid w:val="00F16F3A"/>
    <w:rsid w:val="00F17042"/>
    <w:rsid w:val="00F17AAD"/>
    <w:rsid w:val="00F2013C"/>
    <w:rsid w:val="00F2128D"/>
    <w:rsid w:val="00F22392"/>
    <w:rsid w:val="00F226ED"/>
    <w:rsid w:val="00F239F9"/>
    <w:rsid w:val="00F23C9F"/>
    <w:rsid w:val="00F247DE"/>
    <w:rsid w:val="00F24E9E"/>
    <w:rsid w:val="00F250EB"/>
    <w:rsid w:val="00F254DF"/>
    <w:rsid w:val="00F25BB7"/>
    <w:rsid w:val="00F2792B"/>
    <w:rsid w:val="00F2794F"/>
    <w:rsid w:val="00F27AED"/>
    <w:rsid w:val="00F27C1E"/>
    <w:rsid w:val="00F30C86"/>
    <w:rsid w:val="00F30EEA"/>
    <w:rsid w:val="00F31050"/>
    <w:rsid w:val="00F32151"/>
    <w:rsid w:val="00F32741"/>
    <w:rsid w:val="00F32CAC"/>
    <w:rsid w:val="00F33976"/>
    <w:rsid w:val="00F33A52"/>
    <w:rsid w:val="00F348A4"/>
    <w:rsid w:val="00F349E7"/>
    <w:rsid w:val="00F35048"/>
    <w:rsid w:val="00F35191"/>
    <w:rsid w:val="00F3586E"/>
    <w:rsid w:val="00F35BB9"/>
    <w:rsid w:val="00F370CD"/>
    <w:rsid w:val="00F375F9"/>
    <w:rsid w:val="00F37B88"/>
    <w:rsid w:val="00F402CE"/>
    <w:rsid w:val="00F40CC8"/>
    <w:rsid w:val="00F41637"/>
    <w:rsid w:val="00F42DBE"/>
    <w:rsid w:val="00F431F3"/>
    <w:rsid w:val="00F44C8B"/>
    <w:rsid w:val="00F44D45"/>
    <w:rsid w:val="00F45209"/>
    <w:rsid w:val="00F45502"/>
    <w:rsid w:val="00F456FC"/>
    <w:rsid w:val="00F45829"/>
    <w:rsid w:val="00F45D5D"/>
    <w:rsid w:val="00F469BF"/>
    <w:rsid w:val="00F46D9F"/>
    <w:rsid w:val="00F470B7"/>
    <w:rsid w:val="00F47183"/>
    <w:rsid w:val="00F47392"/>
    <w:rsid w:val="00F47A95"/>
    <w:rsid w:val="00F47C04"/>
    <w:rsid w:val="00F47DC8"/>
    <w:rsid w:val="00F508A9"/>
    <w:rsid w:val="00F50F87"/>
    <w:rsid w:val="00F5157C"/>
    <w:rsid w:val="00F52412"/>
    <w:rsid w:val="00F52450"/>
    <w:rsid w:val="00F536B4"/>
    <w:rsid w:val="00F53B4C"/>
    <w:rsid w:val="00F5452F"/>
    <w:rsid w:val="00F548DF"/>
    <w:rsid w:val="00F54D37"/>
    <w:rsid w:val="00F54E72"/>
    <w:rsid w:val="00F559E6"/>
    <w:rsid w:val="00F5738D"/>
    <w:rsid w:val="00F577B4"/>
    <w:rsid w:val="00F57D90"/>
    <w:rsid w:val="00F60170"/>
    <w:rsid w:val="00F609CF"/>
    <w:rsid w:val="00F61958"/>
    <w:rsid w:val="00F61E37"/>
    <w:rsid w:val="00F61F92"/>
    <w:rsid w:val="00F6342D"/>
    <w:rsid w:val="00F65C6C"/>
    <w:rsid w:val="00F65F8D"/>
    <w:rsid w:val="00F664C9"/>
    <w:rsid w:val="00F66F9E"/>
    <w:rsid w:val="00F67959"/>
    <w:rsid w:val="00F70097"/>
    <w:rsid w:val="00F70196"/>
    <w:rsid w:val="00F70995"/>
    <w:rsid w:val="00F70ABC"/>
    <w:rsid w:val="00F70ED2"/>
    <w:rsid w:val="00F712DE"/>
    <w:rsid w:val="00F7185D"/>
    <w:rsid w:val="00F71F66"/>
    <w:rsid w:val="00F7263A"/>
    <w:rsid w:val="00F727BC"/>
    <w:rsid w:val="00F73105"/>
    <w:rsid w:val="00F7350B"/>
    <w:rsid w:val="00F74115"/>
    <w:rsid w:val="00F75050"/>
    <w:rsid w:val="00F75285"/>
    <w:rsid w:val="00F7586E"/>
    <w:rsid w:val="00F758CB"/>
    <w:rsid w:val="00F76ABF"/>
    <w:rsid w:val="00F76DB6"/>
    <w:rsid w:val="00F76EE7"/>
    <w:rsid w:val="00F778AF"/>
    <w:rsid w:val="00F7790B"/>
    <w:rsid w:val="00F77EDF"/>
    <w:rsid w:val="00F8038B"/>
    <w:rsid w:val="00F80458"/>
    <w:rsid w:val="00F808B7"/>
    <w:rsid w:val="00F8136B"/>
    <w:rsid w:val="00F81417"/>
    <w:rsid w:val="00F81569"/>
    <w:rsid w:val="00F81726"/>
    <w:rsid w:val="00F8180B"/>
    <w:rsid w:val="00F828C0"/>
    <w:rsid w:val="00F82BCD"/>
    <w:rsid w:val="00F84554"/>
    <w:rsid w:val="00F850AB"/>
    <w:rsid w:val="00F85377"/>
    <w:rsid w:val="00F856E3"/>
    <w:rsid w:val="00F85FF4"/>
    <w:rsid w:val="00F860AD"/>
    <w:rsid w:val="00F866D2"/>
    <w:rsid w:val="00F878A4"/>
    <w:rsid w:val="00F87C75"/>
    <w:rsid w:val="00F901B6"/>
    <w:rsid w:val="00F90224"/>
    <w:rsid w:val="00F905D0"/>
    <w:rsid w:val="00F90B75"/>
    <w:rsid w:val="00F91035"/>
    <w:rsid w:val="00F911BD"/>
    <w:rsid w:val="00F92499"/>
    <w:rsid w:val="00F92D31"/>
    <w:rsid w:val="00F932B9"/>
    <w:rsid w:val="00F936BA"/>
    <w:rsid w:val="00F93911"/>
    <w:rsid w:val="00F93BFD"/>
    <w:rsid w:val="00F942D6"/>
    <w:rsid w:val="00F942DC"/>
    <w:rsid w:val="00F94464"/>
    <w:rsid w:val="00F94893"/>
    <w:rsid w:val="00F94B37"/>
    <w:rsid w:val="00F95109"/>
    <w:rsid w:val="00F9638A"/>
    <w:rsid w:val="00F96692"/>
    <w:rsid w:val="00F96A91"/>
    <w:rsid w:val="00F9726E"/>
    <w:rsid w:val="00F978CD"/>
    <w:rsid w:val="00FA041B"/>
    <w:rsid w:val="00FA06E2"/>
    <w:rsid w:val="00FA0B10"/>
    <w:rsid w:val="00FA10E6"/>
    <w:rsid w:val="00FA110A"/>
    <w:rsid w:val="00FA1700"/>
    <w:rsid w:val="00FA1BB4"/>
    <w:rsid w:val="00FA1D70"/>
    <w:rsid w:val="00FA20A4"/>
    <w:rsid w:val="00FA22B3"/>
    <w:rsid w:val="00FA26AF"/>
    <w:rsid w:val="00FA281F"/>
    <w:rsid w:val="00FA29A9"/>
    <w:rsid w:val="00FA29B9"/>
    <w:rsid w:val="00FA3083"/>
    <w:rsid w:val="00FA3C8E"/>
    <w:rsid w:val="00FA41BE"/>
    <w:rsid w:val="00FA4374"/>
    <w:rsid w:val="00FA4C8E"/>
    <w:rsid w:val="00FA57A9"/>
    <w:rsid w:val="00FA5EA3"/>
    <w:rsid w:val="00FA6882"/>
    <w:rsid w:val="00FA6958"/>
    <w:rsid w:val="00FB02D9"/>
    <w:rsid w:val="00FB0C35"/>
    <w:rsid w:val="00FB19F8"/>
    <w:rsid w:val="00FB2731"/>
    <w:rsid w:val="00FB2CCF"/>
    <w:rsid w:val="00FB33DA"/>
    <w:rsid w:val="00FB3626"/>
    <w:rsid w:val="00FB3659"/>
    <w:rsid w:val="00FB3FB7"/>
    <w:rsid w:val="00FB4772"/>
    <w:rsid w:val="00FB48F1"/>
    <w:rsid w:val="00FB5829"/>
    <w:rsid w:val="00FB6B76"/>
    <w:rsid w:val="00FB6EF9"/>
    <w:rsid w:val="00FB75A5"/>
    <w:rsid w:val="00FB76F8"/>
    <w:rsid w:val="00FC03BF"/>
    <w:rsid w:val="00FC0505"/>
    <w:rsid w:val="00FC08F6"/>
    <w:rsid w:val="00FC096F"/>
    <w:rsid w:val="00FC1053"/>
    <w:rsid w:val="00FC19D0"/>
    <w:rsid w:val="00FC1E85"/>
    <w:rsid w:val="00FC2D19"/>
    <w:rsid w:val="00FC304C"/>
    <w:rsid w:val="00FC3195"/>
    <w:rsid w:val="00FC33BD"/>
    <w:rsid w:val="00FC383B"/>
    <w:rsid w:val="00FC44E9"/>
    <w:rsid w:val="00FC5243"/>
    <w:rsid w:val="00FC574D"/>
    <w:rsid w:val="00FC6F5B"/>
    <w:rsid w:val="00FC77C2"/>
    <w:rsid w:val="00FD01D2"/>
    <w:rsid w:val="00FD0419"/>
    <w:rsid w:val="00FD05BB"/>
    <w:rsid w:val="00FD0A0E"/>
    <w:rsid w:val="00FD13B6"/>
    <w:rsid w:val="00FD18F4"/>
    <w:rsid w:val="00FD1D79"/>
    <w:rsid w:val="00FD1E79"/>
    <w:rsid w:val="00FD3065"/>
    <w:rsid w:val="00FD3392"/>
    <w:rsid w:val="00FD3F19"/>
    <w:rsid w:val="00FD45F2"/>
    <w:rsid w:val="00FD4607"/>
    <w:rsid w:val="00FD498C"/>
    <w:rsid w:val="00FD4B37"/>
    <w:rsid w:val="00FD4C04"/>
    <w:rsid w:val="00FD521D"/>
    <w:rsid w:val="00FD5BF4"/>
    <w:rsid w:val="00FD6159"/>
    <w:rsid w:val="00FD63C1"/>
    <w:rsid w:val="00FD64C3"/>
    <w:rsid w:val="00FD65A0"/>
    <w:rsid w:val="00FD6824"/>
    <w:rsid w:val="00FD72B1"/>
    <w:rsid w:val="00FD79AF"/>
    <w:rsid w:val="00FD7D45"/>
    <w:rsid w:val="00FD7D7F"/>
    <w:rsid w:val="00FE01BB"/>
    <w:rsid w:val="00FE0701"/>
    <w:rsid w:val="00FE0797"/>
    <w:rsid w:val="00FE233F"/>
    <w:rsid w:val="00FE2CC6"/>
    <w:rsid w:val="00FE30C6"/>
    <w:rsid w:val="00FE31D6"/>
    <w:rsid w:val="00FE3472"/>
    <w:rsid w:val="00FE3676"/>
    <w:rsid w:val="00FE3901"/>
    <w:rsid w:val="00FE53B4"/>
    <w:rsid w:val="00FE554E"/>
    <w:rsid w:val="00FE5C77"/>
    <w:rsid w:val="00FE668D"/>
    <w:rsid w:val="00FE6714"/>
    <w:rsid w:val="00FE75DD"/>
    <w:rsid w:val="00FE7744"/>
    <w:rsid w:val="00FF031F"/>
    <w:rsid w:val="00FF0B1F"/>
    <w:rsid w:val="00FF0D18"/>
    <w:rsid w:val="00FF0E94"/>
    <w:rsid w:val="00FF2ABC"/>
    <w:rsid w:val="00FF3035"/>
    <w:rsid w:val="00FF31DA"/>
    <w:rsid w:val="00FF3383"/>
    <w:rsid w:val="00FF390B"/>
    <w:rsid w:val="00FF3E3C"/>
    <w:rsid w:val="00FF4E8E"/>
    <w:rsid w:val="00FF5431"/>
    <w:rsid w:val="00FF59E3"/>
    <w:rsid w:val="00FF682F"/>
    <w:rsid w:val="00FF6AA2"/>
    <w:rsid w:val="00FF6ECF"/>
    <w:rsid w:val="00FF73BD"/>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E16E41"/>
  <w15:docId w15:val="{EDF49F22-2A5A-4E2F-BFBE-C1A0B1EE0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b/>
      <w:bCs/>
      <w:i/>
      <w:iCs/>
      <w:sz w:val="28"/>
      <w:szCs w:val="28"/>
      <w:lang w:val="x-none"/>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loendokumentu1">
    <w:name w:val="Rozložení dokumentu1"/>
    <w:basedOn w:val="Normln"/>
    <w:semiHidden/>
    <w:rsid w:val="00635FEC"/>
    <w:pPr>
      <w:shd w:val="clear" w:color="auto" w:fill="000080"/>
    </w:pPr>
    <w:rPr>
      <w:rFonts w:ascii="Tahoma" w:hAnsi="Tahoma" w:cs="Tahoma"/>
      <w:sz w:val="20"/>
      <w:szCs w:val="20"/>
    </w:rPr>
  </w:style>
  <w:style w:type="paragraph" w:styleId="Zkladntext">
    <w:name w:val="Body Text"/>
    <w:basedOn w:val="Normln"/>
    <w:link w:val="ZkladntextChar"/>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styleId="Zdraznn">
    <w:name w:val="Emphasis"/>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5"/>
      </w:numPr>
    </w:pPr>
  </w:style>
  <w:style w:type="character" w:customStyle="1" w:styleId="Nadpis2Char">
    <w:name w:val="Nadpis 2 Char"/>
    <w:link w:val="Nadpis2"/>
    <w:rsid w:val="00942B0A"/>
    <w:rPr>
      <w:rFonts w:ascii="Arial" w:hAnsi="Arial" w:cs="Arial"/>
      <w:b/>
      <w:bCs/>
      <w:i/>
      <w:iCs/>
      <w:sz w:val="28"/>
      <w:szCs w:val="28"/>
      <w:lang w:eastAsia="en-US"/>
    </w:rPr>
  </w:style>
  <w:style w:type="character" w:customStyle="1" w:styleId="Clanek11Char">
    <w:name w:val="Clanek 1.1 Char"/>
    <w:link w:val="Clanek11"/>
    <w:rsid w:val="00942B0A"/>
    <w:rPr>
      <w:rFonts w:ascii="Arial" w:hAnsi="Arial"/>
      <w:b/>
      <w:bCs/>
      <w:i/>
      <w:iCs/>
      <w:sz w:val="22"/>
      <w:szCs w:val="28"/>
      <w:lang w:val="x-none"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6"/>
      </w:numPr>
      <w:spacing w:before="60"/>
      <w:outlineLvl w:val="0"/>
    </w:pPr>
    <w:rPr>
      <w:b/>
      <w:caps/>
      <w:sz w:val="24"/>
      <w:lang w:eastAsia="cs-CZ"/>
    </w:rPr>
  </w:style>
  <w:style w:type="paragraph" w:customStyle="1" w:styleId="bh2">
    <w:name w:val="_bh2"/>
    <w:basedOn w:val="Normln"/>
    <w:link w:val="bh2Char"/>
    <w:rsid w:val="007C2813"/>
    <w:pPr>
      <w:numPr>
        <w:ilvl w:val="1"/>
        <w:numId w:val="6"/>
      </w:numPr>
      <w:spacing w:before="60"/>
      <w:outlineLvl w:val="1"/>
    </w:pPr>
    <w:rPr>
      <w:sz w:val="24"/>
      <w:szCs w:val="20"/>
      <w:u w:val="single"/>
      <w:lang w:val="x-none" w:eastAsia="x-none"/>
    </w:rPr>
  </w:style>
  <w:style w:type="paragraph" w:customStyle="1" w:styleId="bh3">
    <w:name w:val="_bh3"/>
    <w:basedOn w:val="Normln"/>
    <w:rsid w:val="007C2813"/>
    <w:pPr>
      <w:numPr>
        <w:ilvl w:val="2"/>
        <w:numId w:val="6"/>
      </w:numPr>
      <w:spacing w:before="60"/>
      <w:outlineLvl w:val="2"/>
    </w:pPr>
    <w:rPr>
      <w:sz w:val="24"/>
      <w:szCs w:val="20"/>
      <w:lang w:eastAsia="cs-CZ"/>
    </w:rPr>
  </w:style>
  <w:style w:type="paragraph" w:customStyle="1" w:styleId="bh4">
    <w:name w:val="_bh4"/>
    <w:basedOn w:val="Normln"/>
    <w:rsid w:val="007C2813"/>
    <w:pPr>
      <w:numPr>
        <w:ilvl w:val="3"/>
        <w:numId w:val="6"/>
      </w:numPr>
      <w:spacing w:before="0" w:after="0"/>
    </w:pPr>
    <w:rPr>
      <w:sz w:val="24"/>
      <w:szCs w:val="20"/>
      <w:lang w:eastAsia="cs-CZ"/>
    </w:rPr>
  </w:style>
  <w:style w:type="character" w:customStyle="1" w:styleId="bh2Char">
    <w:name w:val="_bh2 Char"/>
    <w:link w:val="bh2"/>
    <w:rsid w:val="007C2813"/>
    <w:rPr>
      <w:sz w:val="24"/>
      <w:u w:val="single"/>
    </w:rPr>
  </w:style>
  <w:style w:type="numbering" w:customStyle="1" w:styleId="Styl1">
    <w:name w:val="Styl1"/>
    <w:rsid w:val="007C2813"/>
    <w:pPr>
      <w:numPr>
        <w:numId w:val="7"/>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paragraph" w:styleId="Revize">
    <w:name w:val="Revision"/>
    <w:hidden/>
    <w:uiPriority w:val="99"/>
    <w:semiHidden/>
    <w:rsid w:val="001C5CBF"/>
    <w:rPr>
      <w:sz w:val="22"/>
      <w:szCs w:val="24"/>
      <w:lang w:eastAsia="en-US"/>
    </w:rPr>
  </w:style>
  <w:style w:type="paragraph" w:customStyle="1" w:styleId="CharChar">
    <w:name w:val="Char Char"/>
    <w:basedOn w:val="Normln"/>
    <w:rsid w:val="00FC3195"/>
    <w:pPr>
      <w:spacing w:before="0" w:after="160" w:line="240" w:lineRule="exact"/>
      <w:jc w:val="left"/>
    </w:pPr>
    <w:rPr>
      <w:rFonts w:ascii="Verdana" w:hAnsi="Verdana" w:cs="Verdana"/>
      <w:sz w:val="20"/>
      <w:szCs w:val="20"/>
      <w:lang w:val="en-US"/>
    </w:rPr>
  </w:style>
  <w:style w:type="character" w:customStyle="1" w:styleId="TextkomenteChar">
    <w:name w:val="Text komentáře Char"/>
    <w:link w:val="Textkomente"/>
    <w:uiPriority w:val="99"/>
    <w:rsid w:val="007E7227"/>
  </w:style>
  <w:style w:type="character" w:styleId="Zstupntext">
    <w:name w:val="Placeholder Text"/>
    <w:basedOn w:val="Standardnpsmoodstavce"/>
    <w:uiPriority w:val="99"/>
    <w:semiHidden/>
    <w:rsid w:val="00E056E5"/>
    <w:rPr>
      <w:color w:val="808080"/>
    </w:rPr>
  </w:style>
  <w:style w:type="character" w:customStyle="1" w:styleId="ZkladntextChar">
    <w:name w:val="Základní text Char"/>
    <w:basedOn w:val="Standardnpsmoodstavce"/>
    <w:link w:val="Zkladntext"/>
    <w:rsid w:val="00262659"/>
    <w:rPr>
      <w:color w:val="000000"/>
      <w:sz w:val="24"/>
    </w:rPr>
  </w:style>
  <w:style w:type="table" w:styleId="Mkatabulky">
    <w:name w:val="Table Grid"/>
    <w:basedOn w:val="Normlntabulka"/>
    <w:uiPriority w:val="59"/>
    <w:rsid w:val="00585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1A2B55"/>
    <w:rPr>
      <w:color w:val="605E5C"/>
      <w:shd w:val="clear" w:color="auto" w:fill="E1DFDD"/>
    </w:rPr>
  </w:style>
  <w:style w:type="paragraph" w:styleId="Normlnweb">
    <w:name w:val="Normal (Web)"/>
    <w:basedOn w:val="Normln"/>
    <w:uiPriority w:val="99"/>
    <w:semiHidden/>
    <w:unhideWhenUsed/>
    <w:rsid w:val="00E024CB"/>
    <w:rPr>
      <w:sz w:val="24"/>
    </w:rPr>
  </w:style>
  <w:style w:type="character" w:customStyle="1" w:styleId="Nevyeenzmnka2">
    <w:name w:val="Nevyřešená zmínka2"/>
    <w:basedOn w:val="Standardnpsmoodstavce"/>
    <w:uiPriority w:val="99"/>
    <w:semiHidden/>
    <w:unhideWhenUsed/>
    <w:rsid w:val="006F0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352194356">
      <w:bodyDiv w:val="1"/>
      <w:marLeft w:val="0"/>
      <w:marRight w:val="0"/>
      <w:marTop w:val="0"/>
      <w:marBottom w:val="0"/>
      <w:divBdr>
        <w:top w:val="none" w:sz="0" w:space="0" w:color="auto"/>
        <w:left w:val="none" w:sz="0" w:space="0" w:color="auto"/>
        <w:bottom w:val="none" w:sz="0" w:space="0" w:color="auto"/>
        <w:right w:val="none" w:sz="0" w:space="0" w:color="auto"/>
      </w:divBdr>
    </w:div>
    <w:div w:id="375354996">
      <w:bodyDiv w:val="1"/>
      <w:marLeft w:val="0"/>
      <w:marRight w:val="0"/>
      <w:marTop w:val="0"/>
      <w:marBottom w:val="0"/>
      <w:divBdr>
        <w:top w:val="none" w:sz="0" w:space="0" w:color="auto"/>
        <w:left w:val="none" w:sz="0" w:space="0" w:color="auto"/>
        <w:bottom w:val="none" w:sz="0" w:space="0" w:color="auto"/>
        <w:right w:val="none" w:sz="0" w:space="0" w:color="auto"/>
      </w:divBdr>
    </w:div>
    <w:div w:id="447357367">
      <w:bodyDiv w:val="1"/>
      <w:marLeft w:val="0"/>
      <w:marRight w:val="0"/>
      <w:marTop w:val="0"/>
      <w:marBottom w:val="0"/>
      <w:divBdr>
        <w:top w:val="none" w:sz="0" w:space="0" w:color="auto"/>
        <w:left w:val="none" w:sz="0" w:space="0" w:color="auto"/>
        <w:bottom w:val="none" w:sz="0" w:space="0" w:color="auto"/>
        <w:right w:val="none" w:sz="0" w:space="0" w:color="auto"/>
      </w:divBdr>
    </w:div>
    <w:div w:id="462114635">
      <w:bodyDiv w:val="1"/>
      <w:marLeft w:val="0"/>
      <w:marRight w:val="0"/>
      <w:marTop w:val="0"/>
      <w:marBottom w:val="0"/>
      <w:divBdr>
        <w:top w:val="none" w:sz="0" w:space="0" w:color="auto"/>
        <w:left w:val="none" w:sz="0" w:space="0" w:color="auto"/>
        <w:bottom w:val="none" w:sz="0" w:space="0" w:color="auto"/>
        <w:right w:val="none" w:sz="0" w:space="0" w:color="auto"/>
      </w:divBdr>
    </w:div>
    <w:div w:id="503479371">
      <w:bodyDiv w:val="1"/>
      <w:marLeft w:val="0"/>
      <w:marRight w:val="0"/>
      <w:marTop w:val="0"/>
      <w:marBottom w:val="0"/>
      <w:divBdr>
        <w:top w:val="none" w:sz="0" w:space="0" w:color="auto"/>
        <w:left w:val="none" w:sz="0" w:space="0" w:color="auto"/>
        <w:bottom w:val="none" w:sz="0" w:space="0" w:color="auto"/>
        <w:right w:val="none" w:sz="0" w:space="0" w:color="auto"/>
      </w:divBdr>
    </w:div>
    <w:div w:id="724332758">
      <w:bodyDiv w:val="1"/>
      <w:marLeft w:val="0"/>
      <w:marRight w:val="0"/>
      <w:marTop w:val="0"/>
      <w:marBottom w:val="0"/>
      <w:divBdr>
        <w:top w:val="none" w:sz="0" w:space="0" w:color="auto"/>
        <w:left w:val="none" w:sz="0" w:space="0" w:color="auto"/>
        <w:bottom w:val="none" w:sz="0" w:space="0" w:color="auto"/>
        <w:right w:val="none" w:sz="0" w:space="0" w:color="auto"/>
      </w:divBdr>
    </w:div>
    <w:div w:id="1022363896">
      <w:bodyDiv w:val="1"/>
      <w:marLeft w:val="0"/>
      <w:marRight w:val="0"/>
      <w:marTop w:val="0"/>
      <w:marBottom w:val="0"/>
      <w:divBdr>
        <w:top w:val="none" w:sz="0" w:space="0" w:color="auto"/>
        <w:left w:val="none" w:sz="0" w:space="0" w:color="auto"/>
        <w:bottom w:val="none" w:sz="0" w:space="0" w:color="auto"/>
        <w:right w:val="none" w:sz="0" w:space="0" w:color="auto"/>
      </w:divBdr>
    </w:div>
    <w:div w:id="1169445479">
      <w:bodyDiv w:val="1"/>
      <w:marLeft w:val="0"/>
      <w:marRight w:val="0"/>
      <w:marTop w:val="0"/>
      <w:marBottom w:val="0"/>
      <w:divBdr>
        <w:top w:val="none" w:sz="0" w:space="0" w:color="auto"/>
        <w:left w:val="none" w:sz="0" w:space="0" w:color="auto"/>
        <w:bottom w:val="none" w:sz="0" w:space="0" w:color="auto"/>
        <w:right w:val="none" w:sz="0" w:space="0" w:color="auto"/>
      </w:divBdr>
    </w:div>
    <w:div w:id="117225381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719F-4127-4BFA-A9F6-21CFD2AB1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22</Pages>
  <Words>10271</Words>
  <Characters>60599</Characters>
  <Application>Microsoft Office Word</Application>
  <DocSecurity>0</DocSecurity>
  <Lines>504</Lines>
  <Paragraphs>141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Prezentace</dc:creator>
  <cp:lastModifiedBy>Vít Baťa</cp:lastModifiedBy>
  <cp:revision>5</cp:revision>
  <dcterms:created xsi:type="dcterms:W3CDTF">2024-01-04T13:04:00Z</dcterms:created>
  <dcterms:modified xsi:type="dcterms:W3CDTF">2024-01-05T08:49:00Z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2022-03-14T09:08:25Z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64a4ef5e-1c05-438c-a161-0000f66ea22c</vt:lpwstr>
  </property>
  <property fmtid="{D5CDD505-2E9C-101B-9397-08002B2CF9AE}" pid="8" name="MSIP_Label_690ebb53-23a2-471a-9c6e-17bd0d11311e_ContentBits">
    <vt:lpwstr>0</vt:lpwstr>
  </property>
</Properties>
</file>